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3A95" w14:textId="77777777" w:rsidR="000144BA" w:rsidRDefault="000144BA">
      <w:pPr>
        <w:widowControl/>
        <w:spacing w:line="240" w:lineRule="auto"/>
        <w:ind w:firstLineChars="0" w:firstLine="0"/>
        <w:jc w:val="center"/>
        <w:rPr>
          <w:rFonts w:eastAsiaTheme="minorEastAsia"/>
          <w:b/>
          <w:sz w:val="44"/>
          <w:szCs w:val="44"/>
        </w:rPr>
      </w:pPr>
      <w:bookmarkStart w:id="0" w:name="OLE_LINK52"/>
    </w:p>
    <w:p w14:paraId="11D03A96" w14:textId="77777777" w:rsidR="000144BA" w:rsidRDefault="000144BA">
      <w:pPr>
        <w:widowControl/>
        <w:spacing w:line="240" w:lineRule="auto"/>
        <w:ind w:firstLineChars="0" w:firstLine="0"/>
        <w:jc w:val="center"/>
        <w:rPr>
          <w:rFonts w:eastAsiaTheme="minorEastAsia"/>
          <w:b/>
          <w:sz w:val="44"/>
          <w:szCs w:val="44"/>
        </w:rPr>
      </w:pPr>
    </w:p>
    <w:p w14:paraId="11D03A97" w14:textId="5FF3003A" w:rsidR="000144BA" w:rsidRDefault="0081385B">
      <w:pPr>
        <w:widowControl/>
        <w:ind w:firstLineChars="0" w:firstLine="0"/>
        <w:jc w:val="center"/>
        <w:rPr>
          <w:rFonts w:eastAsiaTheme="minorEastAsia"/>
          <w:b/>
          <w:sz w:val="44"/>
          <w:szCs w:val="44"/>
        </w:rPr>
      </w:pPr>
      <w:r>
        <w:rPr>
          <w:rFonts w:eastAsiaTheme="minorEastAsia"/>
          <w:b/>
          <w:sz w:val="44"/>
          <w:szCs w:val="44"/>
        </w:rPr>
        <w:t>统计分析报告</w:t>
      </w:r>
    </w:p>
    <w:bookmarkEnd w:id="0"/>
    <w:p w14:paraId="11D03A98" w14:textId="5BB92AD7" w:rsidR="000144BA" w:rsidRDefault="00D66251">
      <w:pPr>
        <w:topLinePunct/>
        <w:ind w:firstLineChars="0" w:firstLine="0"/>
        <w:contextualSpacing/>
        <w:jc w:val="center"/>
        <w:rPr>
          <w:rFonts w:eastAsiaTheme="minorEastAsia"/>
          <w:b/>
          <w:sz w:val="44"/>
          <w:szCs w:val="44"/>
        </w:rPr>
      </w:pPr>
      <w:r>
        <w:rPr>
          <w:rFonts w:eastAsiaTheme="minorEastAsia" w:hint="eastAsia"/>
          <w:b/>
          <w:sz w:val="44"/>
          <w:szCs w:val="44"/>
        </w:rPr>
        <w:t>（</w:t>
      </w:r>
      <w:r>
        <w:rPr>
          <w:rFonts w:eastAsiaTheme="minorEastAsia" w:hint="eastAsia"/>
          <w:bCs/>
          <w:sz w:val="44"/>
          <w:szCs w:val="44"/>
        </w:rPr>
        <w:t>Statistics</w:t>
      </w:r>
      <w:r>
        <w:rPr>
          <w:rFonts w:eastAsiaTheme="minorEastAsia"/>
          <w:bCs/>
          <w:sz w:val="44"/>
          <w:szCs w:val="44"/>
        </w:rPr>
        <w:t xml:space="preserve"> </w:t>
      </w:r>
      <w:r>
        <w:rPr>
          <w:rFonts w:eastAsiaTheme="minorEastAsia" w:hint="eastAsia"/>
          <w:bCs/>
          <w:sz w:val="44"/>
          <w:szCs w:val="44"/>
        </w:rPr>
        <w:t>Analysis</w:t>
      </w:r>
      <w:r>
        <w:rPr>
          <w:rFonts w:eastAsiaTheme="minorEastAsia"/>
          <w:bCs/>
          <w:sz w:val="44"/>
          <w:szCs w:val="44"/>
        </w:rPr>
        <w:t xml:space="preserve"> </w:t>
      </w:r>
      <w:r w:rsidR="0081385B">
        <w:rPr>
          <w:rFonts w:eastAsiaTheme="minorEastAsia" w:hint="eastAsia"/>
          <w:bCs/>
          <w:sz w:val="44"/>
          <w:szCs w:val="44"/>
        </w:rPr>
        <w:t>Report</w:t>
      </w:r>
      <w:r>
        <w:rPr>
          <w:rFonts w:eastAsiaTheme="minorEastAsia" w:hint="eastAsia"/>
          <w:b/>
          <w:sz w:val="44"/>
          <w:szCs w:val="44"/>
        </w:rPr>
        <w:t>）</w:t>
      </w:r>
    </w:p>
    <w:p w14:paraId="11D03A99" w14:textId="77777777" w:rsidR="000144BA" w:rsidRDefault="000144BA">
      <w:pPr>
        <w:topLinePunct/>
        <w:ind w:firstLineChars="0" w:firstLine="0"/>
        <w:contextualSpacing/>
        <w:jc w:val="center"/>
        <w:rPr>
          <w:rFonts w:eastAsiaTheme="minorEastAsia"/>
          <w:b/>
          <w:sz w:val="44"/>
          <w:szCs w:val="44"/>
        </w:rPr>
      </w:pPr>
    </w:p>
    <w:p w14:paraId="11D03A9A" w14:textId="77777777" w:rsidR="000144BA" w:rsidRDefault="000144BA">
      <w:pPr>
        <w:topLinePunct/>
        <w:ind w:firstLineChars="0" w:firstLine="0"/>
        <w:contextualSpacing/>
        <w:jc w:val="center"/>
        <w:rPr>
          <w:rFonts w:eastAsiaTheme="minorEastAsia"/>
          <w:b/>
          <w:sz w:val="44"/>
          <w:szCs w:val="44"/>
        </w:rPr>
      </w:pPr>
    </w:p>
    <w:p w14:paraId="11D03A9B" w14:textId="77777777" w:rsidR="000144BA" w:rsidRDefault="00D66251">
      <w:pPr>
        <w:topLinePunct/>
        <w:ind w:firstLineChars="0" w:firstLine="0"/>
        <w:contextualSpacing/>
        <w:jc w:val="center"/>
        <w:rPr>
          <w:rFonts w:asciiTheme="minorEastAsia" w:eastAsiaTheme="minorEastAsia" w:hAnsiTheme="minorEastAsia" w:hint="eastAsia"/>
          <w:b/>
          <w:sz w:val="28"/>
          <w:szCs w:val="28"/>
        </w:rPr>
      </w:pPr>
      <w:r>
        <w:rPr>
          <w:rFonts w:asciiTheme="minorEastAsia" w:eastAsiaTheme="minorEastAsia" w:hAnsiTheme="minorEastAsia" w:hint="eastAsia"/>
          <w:b/>
          <w:sz w:val="28"/>
          <w:szCs w:val="28"/>
        </w:rPr>
        <w:t>方案标题：</w:t>
      </w:r>
    </w:p>
    <w:p w14:paraId="11D03A9D" w14:textId="33935AFB" w:rsidR="000144BA" w:rsidRDefault="001C3B90">
      <w:pPr>
        <w:topLinePunct/>
        <w:ind w:firstLineChars="0" w:firstLine="0"/>
        <w:contextualSpacing/>
        <w:jc w:val="center"/>
        <w:rPr>
          <w:rFonts w:asciiTheme="minorEastAsia" w:eastAsiaTheme="minorEastAsia" w:hAnsiTheme="minorEastAsia" w:hint="eastAsia"/>
          <w:b/>
          <w:sz w:val="28"/>
          <w:szCs w:val="28"/>
        </w:rPr>
      </w:pPr>
      <w:r w:rsidRPr="001C3B90">
        <w:rPr>
          <w:rFonts w:hint="eastAsia"/>
          <w:b/>
          <w:bCs/>
          <w:sz w:val="32"/>
          <w:szCs w:val="28"/>
        </w:rPr>
        <w:t>X</w:t>
      </w:r>
      <w:r w:rsidRPr="001C3B90">
        <w:rPr>
          <w:rFonts w:hint="eastAsia"/>
          <w:b/>
          <w:bCs/>
          <w:sz w:val="32"/>
          <w:szCs w:val="28"/>
        </w:rPr>
        <w:t>射线计算机体层摄影设备的安全性和有效性临床试验</w:t>
      </w:r>
    </w:p>
    <w:p w14:paraId="11D03A9E" w14:textId="77777777" w:rsidR="000144BA" w:rsidRDefault="000144BA">
      <w:pPr>
        <w:topLinePunct/>
        <w:ind w:firstLineChars="0" w:firstLine="0"/>
        <w:contextualSpacing/>
        <w:rPr>
          <w:rFonts w:eastAsiaTheme="minorEastAsia"/>
          <w:b/>
          <w:sz w:val="28"/>
          <w:szCs w:val="28"/>
        </w:rPr>
      </w:pPr>
    </w:p>
    <w:tbl>
      <w:tblPr>
        <w:tblW w:w="4248" w:type="pct"/>
        <w:jc w:val="center"/>
        <w:tblLook w:val="04A0" w:firstRow="1" w:lastRow="0" w:firstColumn="1" w:lastColumn="0" w:noHBand="0" w:noVBand="1"/>
      </w:tblPr>
      <w:tblGrid>
        <w:gridCol w:w="3830"/>
        <w:gridCol w:w="4166"/>
      </w:tblGrid>
      <w:tr w:rsidR="000144BA" w14:paraId="11D03AA1" w14:textId="77777777">
        <w:trPr>
          <w:trHeight w:val="567"/>
          <w:jc w:val="center"/>
        </w:trPr>
        <w:tc>
          <w:tcPr>
            <w:tcW w:w="2395" w:type="pct"/>
          </w:tcPr>
          <w:p w14:paraId="11D03A9F" w14:textId="39467EEA" w:rsidR="000144BA" w:rsidRDefault="00D66251">
            <w:pPr>
              <w:topLinePunct/>
              <w:spacing w:line="240" w:lineRule="auto"/>
              <w:ind w:firstLineChars="0" w:firstLine="0"/>
              <w:contextualSpacing/>
              <w:jc w:val="right"/>
              <w:rPr>
                <w:rFonts w:eastAsiaTheme="minorEastAsia"/>
                <w:bCs/>
                <w:sz w:val="24"/>
                <w:szCs w:val="24"/>
              </w:rPr>
            </w:pPr>
            <w:r>
              <w:rPr>
                <w:rFonts w:eastAsiaTheme="minorEastAsia" w:hint="eastAsia"/>
                <w:bCs/>
                <w:sz w:val="24"/>
                <w:szCs w:val="24"/>
              </w:rPr>
              <w:t>SA</w:t>
            </w:r>
            <w:r w:rsidR="0081385B">
              <w:rPr>
                <w:rFonts w:eastAsiaTheme="minorEastAsia" w:hint="eastAsia"/>
                <w:bCs/>
                <w:sz w:val="24"/>
                <w:szCs w:val="24"/>
              </w:rPr>
              <w:t>R</w:t>
            </w:r>
            <w:r>
              <w:rPr>
                <w:rFonts w:eastAsiaTheme="minorEastAsia" w:hint="eastAsia"/>
                <w:bCs/>
                <w:sz w:val="24"/>
                <w:szCs w:val="24"/>
              </w:rPr>
              <w:t>版本及日期：</w:t>
            </w:r>
          </w:p>
        </w:tc>
        <w:tc>
          <w:tcPr>
            <w:tcW w:w="2605" w:type="pct"/>
          </w:tcPr>
          <w:p w14:paraId="11D03AA0" w14:textId="2EDBADED" w:rsidR="000144BA" w:rsidRDefault="0044365E">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V0.1</w:t>
            </w:r>
            <w:r w:rsidR="00D66251">
              <w:rPr>
                <w:rFonts w:eastAsiaTheme="minorEastAsia" w:hint="eastAsia"/>
                <w:bCs/>
                <w:sz w:val="24"/>
                <w:szCs w:val="24"/>
              </w:rPr>
              <w:t>，</w:t>
            </w:r>
            <w:r w:rsidR="00D66251">
              <w:rPr>
                <w:rFonts w:eastAsiaTheme="minorEastAsia" w:hint="eastAsia"/>
                <w:bCs/>
                <w:sz w:val="24"/>
                <w:szCs w:val="24"/>
              </w:rPr>
              <w:t>2025.0</w:t>
            </w:r>
            <w:r w:rsidR="00177CC1">
              <w:rPr>
                <w:rFonts w:eastAsiaTheme="minorEastAsia" w:hint="eastAsia"/>
                <w:bCs/>
                <w:sz w:val="24"/>
                <w:szCs w:val="24"/>
              </w:rPr>
              <w:t>4</w:t>
            </w:r>
            <w:r w:rsidR="00D66251">
              <w:rPr>
                <w:rFonts w:eastAsiaTheme="minorEastAsia" w:hint="eastAsia"/>
                <w:bCs/>
                <w:sz w:val="24"/>
                <w:szCs w:val="24"/>
              </w:rPr>
              <w:t>.</w:t>
            </w:r>
            <w:r w:rsidR="00FD01BC">
              <w:rPr>
                <w:rFonts w:eastAsiaTheme="minorEastAsia" w:hint="eastAsia"/>
                <w:bCs/>
                <w:sz w:val="24"/>
                <w:szCs w:val="24"/>
              </w:rPr>
              <w:t>30</w:t>
            </w:r>
          </w:p>
        </w:tc>
      </w:tr>
      <w:tr w:rsidR="000144BA" w14:paraId="11D03AA3" w14:textId="77777777">
        <w:trPr>
          <w:trHeight w:val="567"/>
          <w:jc w:val="center"/>
        </w:trPr>
        <w:tc>
          <w:tcPr>
            <w:tcW w:w="5000" w:type="pct"/>
            <w:gridSpan w:val="2"/>
          </w:tcPr>
          <w:p w14:paraId="11D03AA2" w14:textId="77777777" w:rsidR="000144BA" w:rsidRDefault="000144BA">
            <w:pPr>
              <w:topLinePunct/>
              <w:spacing w:line="240" w:lineRule="auto"/>
              <w:ind w:firstLineChars="0" w:firstLine="0"/>
              <w:contextualSpacing/>
              <w:jc w:val="center"/>
              <w:rPr>
                <w:rFonts w:eastAsiaTheme="minorEastAsia"/>
                <w:bCs/>
                <w:sz w:val="24"/>
                <w:szCs w:val="24"/>
              </w:rPr>
            </w:pPr>
          </w:p>
        </w:tc>
      </w:tr>
      <w:tr w:rsidR="000144BA" w14:paraId="11D03AA6" w14:textId="77777777">
        <w:trPr>
          <w:trHeight w:val="567"/>
          <w:jc w:val="center"/>
        </w:trPr>
        <w:tc>
          <w:tcPr>
            <w:tcW w:w="2395" w:type="pct"/>
          </w:tcPr>
          <w:p w14:paraId="11D03AA4"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申办单位：</w:t>
            </w:r>
          </w:p>
        </w:tc>
        <w:tc>
          <w:tcPr>
            <w:tcW w:w="2605" w:type="pct"/>
          </w:tcPr>
          <w:p w14:paraId="11D03AA5"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赛诺威盛科技（北京）股份有限公司</w:t>
            </w:r>
          </w:p>
        </w:tc>
      </w:tr>
      <w:tr w:rsidR="000144BA" w14:paraId="11D03AA9" w14:textId="77777777">
        <w:trPr>
          <w:trHeight w:val="567"/>
          <w:jc w:val="center"/>
        </w:trPr>
        <w:tc>
          <w:tcPr>
            <w:tcW w:w="2395" w:type="pct"/>
          </w:tcPr>
          <w:p w14:paraId="11D03AA7"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临床研究单位：</w:t>
            </w:r>
          </w:p>
        </w:tc>
        <w:tc>
          <w:tcPr>
            <w:tcW w:w="2605" w:type="pct"/>
          </w:tcPr>
          <w:p w14:paraId="11D03AA8" w14:textId="52076491" w:rsidR="000144BA" w:rsidRDefault="001F63CB">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扬州大学附属医院</w:t>
            </w:r>
          </w:p>
        </w:tc>
      </w:tr>
      <w:tr w:rsidR="000144BA" w14:paraId="11D03AAC" w14:textId="77777777">
        <w:trPr>
          <w:trHeight w:val="567"/>
          <w:jc w:val="center"/>
        </w:trPr>
        <w:tc>
          <w:tcPr>
            <w:tcW w:w="2395" w:type="pct"/>
          </w:tcPr>
          <w:p w14:paraId="11D03AAA"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数据管理与统计分析单位：</w:t>
            </w:r>
          </w:p>
        </w:tc>
        <w:tc>
          <w:tcPr>
            <w:tcW w:w="2605" w:type="pct"/>
          </w:tcPr>
          <w:p w14:paraId="11D03AAB" w14:textId="356F0F30" w:rsidR="000144BA" w:rsidRDefault="001F63CB">
            <w:pPr>
              <w:topLinePunct/>
              <w:spacing w:line="240" w:lineRule="auto"/>
              <w:ind w:firstLineChars="0" w:firstLine="0"/>
              <w:contextualSpacing/>
              <w:jc w:val="left"/>
              <w:rPr>
                <w:rFonts w:eastAsiaTheme="minorEastAsia"/>
                <w:bCs/>
                <w:sz w:val="24"/>
                <w:szCs w:val="24"/>
              </w:rPr>
            </w:pPr>
            <w:r w:rsidRPr="001F63CB">
              <w:rPr>
                <w:rFonts w:eastAsiaTheme="minorEastAsia" w:hint="eastAsia"/>
                <w:bCs/>
                <w:sz w:val="24"/>
                <w:szCs w:val="24"/>
              </w:rPr>
              <w:t>天津洛必塔医学研究有限公司</w:t>
            </w:r>
          </w:p>
        </w:tc>
      </w:tr>
    </w:tbl>
    <w:p w14:paraId="11D03AAD" w14:textId="77777777" w:rsidR="000144BA" w:rsidRDefault="000144BA">
      <w:pPr>
        <w:topLinePunct/>
        <w:ind w:firstLineChars="0" w:firstLine="0"/>
        <w:contextualSpacing/>
        <w:jc w:val="center"/>
        <w:rPr>
          <w:rFonts w:eastAsiaTheme="minorEastAsia"/>
          <w:b/>
          <w:sz w:val="28"/>
          <w:szCs w:val="28"/>
        </w:rPr>
      </w:pPr>
    </w:p>
    <w:p w14:paraId="11D03AAE" w14:textId="77777777" w:rsidR="000144BA" w:rsidRPr="001F63CB" w:rsidRDefault="000144BA">
      <w:pPr>
        <w:topLinePunct/>
        <w:ind w:firstLineChars="0" w:firstLine="0"/>
        <w:contextualSpacing/>
        <w:jc w:val="center"/>
        <w:rPr>
          <w:rFonts w:eastAsiaTheme="minorEastAsia"/>
          <w:b/>
          <w:sz w:val="28"/>
          <w:szCs w:val="28"/>
        </w:rPr>
      </w:pPr>
    </w:p>
    <w:p w14:paraId="11D03AAF" w14:textId="77777777" w:rsidR="000144BA" w:rsidRDefault="000144BA">
      <w:pPr>
        <w:topLinePunct/>
        <w:ind w:firstLineChars="0" w:firstLine="0"/>
        <w:contextualSpacing/>
        <w:jc w:val="center"/>
        <w:rPr>
          <w:rFonts w:eastAsiaTheme="minorEastAsia"/>
          <w:b/>
          <w:sz w:val="28"/>
          <w:szCs w:val="28"/>
        </w:rPr>
      </w:pPr>
    </w:p>
    <w:p w14:paraId="11D03AB0" w14:textId="77777777" w:rsidR="000144BA" w:rsidRDefault="000144BA">
      <w:pPr>
        <w:topLinePunct/>
        <w:ind w:firstLineChars="0" w:firstLine="0"/>
        <w:contextualSpacing/>
        <w:jc w:val="center"/>
        <w:rPr>
          <w:rFonts w:eastAsiaTheme="minorEastAsia"/>
          <w:b/>
          <w:sz w:val="28"/>
          <w:szCs w:val="28"/>
        </w:rPr>
      </w:pPr>
    </w:p>
    <w:p w14:paraId="11D03AB1" w14:textId="77777777" w:rsidR="000144BA" w:rsidRDefault="00D66251">
      <w:pPr>
        <w:widowControl/>
        <w:spacing w:line="240" w:lineRule="auto"/>
        <w:ind w:firstLineChars="0" w:firstLine="0"/>
        <w:jc w:val="left"/>
        <w:rPr>
          <w:rFonts w:eastAsiaTheme="minorEastAsia"/>
          <w:b/>
          <w:sz w:val="28"/>
          <w:szCs w:val="28"/>
        </w:rPr>
      </w:pPr>
      <w:r>
        <w:rPr>
          <w:rFonts w:eastAsiaTheme="minorEastAsia"/>
          <w:b/>
          <w:sz w:val="28"/>
          <w:szCs w:val="28"/>
        </w:rPr>
        <w:br w:type="page"/>
      </w:r>
    </w:p>
    <w:p w14:paraId="11D03AB2" w14:textId="77777777" w:rsidR="000144BA" w:rsidRDefault="000144BA">
      <w:pPr>
        <w:ind w:firstLineChars="95" w:firstLine="199"/>
        <w:rPr>
          <w:rFonts w:eastAsiaTheme="minorEastAsia"/>
        </w:rPr>
        <w:sectPr w:rsidR="000144BA">
          <w:headerReference w:type="even" r:id="rId8"/>
          <w:headerReference w:type="default" r:id="rId9"/>
          <w:footerReference w:type="even" r:id="rId10"/>
          <w:footerReference w:type="default" r:id="rId11"/>
          <w:headerReference w:type="first" r:id="rId12"/>
          <w:footerReference w:type="first" r:id="rId13"/>
          <w:pgSz w:w="11906" w:h="16838"/>
          <w:pgMar w:top="1418" w:right="1247" w:bottom="1021" w:left="1247" w:header="454" w:footer="454" w:gutter="0"/>
          <w:pgNumType w:start="1"/>
          <w:cols w:space="720"/>
          <w:docGrid w:type="lines" w:linePitch="312"/>
        </w:sectPr>
      </w:pPr>
    </w:p>
    <w:p w14:paraId="11D03AB3" w14:textId="77777777" w:rsidR="000144BA" w:rsidRDefault="00D66251">
      <w:pPr>
        <w:pStyle w:val="af5"/>
        <w:spacing w:beforeLines="0" w:before="0"/>
      </w:pPr>
      <w:r>
        <w:lastRenderedPageBreak/>
        <w:t>签字页</w:t>
      </w:r>
    </w:p>
    <w:p w14:paraId="11D03AB4" w14:textId="6C223BD0" w:rsidR="000144BA" w:rsidRDefault="00D66251">
      <w:pPr>
        <w:spacing w:afterLines="200" w:after="624"/>
        <w:ind w:firstLine="482"/>
        <w:rPr>
          <w:rFonts w:eastAsiaTheme="minorEastAsia"/>
          <w:b/>
          <w:sz w:val="24"/>
          <w:szCs w:val="24"/>
        </w:rPr>
      </w:pPr>
      <w:r>
        <w:rPr>
          <w:rFonts w:eastAsiaTheme="minorEastAsia"/>
          <w:b/>
          <w:sz w:val="24"/>
          <w:szCs w:val="24"/>
        </w:rPr>
        <w:t>我已撰写由</w:t>
      </w:r>
      <w:r>
        <w:rPr>
          <w:rFonts w:eastAsiaTheme="minorEastAsia" w:hint="eastAsia"/>
          <w:b/>
          <w:sz w:val="24"/>
          <w:szCs w:val="24"/>
        </w:rPr>
        <w:t>赛诺威盛科技（北京）股份有限公司</w:t>
      </w:r>
      <w:r>
        <w:rPr>
          <w:rFonts w:eastAsiaTheme="minorEastAsia"/>
          <w:b/>
          <w:sz w:val="24"/>
          <w:szCs w:val="24"/>
        </w:rPr>
        <w:t>发起的方案标题为</w:t>
      </w:r>
      <w:r>
        <w:rPr>
          <w:rFonts w:eastAsiaTheme="minorEastAsia" w:hint="eastAsia"/>
          <w:b/>
          <w:sz w:val="24"/>
          <w:szCs w:val="24"/>
        </w:rPr>
        <w:t>“</w:t>
      </w:r>
      <w:r w:rsidR="001C3B90" w:rsidRPr="001C3B90">
        <w:rPr>
          <w:rFonts w:eastAsiaTheme="minorEastAsia" w:hint="eastAsia"/>
          <w:b/>
          <w:sz w:val="24"/>
          <w:szCs w:val="24"/>
        </w:rPr>
        <w:t>X</w:t>
      </w:r>
      <w:r w:rsidR="001C3B90" w:rsidRPr="001C3B90">
        <w:rPr>
          <w:rFonts w:eastAsiaTheme="minorEastAsia" w:hint="eastAsia"/>
          <w:b/>
          <w:sz w:val="24"/>
          <w:szCs w:val="24"/>
        </w:rPr>
        <w:t>射线计算机体层摄影设备的安全性和有效性临床试验</w:t>
      </w:r>
      <w:r>
        <w:rPr>
          <w:rFonts w:eastAsiaTheme="minorEastAsia" w:hint="eastAsia"/>
          <w:b/>
          <w:sz w:val="24"/>
          <w:szCs w:val="24"/>
        </w:rPr>
        <w:t>”</w:t>
      </w:r>
      <w:r>
        <w:rPr>
          <w:rFonts w:eastAsiaTheme="minorEastAsia"/>
          <w:b/>
          <w:sz w:val="24"/>
          <w:szCs w:val="24"/>
        </w:rPr>
        <w:t>的临床试验（方案版本：</w:t>
      </w:r>
      <w:r>
        <w:rPr>
          <w:rFonts w:eastAsiaTheme="minorEastAsia"/>
          <w:b/>
          <w:sz w:val="24"/>
          <w:szCs w:val="24"/>
        </w:rPr>
        <w:t>V</w:t>
      </w:r>
      <w:r w:rsidR="001C3B90">
        <w:rPr>
          <w:rFonts w:eastAsiaTheme="minorEastAsia" w:hint="eastAsia"/>
          <w:b/>
          <w:sz w:val="24"/>
          <w:szCs w:val="24"/>
        </w:rPr>
        <w:t>3.0</w:t>
      </w:r>
      <w:r>
        <w:rPr>
          <w:rFonts w:eastAsiaTheme="minorEastAsia"/>
          <w:b/>
          <w:sz w:val="24"/>
          <w:szCs w:val="24"/>
        </w:rPr>
        <w:t>，方案版本日期：</w:t>
      </w:r>
      <w:r>
        <w:rPr>
          <w:rFonts w:eastAsiaTheme="minorEastAsia"/>
          <w:b/>
          <w:sz w:val="24"/>
          <w:szCs w:val="24"/>
        </w:rPr>
        <w:t>202</w:t>
      </w:r>
      <w:r>
        <w:rPr>
          <w:rFonts w:eastAsiaTheme="minorEastAsia" w:hint="eastAsia"/>
          <w:b/>
          <w:sz w:val="24"/>
          <w:szCs w:val="24"/>
        </w:rPr>
        <w:t>4</w:t>
      </w:r>
      <w:r>
        <w:rPr>
          <w:rFonts w:eastAsiaTheme="minorEastAsia"/>
          <w:b/>
          <w:sz w:val="24"/>
          <w:szCs w:val="24"/>
        </w:rPr>
        <w:t>.</w:t>
      </w:r>
      <w:r w:rsidR="001C3B90">
        <w:rPr>
          <w:rFonts w:eastAsiaTheme="minorEastAsia" w:hint="eastAsia"/>
          <w:b/>
          <w:sz w:val="24"/>
          <w:szCs w:val="24"/>
        </w:rPr>
        <w:t>05</w:t>
      </w:r>
      <w:r>
        <w:rPr>
          <w:rFonts w:eastAsiaTheme="minorEastAsia"/>
          <w:b/>
          <w:sz w:val="24"/>
          <w:szCs w:val="24"/>
        </w:rPr>
        <w:t>.</w:t>
      </w:r>
      <w:r w:rsidR="001C3B90">
        <w:rPr>
          <w:rFonts w:eastAsiaTheme="minorEastAsia" w:hint="eastAsia"/>
          <w:b/>
          <w:sz w:val="24"/>
          <w:szCs w:val="24"/>
        </w:rPr>
        <w:t>16</w:t>
      </w:r>
      <w:r>
        <w:rPr>
          <w:rFonts w:eastAsiaTheme="minorEastAsia"/>
          <w:b/>
          <w:sz w:val="24"/>
          <w:szCs w:val="24"/>
        </w:rPr>
        <w:t>）的</w:t>
      </w:r>
      <w:r w:rsidR="0081385B">
        <w:rPr>
          <w:rFonts w:eastAsiaTheme="minorEastAsia"/>
          <w:b/>
          <w:sz w:val="24"/>
          <w:szCs w:val="24"/>
        </w:rPr>
        <w:t>统计分析报告</w:t>
      </w:r>
      <w:r>
        <w:rPr>
          <w:rFonts w:eastAsiaTheme="minorEastAsia"/>
          <w:b/>
          <w:sz w:val="24"/>
          <w:szCs w:val="24"/>
        </w:rPr>
        <w:t>（版本：</w:t>
      </w:r>
      <w:r>
        <w:rPr>
          <w:rFonts w:eastAsiaTheme="minorEastAsia"/>
          <w:b/>
          <w:sz w:val="24"/>
          <w:szCs w:val="24"/>
        </w:rPr>
        <w:t>V</w:t>
      </w:r>
      <w:r w:rsidR="007D32B8">
        <w:rPr>
          <w:rFonts w:eastAsiaTheme="minorEastAsia" w:hint="eastAsia"/>
          <w:b/>
          <w:sz w:val="24"/>
          <w:szCs w:val="24"/>
        </w:rPr>
        <w:t>0.1</w:t>
      </w:r>
      <w:r>
        <w:rPr>
          <w:rFonts w:eastAsiaTheme="minorEastAsia"/>
          <w:b/>
          <w:sz w:val="24"/>
          <w:szCs w:val="24"/>
        </w:rPr>
        <w:t>，版本日期：</w:t>
      </w:r>
      <w:r>
        <w:rPr>
          <w:rFonts w:eastAsiaTheme="minorEastAsia"/>
          <w:b/>
          <w:sz w:val="24"/>
          <w:szCs w:val="24"/>
        </w:rPr>
        <w:t>202</w:t>
      </w:r>
      <w:r>
        <w:rPr>
          <w:rFonts w:eastAsiaTheme="minorEastAsia" w:hint="eastAsia"/>
          <w:b/>
          <w:sz w:val="24"/>
          <w:szCs w:val="24"/>
        </w:rPr>
        <w:t>5</w:t>
      </w:r>
      <w:r>
        <w:rPr>
          <w:rFonts w:eastAsiaTheme="minorEastAsia"/>
          <w:b/>
          <w:sz w:val="24"/>
          <w:szCs w:val="24"/>
        </w:rPr>
        <w:t>.0</w:t>
      </w:r>
      <w:r w:rsidR="00177CC1">
        <w:rPr>
          <w:rFonts w:eastAsiaTheme="minorEastAsia" w:hint="eastAsia"/>
          <w:b/>
          <w:sz w:val="24"/>
          <w:szCs w:val="24"/>
        </w:rPr>
        <w:t>4</w:t>
      </w:r>
      <w:r>
        <w:rPr>
          <w:rFonts w:eastAsiaTheme="minorEastAsia"/>
          <w:b/>
          <w:sz w:val="24"/>
          <w:szCs w:val="24"/>
        </w:rPr>
        <w:t>.</w:t>
      </w:r>
      <w:r w:rsidR="007D32B8">
        <w:rPr>
          <w:rFonts w:eastAsiaTheme="minorEastAsia" w:hint="eastAsia"/>
          <w:b/>
          <w:sz w:val="24"/>
          <w:szCs w:val="24"/>
        </w:rPr>
        <w:t>30</w:t>
      </w:r>
      <w:r>
        <w:rPr>
          <w:rFonts w:eastAsiaTheme="minorEastAsia"/>
          <w:b/>
          <w:sz w:val="24"/>
          <w:szCs w:val="24"/>
        </w:rPr>
        <w:t>）并申请生效。</w:t>
      </w:r>
    </w:p>
    <w:tbl>
      <w:tblPr>
        <w:tblW w:w="8522" w:type="dxa"/>
        <w:tblLayout w:type="fixed"/>
        <w:tblLook w:val="04A0" w:firstRow="1" w:lastRow="0" w:firstColumn="1" w:lastColumn="0" w:noHBand="0" w:noVBand="1"/>
      </w:tblPr>
      <w:tblGrid>
        <w:gridCol w:w="4261"/>
        <w:gridCol w:w="4261"/>
      </w:tblGrid>
      <w:tr w:rsidR="000144BA" w14:paraId="11D03AB8" w14:textId="77777777">
        <w:trPr>
          <w:trHeight w:val="850"/>
        </w:trPr>
        <w:tc>
          <w:tcPr>
            <w:tcW w:w="4261" w:type="dxa"/>
          </w:tcPr>
          <w:p w14:paraId="11D03AB5" w14:textId="0CD57CD7" w:rsidR="000144BA" w:rsidRDefault="00D66251">
            <w:pPr>
              <w:spacing w:after="156" w:line="240" w:lineRule="auto"/>
              <w:ind w:firstLine="480"/>
              <w:rPr>
                <w:rFonts w:eastAsiaTheme="minorEastAsia"/>
                <w:sz w:val="24"/>
                <w:szCs w:val="24"/>
              </w:rPr>
            </w:pPr>
            <w:r>
              <w:rPr>
                <w:rFonts w:eastAsiaTheme="minorEastAsia"/>
                <w:sz w:val="24"/>
                <w:szCs w:val="24"/>
              </w:rPr>
              <w:t>项目统计师</w:t>
            </w:r>
            <w:r w:rsidR="00CE533D">
              <w:rPr>
                <w:rFonts w:eastAsiaTheme="minorEastAsia" w:hint="eastAsia"/>
                <w:sz w:val="24"/>
                <w:szCs w:val="24"/>
              </w:rPr>
              <w:t>：</w:t>
            </w:r>
          </w:p>
          <w:p w14:paraId="11D03AB6" w14:textId="74A8D02C" w:rsidR="000144BA" w:rsidRDefault="001F63CB">
            <w:pPr>
              <w:spacing w:after="156" w:line="240" w:lineRule="auto"/>
              <w:ind w:firstLine="480"/>
              <w:rPr>
                <w:rFonts w:eastAsiaTheme="minorEastAsia"/>
                <w:sz w:val="24"/>
                <w:szCs w:val="24"/>
              </w:rPr>
            </w:pPr>
            <w:r w:rsidRPr="001F63CB">
              <w:rPr>
                <w:rFonts w:eastAsiaTheme="minorEastAsia" w:hint="eastAsia"/>
                <w:sz w:val="24"/>
                <w:szCs w:val="24"/>
              </w:rPr>
              <w:t>天津洛必塔医学研究有限公司</w:t>
            </w:r>
          </w:p>
        </w:tc>
        <w:tc>
          <w:tcPr>
            <w:tcW w:w="4261" w:type="dxa"/>
          </w:tcPr>
          <w:p w14:paraId="11D03AB7" w14:textId="77777777" w:rsidR="000144BA" w:rsidRDefault="000144BA">
            <w:pPr>
              <w:spacing w:before="156" w:after="156" w:line="240" w:lineRule="auto"/>
              <w:ind w:firstLine="480"/>
              <w:rPr>
                <w:rFonts w:eastAsiaTheme="minorEastAsia"/>
                <w:sz w:val="24"/>
                <w:szCs w:val="24"/>
              </w:rPr>
            </w:pPr>
          </w:p>
        </w:tc>
      </w:tr>
      <w:tr w:rsidR="000144BA" w14:paraId="11D03ABC" w14:textId="77777777">
        <w:trPr>
          <w:trHeight w:val="850"/>
        </w:trPr>
        <w:tc>
          <w:tcPr>
            <w:tcW w:w="4261" w:type="dxa"/>
          </w:tcPr>
          <w:p w14:paraId="11D03AB9" w14:textId="6A145E45" w:rsidR="000144BA" w:rsidRDefault="00D66251">
            <w:pPr>
              <w:spacing w:after="156" w:line="240" w:lineRule="auto"/>
              <w:ind w:firstLine="480"/>
              <w:rPr>
                <w:rFonts w:eastAsiaTheme="minorEastAsia"/>
                <w:sz w:val="24"/>
                <w:szCs w:val="24"/>
              </w:rPr>
            </w:pPr>
            <w:r>
              <w:rPr>
                <w:rFonts w:eastAsiaTheme="minorEastAsia"/>
                <w:sz w:val="24"/>
                <w:szCs w:val="24"/>
              </w:rPr>
              <w:t>姓名（正楷）：</w:t>
            </w:r>
          </w:p>
          <w:p w14:paraId="11D03ABA" w14:textId="77777777" w:rsidR="000144BA" w:rsidRDefault="00D66251">
            <w:pPr>
              <w:spacing w:after="156" w:line="240" w:lineRule="auto"/>
              <w:ind w:firstLine="480"/>
              <w:rPr>
                <w:rFonts w:eastAsiaTheme="minorEastAsia"/>
                <w:sz w:val="24"/>
                <w:szCs w:val="24"/>
              </w:rPr>
            </w:pPr>
            <w:r>
              <w:rPr>
                <w:rFonts w:eastAsiaTheme="minorEastAsia"/>
                <w:sz w:val="24"/>
                <w:szCs w:val="24"/>
              </w:rPr>
              <w:t>签名：</w:t>
            </w:r>
          </w:p>
        </w:tc>
        <w:tc>
          <w:tcPr>
            <w:tcW w:w="4261" w:type="dxa"/>
          </w:tcPr>
          <w:p w14:paraId="2D5CFDDF" w14:textId="77777777" w:rsidR="004D2140" w:rsidRDefault="004D2140">
            <w:pPr>
              <w:spacing w:after="156" w:line="240" w:lineRule="auto"/>
              <w:ind w:firstLine="480"/>
              <w:rPr>
                <w:rFonts w:eastAsiaTheme="minorEastAsia"/>
                <w:sz w:val="24"/>
                <w:szCs w:val="24"/>
              </w:rPr>
            </w:pPr>
          </w:p>
          <w:p w14:paraId="11D03ABB" w14:textId="519A73E5" w:rsidR="000144BA" w:rsidRDefault="00D66251">
            <w:pPr>
              <w:spacing w:after="156" w:line="240" w:lineRule="auto"/>
              <w:ind w:firstLine="480"/>
              <w:rPr>
                <w:rFonts w:eastAsiaTheme="minorEastAsia"/>
                <w:sz w:val="24"/>
                <w:szCs w:val="24"/>
              </w:rPr>
            </w:pPr>
            <w:r>
              <w:rPr>
                <w:rFonts w:eastAsiaTheme="minorEastAsia"/>
                <w:sz w:val="24"/>
                <w:szCs w:val="24"/>
              </w:rPr>
              <w:t>日期：</w:t>
            </w:r>
          </w:p>
        </w:tc>
      </w:tr>
    </w:tbl>
    <w:p w14:paraId="11D03ACA" w14:textId="59101CFC" w:rsidR="000144BA" w:rsidRDefault="00D66251" w:rsidP="001F63CB">
      <w:pPr>
        <w:widowControl/>
        <w:ind w:firstLine="480"/>
        <w:jc w:val="left"/>
        <w:rPr>
          <w:rFonts w:eastAsiaTheme="minorEastAsia"/>
          <w:sz w:val="24"/>
          <w:szCs w:val="24"/>
        </w:rPr>
      </w:pPr>
      <w:r>
        <w:rPr>
          <w:rFonts w:eastAsiaTheme="minorEastAsia"/>
          <w:sz w:val="24"/>
          <w:szCs w:val="24"/>
        </w:rPr>
        <w:br w:type="page"/>
      </w:r>
    </w:p>
    <w:p w14:paraId="11D03ACB" w14:textId="77777777" w:rsidR="000144BA" w:rsidRDefault="00D66251">
      <w:pPr>
        <w:pStyle w:val="af5"/>
        <w:spacing w:beforeLines="0" w:before="0"/>
        <w:rPr>
          <w:szCs w:val="24"/>
        </w:rPr>
      </w:pPr>
      <w:r>
        <w:lastRenderedPageBreak/>
        <w:t>签字页</w:t>
      </w:r>
    </w:p>
    <w:p w14:paraId="2A5B48C8" w14:textId="52A137B0" w:rsidR="001F63CB" w:rsidRDefault="00D66251" w:rsidP="001F63CB">
      <w:pPr>
        <w:spacing w:afterLines="200" w:after="624"/>
        <w:ind w:firstLine="482"/>
        <w:rPr>
          <w:rFonts w:eastAsiaTheme="minorEastAsia"/>
          <w:b/>
          <w:sz w:val="24"/>
          <w:szCs w:val="24"/>
        </w:rPr>
      </w:pPr>
      <w:r>
        <w:rPr>
          <w:rFonts w:eastAsiaTheme="minorEastAsia"/>
          <w:b/>
          <w:sz w:val="24"/>
          <w:szCs w:val="24"/>
        </w:rPr>
        <w:t>我已审阅</w:t>
      </w:r>
      <w:r w:rsidR="001F63CB">
        <w:rPr>
          <w:rFonts w:eastAsiaTheme="minorEastAsia"/>
          <w:b/>
          <w:sz w:val="24"/>
          <w:szCs w:val="24"/>
        </w:rPr>
        <w:t>由</w:t>
      </w:r>
      <w:r w:rsidR="001F63CB">
        <w:rPr>
          <w:rFonts w:eastAsiaTheme="minorEastAsia" w:hint="eastAsia"/>
          <w:b/>
          <w:sz w:val="24"/>
          <w:szCs w:val="24"/>
        </w:rPr>
        <w:t>赛诺威盛科技（北京）股份有限公司</w:t>
      </w:r>
      <w:r w:rsidR="001F63CB">
        <w:rPr>
          <w:rFonts w:eastAsiaTheme="minorEastAsia"/>
          <w:b/>
          <w:sz w:val="24"/>
          <w:szCs w:val="24"/>
        </w:rPr>
        <w:t>发起的方案标题为</w:t>
      </w:r>
      <w:r w:rsidR="001F63CB">
        <w:rPr>
          <w:rFonts w:eastAsiaTheme="minorEastAsia" w:hint="eastAsia"/>
          <w:b/>
          <w:sz w:val="24"/>
          <w:szCs w:val="24"/>
        </w:rPr>
        <w:t>“</w:t>
      </w:r>
      <w:r w:rsidR="001C3B90" w:rsidRPr="001C3B90">
        <w:rPr>
          <w:rFonts w:eastAsiaTheme="minorEastAsia" w:hint="eastAsia"/>
          <w:b/>
          <w:sz w:val="24"/>
          <w:szCs w:val="24"/>
        </w:rPr>
        <w:t>X</w:t>
      </w:r>
      <w:r w:rsidR="001C3B90" w:rsidRPr="001C3B90">
        <w:rPr>
          <w:rFonts w:eastAsiaTheme="minorEastAsia" w:hint="eastAsia"/>
          <w:b/>
          <w:sz w:val="24"/>
          <w:szCs w:val="24"/>
        </w:rPr>
        <w:t>射线计算机体层摄影设备的安全性和有效性临床试验</w:t>
      </w:r>
      <w:r w:rsidR="001C3B90">
        <w:rPr>
          <w:rFonts w:eastAsiaTheme="minorEastAsia" w:hint="eastAsia"/>
          <w:b/>
          <w:sz w:val="24"/>
          <w:szCs w:val="24"/>
        </w:rPr>
        <w:t>”</w:t>
      </w:r>
      <w:r w:rsidR="001C3B90">
        <w:rPr>
          <w:rFonts w:eastAsiaTheme="minorEastAsia"/>
          <w:b/>
          <w:sz w:val="24"/>
          <w:szCs w:val="24"/>
        </w:rPr>
        <w:t>的临床试验（方案版本：</w:t>
      </w:r>
      <w:r w:rsidR="001C3B90">
        <w:rPr>
          <w:rFonts w:eastAsiaTheme="minorEastAsia"/>
          <w:b/>
          <w:sz w:val="24"/>
          <w:szCs w:val="24"/>
        </w:rPr>
        <w:t>V</w:t>
      </w:r>
      <w:r w:rsidR="001C3B90">
        <w:rPr>
          <w:rFonts w:eastAsiaTheme="minorEastAsia" w:hint="eastAsia"/>
          <w:b/>
          <w:sz w:val="24"/>
          <w:szCs w:val="24"/>
        </w:rPr>
        <w:t>3.0</w:t>
      </w:r>
      <w:r w:rsidR="001C3B90">
        <w:rPr>
          <w:rFonts w:eastAsiaTheme="minorEastAsia"/>
          <w:b/>
          <w:sz w:val="24"/>
          <w:szCs w:val="24"/>
        </w:rPr>
        <w:t>，方案版本日期：</w:t>
      </w:r>
      <w:r w:rsidR="001C3B90">
        <w:rPr>
          <w:rFonts w:eastAsiaTheme="minorEastAsia"/>
          <w:b/>
          <w:sz w:val="24"/>
          <w:szCs w:val="24"/>
        </w:rPr>
        <w:t>202</w:t>
      </w:r>
      <w:r w:rsidR="001C3B90">
        <w:rPr>
          <w:rFonts w:eastAsiaTheme="minorEastAsia" w:hint="eastAsia"/>
          <w:b/>
          <w:sz w:val="24"/>
          <w:szCs w:val="24"/>
        </w:rPr>
        <w:t>4</w:t>
      </w:r>
      <w:r w:rsidR="001C3B90">
        <w:rPr>
          <w:rFonts w:eastAsiaTheme="minorEastAsia"/>
          <w:b/>
          <w:sz w:val="24"/>
          <w:szCs w:val="24"/>
        </w:rPr>
        <w:t>.</w:t>
      </w:r>
      <w:r w:rsidR="001C3B90">
        <w:rPr>
          <w:rFonts w:eastAsiaTheme="minorEastAsia" w:hint="eastAsia"/>
          <w:b/>
          <w:sz w:val="24"/>
          <w:szCs w:val="24"/>
        </w:rPr>
        <w:t>05</w:t>
      </w:r>
      <w:r w:rsidR="001C3B90">
        <w:rPr>
          <w:rFonts w:eastAsiaTheme="minorEastAsia"/>
          <w:b/>
          <w:sz w:val="24"/>
          <w:szCs w:val="24"/>
        </w:rPr>
        <w:t>.</w:t>
      </w:r>
      <w:r w:rsidR="001C3B90">
        <w:rPr>
          <w:rFonts w:eastAsiaTheme="minorEastAsia" w:hint="eastAsia"/>
          <w:b/>
          <w:sz w:val="24"/>
          <w:szCs w:val="24"/>
        </w:rPr>
        <w:t>16</w:t>
      </w:r>
      <w:r w:rsidR="001C3B90">
        <w:rPr>
          <w:rFonts w:eastAsiaTheme="minorEastAsia"/>
          <w:b/>
          <w:sz w:val="24"/>
          <w:szCs w:val="24"/>
        </w:rPr>
        <w:t>）的统计分析报告（</w:t>
      </w:r>
      <w:r w:rsidR="00CE533D">
        <w:rPr>
          <w:rFonts w:eastAsiaTheme="minorEastAsia"/>
          <w:b/>
          <w:sz w:val="24"/>
          <w:szCs w:val="24"/>
        </w:rPr>
        <w:t>版本：</w:t>
      </w:r>
      <w:r w:rsidR="00CE533D">
        <w:rPr>
          <w:rFonts w:eastAsiaTheme="minorEastAsia"/>
          <w:b/>
          <w:sz w:val="24"/>
          <w:szCs w:val="24"/>
        </w:rPr>
        <w:t>V</w:t>
      </w:r>
      <w:r w:rsidR="00CE533D">
        <w:rPr>
          <w:rFonts w:eastAsiaTheme="minorEastAsia" w:hint="eastAsia"/>
          <w:b/>
          <w:sz w:val="24"/>
          <w:szCs w:val="24"/>
        </w:rPr>
        <w:t>0.1</w:t>
      </w:r>
      <w:r w:rsidR="00CE533D">
        <w:rPr>
          <w:rFonts w:eastAsiaTheme="minorEastAsia"/>
          <w:b/>
          <w:sz w:val="24"/>
          <w:szCs w:val="24"/>
        </w:rPr>
        <w:t>，版本日期：</w:t>
      </w:r>
      <w:r w:rsidR="00CE533D">
        <w:rPr>
          <w:rFonts w:eastAsiaTheme="minorEastAsia"/>
          <w:b/>
          <w:sz w:val="24"/>
          <w:szCs w:val="24"/>
        </w:rPr>
        <w:t>202</w:t>
      </w:r>
      <w:r w:rsidR="00CE533D">
        <w:rPr>
          <w:rFonts w:eastAsiaTheme="minorEastAsia" w:hint="eastAsia"/>
          <w:b/>
          <w:sz w:val="24"/>
          <w:szCs w:val="24"/>
        </w:rPr>
        <w:t>5</w:t>
      </w:r>
      <w:r w:rsidR="00CE533D">
        <w:rPr>
          <w:rFonts w:eastAsiaTheme="minorEastAsia"/>
          <w:b/>
          <w:sz w:val="24"/>
          <w:szCs w:val="24"/>
        </w:rPr>
        <w:t>.0</w:t>
      </w:r>
      <w:r w:rsidR="00CE533D">
        <w:rPr>
          <w:rFonts w:eastAsiaTheme="minorEastAsia" w:hint="eastAsia"/>
          <w:b/>
          <w:sz w:val="24"/>
          <w:szCs w:val="24"/>
        </w:rPr>
        <w:t>4</w:t>
      </w:r>
      <w:r w:rsidR="00CE533D">
        <w:rPr>
          <w:rFonts w:eastAsiaTheme="minorEastAsia"/>
          <w:b/>
          <w:sz w:val="24"/>
          <w:szCs w:val="24"/>
        </w:rPr>
        <w:t>.</w:t>
      </w:r>
      <w:r w:rsidR="00CE533D">
        <w:rPr>
          <w:rFonts w:eastAsiaTheme="minorEastAsia" w:hint="eastAsia"/>
          <w:b/>
          <w:sz w:val="24"/>
          <w:szCs w:val="24"/>
        </w:rPr>
        <w:t>30</w:t>
      </w:r>
      <w:r w:rsidR="001F63CB">
        <w:rPr>
          <w:rFonts w:eastAsiaTheme="minorEastAsia"/>
          <w:b/>
          <w:sz w:val="24"/>
          <w:szCs w:val="24"/>
        </w:rPr>
        <w:t>）并申请生效。</w:t>
      </w:r>
    </w:p>
    <w:tbl>
      <w:tblPr>
        <w:tblW w:w="8522" w:type="dxa"/>
        <w:tblLayout w:type="fixed"/>
        <w:tblLook w:val="04A0" w:firstRow="1" w:lastRow="0" w:firstColumn="1" w:lastColumn="0" w:noHBand="0" w:noVBand="1"/>
      </w:tblPr>
      <w:tblGrid>
        <w:gridCol w:w="4786"/>
        <w:gridCol w:w="3736"/>
      </w:tblGrid>
      <w:tr w:rsidR="000144BA" w14:paraId="11D03AD0" w14:textId="77777777">
        <w:tc>
          <w:tcPr>
            <w:tcW w:w="4786" w:type="dxa"/>
          </w:tcPr>
          <w:p w14:paraId="11D03ACD" w14:textId="77777777" w:rsidR="000144BA" w:rsidRDefault="00D66251">
            <w:pPr>
              <w:spacing w:after="156" w:line="240" w:lineRule="auto"/>
              <w:ind w:firstLine="480"/>
              <w:rPr>
                <w:rFonts w:eastAsiaTheme="minorEastAsia"/>
                <w:sz w:val="24"/>
                <w:szCs w:val="24"/>
              </w:rPr>
            </w:pPr>
            <w:r>
              <w:rPr>
                <w:rFonts w:eastAsiaTheme="minorEastAsia"/>
                <w:sz w:val="24"/>
                <w:szCs w:val="24"/>
              </w:rPr>
              <w:t>申办方负责人</w:t>
            </w:r>
          </w:p>
          <w:p w14:paraId="11D03ACE" w14:textId="77777777" w:rsidR="000144BA" w:rsidRDefault="00D66251">
            <w:pPr>
              <w:spacing w:after="156" w:line="240" w:lineRule="auto"/>
              <w:ind w:firstLine="480"/>
              <w:rPr>
                <w:rFonts w:eastAsiaTheme="minorEastAsia"/>
                <w:sz w:val="24"/>
                <w:szCs w:val="24"/>
              </w:rPr>
            </w:pPr>
            <w:r>
              <w:rPr>
                <w:rFonts w:eastAsiaTheme="minorEastAsia" w:hint="eastAsia"/>
                <w:sz w:val="24"/>
                <w:szCs w:val="24"/>
              </w:rPr>
              <w:t>赛诺威盛科技（北京）股份有限公司</w:t>
            </w:r>
          </w:p>
        </w:tc>
        <w:tc>
          <w:tcPr>
            <w:tcW w:w="3736" w:type="dxa"/>
          </w:tcPr>
          <w:p w14:paraId="11D03ACF" w14:textId="77777777" w:rsidR="000144BA" w:rsidRDefault="000144BA">
            <w:pPr>
              <w:spacing w:before="156" w:after="156" w:line="240" w:lineRule="auto"/>
              <w:ind w:firstLine="480"/>
              <w:rPr>
                <w:rFonts w:eastAsiaTheme="minorEastAsia"/>
                <w:sz w:val="24"/>
                <w:szCs w:val="24"/>
              </w:rPr>
            </w:pPr>
          </w:p>
        </w:tc>
      </w:tr>
      <w:tr w:rsidR="000144BA" w14:paraId="11D03AD5" w14:textId="77777777">
        <w:tc>
          <w:tcPr>
            <w:tcW w:w="4786" w:type="dxa"/>
          </w:tcPr>
          <w:p w14:paraId="11D03AD1" w14:textId="40D14BAB" w:rsidR="000144BA" w:rsidRDefault="00D66251">
            <w:pPr>
              <w:spacing w:after="156" w:line="240" w:lineRule="auto"/>
              <w:ind w:firstLine="480"/>
              <w:rPr>
                <w:rFonts w:eastAsiaTheme="minorEastAsia"/>
                <w:sz w:val="24"/>
                <w:szCs w:val="24"/>
              </w:rPr>
            </w:pPr>
            <w:r>
              <w:rPr>
                <w:rFonts w:eastAsiaTheme="minorEastAsia"/>
                <w:sz w:val="24"/>
                <w:szCs w:val="24"/>
              </w:rPr>
              <w:t>姓名（正楷）：</w:t>
            </w:r>
            <w:r w:rsidR="0081385B">
              <w:rPr>
                <w:rFonts w:eastAsiaTheme="minorEastAsia" w:hint="eastAsia"/>
                <w:sz w:val="24"/>
                <w:szCs w:val="24"/>
              </w:rPr>
              <w:t>李超</w:t>
            </w:r>
          </w:p>
          <w:p w14:paraId="11D03AD2" w14:textId="77777777" w:rsidR="000144BA" w:rsidRDefault="00D66251">
            <w:pPr>
              <w:spacing w:after="156" w:line="240" w:lineRule="auto"/>
              <w:ind w:firstLine="480"/>
              <w:rPr>
                <w:rFonts w:eastAsiaTheme="minorEastAsia"/>
                <w:sz w:val="24"/>
                <w:szCs w:val="24"/>
              </w:rPr>
            </w:pPr>
            <w:r>
              <w:rPr>
                <w:rFonts w:eastAsiaTheme="minorEastAsia"/>
                <w:sz w:val="24"/>
                <w:szCs w:val="24"/>
              </w:rPr>
              <w:t>签名：</w:t>
            </w:r>
          </w:p>
        </w:tc>
        <w:tc>
          <w:tcPr>
            <w:tcW w:w="3736" w:type="dxa"/>
          </w:tcPr>
          <w:p w14:paraId="11D03AD3" w14:textId="77777777" w:rsidR="000144BA" w:rsidRDefault="000144BA">
            <w:pPr>
              <w:spacing w:after="156" w:line="240" w:lineRule="auto"/>
              <w:ind w:firstLine="480"/>
              <w:rPr>
                <w:rFonts w:eastAsiaTheme="minorEastAsia"/>
                <w:sz w:val="24"/>
                <w:szCs w:val="24"/>
              </w:rPr>
            </w:pPr>
          </w:p>
          <w:p w14:paraId="11D03AD4" w14:textId="77777777" w:rsidR="000144BA" w:rsidRDefault="00D66251">
            <w:pPr>
              <w:spacing w:after="156" w:line="240" w:lineRule="auto"/>
              <w:ind w:firstLine="480"/>
              <w:rPr>
                <w:rFonts w:eastAsiaTheme="minorEastAsia"/>
                <w:sz w:val="24"/>
                <w:szCs w:val="24"/>
              </w:rPr>
            </w:pPr>
            <w:r>
              <w:rPr>
                <w:rFonts w:eastAsiaTheme="minorEastAsia"/>
                <w:sz w:val="24"/>
                <w:szCs w:val="24"/>
              </w:rPr>
              <w:t>日期：</w:t>
            </w:r>
          </w:p>
        </w:tc>
      </w:tr>
    </w:tbl>
    <w:p w14:paraId="11D03AD6" w14:textId="77777777" w:rsidR="000144BA" w:rsidRDefault="00D66251">
      <w:pPr>
        <w:ind w:firstLine="480"/>
        <w:rPr>
          <w:rFonts w:eastAsiaTheme="minorEastAsia"/>
          <w:sz w:val="24"/>
          <w:szCs w:val="24"/>
        </w:rPr>
      </w:pPr>
      <w:r>
        <w:rPr>
          <w:rFonts w:eastAsiaTheme="minorEastAsia"/>
          <w:sz w:val="24"/>
          <w:szCs w:val="24"/>
        </w:rPr>
        <w:br w:type="page"/>
      </w:r>
    </w:p>
    <w:p w14:paraId="11D03AD7" w14:textId="77777777" w:rsidR="000144BA" w:rsidRDefault="00D66251">
      <w:pPr>
        <w:pStyle w:val="af5"/>
        <w:spacing w:before="156"/>
      </w:pPr>
      <w:r>
        <w:lastRenderedPageBreak/>
        <w:t>版本历史</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5250"/>
        <w:gridCol w:w="2041"/>
      </w:tblGrid>
      <w:tr w:rsidR="000144BA" w14:paraId="11D03ADB" w14:textId="77777777">
        <w:trPr>
          <w:trHeight w:val="454"/>
          <w:jc w:val="center"/>
        </w:trPr>
        <w:tc>
          <w:tcPr>
            <w:tcW w:w="1967" w:type="dxa"/>
            <w:shd w:val="clear" w:color="auto" w:fill="D9D9D9"/>
            <w:vAlign w:val="center"/>
          </w:tcPr>
          <w:p w14:paraId="11D03AD8"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版本号</w:t>
            </w:r>
          </w:p>
        </w:tc>
        <w:tc>
          <w:tcPr>
            <w:tcW w:w="5380" w:type="dxa"/>
            <w:shd w:val="clear" w:color="auto" w:fill="D9D9D9"/>
            <w:vAlign w:val="center"/>
          </w:tcPr>
          <w:p w14:paraId="11D03AD9"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修改描述</w:t>
            </w:r>
          </w:p>
        </w:tc>
        <w:tc>
          <w:tcPr>
            <w:tcW w:w="2088" w:type="dxa"/>
            <w:shd w:val="clear" w:color="auto" w:fill="D9D9D9"/>
            <w:vAlign w:val="center"/>
          </w:tcPr>
          <w:p w14:paraId="11D03ADA"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版本日期</w:t>
            </w:r>
          </w:p>
        </w:tc>
      </w:tr>
      <w:tr w:rsidR="000144BA" w14:paraId="11D03ADF" w14:textId="77777777">
        <w:trPr>
          <w:trHeight w:val="454"/>
          <w:jc w:val="center"/>
        </w:trPr>
        <w:tc>
          <w:tcPr>
            <w:tcW w:w="1967" w:type="dxa"/>
            <w:vAlign w:val="center"/>
          </w:tcPr>
          <w:p w14:paraId="11D03ADC" w14:textId="3169190A" w:rsidR="000144BA" w:rsidRDefault="0044365E">
            <w:pPr>
              <w:spacing w:after="40"/>
              <w:ind w:firstLineChars="0" w:firstLine="0"/>
              <w:jc w:val="center"/>
              <w:rPr>
                <w:rFonts w:eastAsiaTheme="minorEastAsia"/>
                <w:sz w:val="24"/>
                <w:szCs w:val="24"/>
              </w:rPr>
            </w:pPr>
            <w:r>
              <w:rPr>
                <w:rFonts w:eastAsiaTheme="minorEastAsia"/>
                <w:sz w:val="24"/>
                <w:szCs w:val="24"/>
              </w:rPr>
              <w:t>V0.1</w:t>
            </w:r>
          </w:p>
        </w:tc>
        <w:tc>
          <w:tcPr>
            <w:tcW w:w="5380" w:type="dxa"/>
            <w:vAlign w:val="center"/>
          </w:tcPr>
          <w:p w14:paraId="11D03ADD" w14:textId="5C667B5D" w:rsidR="000144BA" w:rsidRDefault="001C3B90">
            <w:pPr>
              <w:spacing w:after="40"/>
              <w:ind w:firstLineChars="0" w:firstLine="0"/>
              <w:jc w:val="center"/>
              <w:rPr>
                <w:rFonts w:eastAsiaTheme="minorEastAsia"/>
                <w:sz w:val="24"/>
                <w:szCs w:val="24"/>
              </w:rPr>
            </w:pPr>
            <w:r>
              <w:rPr>
                <w:rFonts w:eastAsiaTheme="minorEastAsia" w:hint="eastAsia"/>
                <w:sz w:val="24"/>
                <w:szCs w:val="24"/>
              </w:rPr>
              <w:t>NA</w:t>
            </w:r>
          </w:p>
        </w:tc>
        <w:tc>
          <w:tcPr>
            <w:tcW w:w="2088" w:type="dxa"/>
            <w:vAlign w:val="center"/>
          </w:tcPr>
          <w:p w14:paraId="11D03ADE" w14:textId="6F2ACE45" w:rsidR="000144BA" w:rsidRDefault="00D66251">
            <w:pPr>
              <w:spacing w:after="40"/>
              <w:ind w:firstLineChars="0" w:firstLine="0"/>
              <w:jc w:val="center"/>
              <w:rPr>
                <w:rFonts w:eastAsiaTheme="minorEastAsia"/>
                <w:sz w:val="24"/>
                <w:szCs w:val="24"/>
              </w:rPr>
            </w:pPr>
            <w:r>
              <w:rPr>
                <w:rFonts w:eastAsiaTheme="minorEastAsia"/>
                <w:sz w:val="24"/>
                <w:szCs w:val="24"/>
              </w:rPr>
              <w:t>202</w:t>
            </w:r>
            <w:r>
              <w:rPr>
                <w:rFonts w:eastAsiaTheme="minorEastAsia" w:hint="eastAsia"/>
                <w:sz w:val="24"/>
                <w:szCs w:val="24"/>
              </w:rPr>
              <w:t>5</w:t>
            </w:r>
            <w:r>
              <w:rPr>
                <w:rFonts w:eastAsiaTheme="minorEastAsia"/>
                <w:sz w:val="24"/>
                <w:szCs w:val="24"/>
              </w:rPr>
              <w:t>.0</w:t>
            </w:r>
            <w:r w:rsidR="00177CC1">
              <w:rPr>
                <w:rFonts w:eastAsiaTheme="minorEastAsia" w:hint="eastAsia"/>
                <w:sz w:val="24"/>
                <w:szCs w:val="24"/>
              </w:rPr>
              <w:t>4</w:t>
            </w:r>
            <w:r>
              <w:rPr>
                <w:rFonts w:eastAsiaTheme="minorEastAsia"/>
                <w:sz w:val="24"/>
                <w:szCs w:val="24"/>
              </w:rPr>
              <w:t>.</w:t>
            </w:r>
            <w:r w:rsidR="00FD01BC">
              <w:rPr>
                <w:rFonts w:eastAsiaTheme="minorEastAsia" w:hint="eastAsia"/>
                <w:sz w:val="24"/>
                <w:szCs w:val="24"/>
              </w:rPr>
              <w:t>30</w:t>
            </w:r>
          </w:p>
        </w:tc>
      </w:tr>
    </w:tbl>
    <w:p w14:paraId="11D03AE0" w14:textId="77777777" w:rsidR="000144BA" w:rsidRDefault="000144BA">
      <w:pPr>
        <w:ind w:firstLineChars="0" w:firstLine="0"/>
      </w:pPr>
    </w:p>
    <w:p w14:paraId="11D03AE1" w14:textId="77777777" w:rsidR="000144BA" w:rsidRDefault="00D66251">
      <w:pPr>
        <w:widowControl/>
        <w:ind w:firstLineChars="0" w:firstLine="0"/>
        <w:jc w:val="left"/>
      </w:pPr>
      <w:r>
        <w:br w:type="page"/>
      </w:r>
    </w:p>
    <w:p w14:paraId="11D03AE2" w14:textId="77777777" w:rsidR="000144BA" w:rsidRDefault="00D66251">
      <w:pPr>
        <w:pStyle w:val="af5"/>
        <w:spacing w:before="156"/>
      </w:pPr>
      <w:r>
        <w:lastRenderedPageBreak/>
        <w:t>目</w:t>
      </w:r>
      <w:r>
        <w:rPr>
          <w:rFonts w:hint="eastAsia"/>
        </w:rPr>
        <w:t xml:space="preserve"> </w:t>
      </w:r>
      <w:r>
        <w:t xml:space="preserve"> </w:t>
      </w:r>
      <w:r>
        <w:t>录</w:t>
      </w:r>
    </w:p>
    <w:p w14:paraId="72CD44B4" w14:textId="6D8EEE78" w:rsidR="00BC5EA5" w:rsidRDefault="00033176">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r>
        <w:rPr>
          <w:noProof/>
        </w:rPr>
        <w:fldChar w:fldCharType="begin"/>
      </w:r>
      <w:r>
        <w:rPr>
          <w:noProof/>
        </w:rPr>
        <w:instrText xml:space="preserve"> </w:instrText>
      </w:r>
      <w:r>
        <w:rPr>
          <w:rFonts w:hint="eastAsia"/>
          <w:noProof/>
        </w:rPr>
        <w:instrText>TOC \o "1-3" \h \z \u</w:instrText>
      </w:r>
      <w:r>
        <w:rPr>
          <w:noProof/>
        </w:rPr>
        <w:instrText xml:space="preserve"> </w:instrText>
      </w:r>
      <w:r>
        <w:rPr>
          <w:noProof/>
        </w:rPr>
        <w:fldChar w:fldCharType="separate"/>
      </w:r>
      <w:hyperlink w:anchor="_Toc196937748" w:history="1">
        <w:r w:rsidR="00BC5EA5" w:rsidRPr="008528BB">
          <w:rPr>
            <w:rStyle w:val="af3"/>
            <w:rFonts w:hint="eastAsia"/>
            <w:noProof/>
          </w:rPr>
          <w:t xml:space="preserve">1 </w:t>
        </w:r>
        <w:r w:rsidR="00BC5EA5" w:rsidRPr="008528BB">
          <w:rPr>
            <w:rStyle w:val="af3"/>
            <w:rFonts w:hint="eastAsia"/>
            <w:noProof/>
          </w:rPr>
          <w:t>试验概述</w:t>
        </w:r>
        <w:r w:rsidR="00BC5EA5">
          <w:rPr>
            <w:rFonts w:hint="eastAsia"/>
            <w:noProof/>
            <w:webHidden/>
          </w:rPr>
          <w:tab/>
        </w:r>
        <w:r w:rsidR="00BC5EA5">
          <w:rPr>
            <w:rFonts w:hint="eastAsia"/>
            <w:noProof/>
            <w:webHidden/>
          </w:rPr>
          <w:fldChar w:fldCharType="begin"/>
        </w:r>
        <w:r w:rsidR="00BC5EA5">
          <w:rPr>
            <w:rFonts w:hint="eastAsia"/>
            <w:noProof/>
            <w:webHidden/>
          </w:rPr>
          <w:instrText xml:space="preserve"> </w:instrText>
        </w:r>
        <w:r w:rsidR="00BC5EA5">
          <w:rPr>
            <w:noProof/>
            <w:webHidden/>
          </w:rPr>
          <w:instrText>PAGEREF _Toc196937748 \h</w:instrText>
        </w:r>
        <w:r w:rsidR="00BC5EA5">
          <w:rPr>
            <w:rFonts w:hint="eastAsia"/>
            <w:noProof/>
            <w:webHidden/>
          </w:rPr>
          <w:instrText xml:space="preserve"> </w:instrText>
        </w:r>
        <w:r w:rsidR="00BC5EA5">
          <w:rPr>
            <w:rFonts w:hint="eastAsia"/>
            <w:noProof/>
            <w:webHidden/>
          </w:rPr>
        </w:r>
        <w:r w:rsidR="00BC5EA5">
          <w:rPr>
            <w:noProof/>
            <w:webHidden/>
          </w:rPr>
          <w:fldChar w:fldCharType="separate"/>
        </w:r>
        <w:r w:rsidR="00BC5EA5">
          <w:rPr>
            <w:noProof/>
            <w:webHidden/>
          </w:rPr>
          <w:t>7</w:t>
        </w:r>
        <w:r w:rsidR="00BC5EA5">
          <w:rPr>
            <w:rFonts w:hint="eastAsia"/>
            <w:noProof/>
            <w:webHidden/>
          </w:rPr>
          <w:fldChar w:fldCharType="end"/>
        </w:r>
      </w:hyperlink>
    </w:p>
    <w:p w14:paraId="47D1A2CE" w14:textId="503A7AD4"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49" w:history="1">
        <w:r w:rsidRPr="008528BB">
          <w:rPr>
            <w:rStyle w:val="af3"/>
            <w:rFonts w:hint="eastAsia"/>
            <w:noProof/>
          </w:rPr>
          <w:t xml:space="preserve">1.1 </w:t>
        </w:r>
        <w:r w:rsidRPr="008528BB">
          <w:rPr>
            <w:rStyle w:val="af3"/>
            <w:rFonts w:hint="eastAsia"/>
            <w:noProof/>
          </w:rPr>
          <w:t>研究目的</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_Toc196937749 \h</w:instrText>
        </w:r>
        <w:r>
          <w:rPr>
            <w:rFonts w:hint="eastAsia"/>
            <w:noProof/>
            <w:webHidden/>
          </w:rPr>
          <w:instrText xml:space="preserve"> </w:instrText>
        </w:r>
        <w:r>
          <w:rPr>
            <w:rFonts w:hint="eastAsia"/>
            <w:noProof/>
            <w:webHidden/>
          </w:rPr>
        </w:r>
        <w:r>
          <w:rPr>
            <w:noProof/>
            <w:webHidden/>
          </w:rPr>
          <w:fldChar w:fldCharType="separate"/>
        </w:r>
        <w:r>
          <w:rPr>
            <w:noProof/>
            <w:webHidden/>
          </w:rPr>
          <w:t>7</w:t>
        </w:r>
        <w:r>
          <w:rPr>
            <w:rFonts w:hint="eastAsia"/>
            <w:noProof/>
            <w:webHidden/>
          </w:rPr>
          <w:fldChar w:fldCharType="end"/>
        </w:r>
      </w:hyperlink>
    </w:p>
    <w:p w14:paraId="505F8496" w14:textId="21DB680E"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50" w:history="1">
        <w:r w:rsidRPr="008528BB">
          <w:rPr>
            <w:rStyle w:val="af3"/>
            <w:rFonts w:hint="eastAsia"/>
            <w:noProof/>
          </w:rPr>
          <w:t xml:space="preserve">1.2 </w:t>
        </w:r>
        <w:r w:rsidRPr="008528BB">
          <w:rPr>
            <w:rStyle w:val="af3"/>
            <w:rFonts w:hint="eastAsia"/>
            <w:noProof/>
          </w:rPr>
          <w:t>试验设计</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_Toc196937750 \h</w:instrText>
        </w:r>
        <w:r>
          <w:rPr>
            <w:rFonts w:hint="eastAsia"/>
            <w:noProof/>
            <w:webHidden/>
          </w:rPr>
          <w:instrText xml:space="preserve"> </w:instrText>
        </w:r>
        <w:r>
          <w:rPr>
            <w:rFonts w:hint="eastAsia"/>
            <w:noProof/>
            <w:webHidden/>
          </w:rPr>
        </w:r>
        <w:r>
          <w:rPr>
            <w:noProof/>
            <w:webHidden/>
          </w:rPr>
          <w:fldChar w:fldCharType="separate"/>
        </w:r>
        <w:r>
          <w:rPr>
            <w:noProof/>
            <w:webHidden/>
          </w:rPr>
          <w:t>7</w:t>
        </w:r>
        <w:r>
          <w:rPr>
            <w:rFonts w:hint="eastAsia"/>
            <w:noProof/>
            <w:webHidden/>
          </w:rPr>
          <w:fldChar w:fldCharType="end"/>
        </w:r>
      </w:hyperlink>
    </w:p>
    <w:p w14:paraId="7B6E60D4" w14:textId="6E7A260F"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51" w:history="1">
        <w:r w:rsidRPr="008528BB">
          <w:rPr>
            <w:rStyle w:val="af3"/>
            <w:rFonts w:hint="eastAsia"/>
            <w:noProof/>
          </w:rPr>
          <w:t xml:space="preserve">1.3 </w:t>
        </w:r>
        <w:r w:rsidRPr="008528BB">
          <w:rPr>
            <w:rStyle w:val="af3"/>
            <w:rFonts w:hint="eastAsia"/>
            <w:noProof/>
          </w:rPr>
          <w:t>统计学假设</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_Toc196937751 \h</w:instrText>
        </w:r>
        <w:r>
          <w:rPr>
            <w:rFonts w:hint="eastAsia"/>
            <w:noProof/>
            <w:webHidden/>
          </w:rPr>
          <w:instrText xml:space="preserve"> </w:instrText>
        </w:r>
        <w:r>
          <w:rPr>
            <w:rFonts w:hint="eastAsia"/>
            <w:noProof/>
            <w:webHidden/>
          </w:rPr>
        </w:r>
        <w:r>
          <w:rPr>
            <w:noProof/>
            <w:webHidden/>
          </w:rPr>
          <w:fldChar w:fldCharType="separate"/>
        </w:r>
        <w:r>
          <w:rPr>
            <w:noProof/>
            <w:webHidden/>
          </w:rPr>
          <w:t>7</w:t>
        </w:r>
        <w:r>
          <w:rPr>
            <w:rFonts w:hint="eastAsia"/>
            <w:noProof/>
            <w:webHidden/>
          </w:rPr>
          <w:fldChar w:fldCharType="end"/>
        </w:r>
      </w:hyperlink>
    </w:p>
    <w:p w14:paraId="5485AC43" w14:textId="3CBC5702"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52" w:history="1">
        <w:r w:rsidRPr="008528BB">
          <w:rPr>
            <w:rStyle w:val="af3"/>
            <w:rFonts w:hint="eastAsia"/>
            <w:noProof/>
          </w:rPr>
          <w:t xml:space="preserve">1.4 </w:t>
        </w:r>
        <w:r w:rsidRPr="008528BB">
          <w:rPr>
            <w:rStyle w:val="af3"/>
            <w:rFonts w:hint="eastAsia"/>
            <w:noProof/>
          </w:rPr>
          <w:t>受试者例数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_Toc196937752 \h</w:instrText>
        </w:r>
        <w:r>
          <w:rPr>
            <w:rFonts w:hint="eastAsia"/>
            <w:noProof/>
            <w:webHidden/>
          </w:rPr>
          <w:instrText xml:space="preserve"> </w:instrText>
        </w:r>
        <w:r>
          <w:rPr>
            <w:rFonts w:hint="eastAsia"/>
            <w:noProof/>
            <w:webHidden/>
          </w:rPr>
        </w:r>
        <w:r>
          <w:rPr>
            <w:noProof/>
            <w:webHidden/>
          </w:rPr>
          <w:fldChar w:fldCharType="separate"/>
        </w:r>
        <w:r>
          <w:rPr>
            <w:noProof/>
            <w:webHidden/>
          </w:rPr>
          <w:t>8</w:t>
        </w:r>
        <w:r>
          <w:rPr>
            <w:rFonts w:hint="eastAsia"/>
            <w:noProof/>
            <w:webHidden/>
          </w:rPr>
          <w:fldChar w:fldCharType="end"/>
        </w:r>
      </w:hyperlink>
    </w:p>
    <w:p w14:paraId="272E5AF0" w14:textId="438BF686"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53" w:history="1">
        <w:r w:rsidRPr="008528BB">
          <w:rPr>
            <w:rStyle w:val="af3"/>
            <w:rFonts w:hint="eastAsia"/>
            <w:noProof/>
          </w:rPr>
          <w:t xml:space="preserve">2 </w:t>
        </w:r>
        <w:r w:rsidRPr="008528BB">
          <w:rPr>
            <w:rStyle w:val="af3"/>
            <w:rFonts w:hint="eastAsia"/>
            <w:noProof/>
          </w:rPr>
          <w:t>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_Toc196937753 \h</w:instrText>
        </w:r>
        <w:r>
          <w:rPr>
            <w:rFonts w:hint="eastAsia"/>
            <w:noProof/>
            <w:webHidden/>
          </w:rPr>
          <w:instrText xml:space="preserve"> </w:instrText>
        </w:r>
        <w:r>
          <w:rPr>
            <w:rFonts w:hint="eastAsia"/>
            <w:noProof/>
            <w:webHidden/>
          </w:rPr>
        </w:r>
        <w:r>
          <w:rPr>
            <w:noProof/>
            <w:webHidden/>
          </w:rPr>
          <w:fldChar w:fldCharType="separate"/>
        </w:r>
        <w:r>
          <w:rPr>
            <w:noProof/>
            <w:webHidden/>
          </w:rPr>
          <w:t>8</w:t>
        </w:r>
        <w:r>
          <w:rPr>
            <w:rFonts w:hint="eastAsia"/>
            <w:noProof/>
            <w:webHidden/>
          </w:rPr>
          <w:fldChar w:fldCharType="end"/>
        </w:r>
      </w:hyperlink>
    </w:p>
    <w:p w14:paraId="38635F70" w14:textId="0237F667"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54" w:history="1">
        <w:r w:rsidRPr="008528BB">
          <w:rPr>
            <w:rStyle w:val="af3"/>
            <w:rFonts w:hint="eastAsia"/>
            <w:noProof/>
          </w:rPr>
          <w:t xml:space="preserve">2.1 </w:t>
        </w:r>
        <w:r w:rsidRPr="008528BB">
          <w:rPr>
            <w:rStyle w:val="af3"/>
            <w:rFonts w:hint="eastAsia"/>
            <w:noProof/>
          </w:rPr>
          <w:t>有效性评价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_Toc196937754 \h</w:instrText>
        </w:r>
        <w:r>
          <w:rPr>
            <w:rFonts w:hint="eastAsia"/>
            <w:noProof/>
            <w:webHidden/>
          </w:rPr>
          <w:instrText xml:space="preserve"> </w:instrText>
        </w:r>
        <w:r>
          <w:rPr>
            <w:rFonts w:hint="eastAsia"/>
            <w:noProof/>
            <w:webHidden/>
          </w:rPr>
        </w:r>
        <w:r>
          <w:rPr>
            <w:noProof/>
            <w:webHidden/>
          </w:rPr>
          <w:fldChar w:fldCharType="separate"/>
        </w:r>
        <w:r>
          <w:rPr>
            <w:noProof/>
            <w:webHidden/>
          </w:rPr>
          <w:t>8</w:t>
        </w:r>
        <w:r>
          <w:rPr>
            <w:rFonts w:hint="eastAsia"/>
            <w:noProof/>
            <w:webHidden/>
          </w:rPr>
          <w:fldChar w:fldCharType="end"/>
        </w:r>
      </w:hyperlink>
    </w:p>
    <w:p w14:paraId="575112A5" w14:textId="078A678A"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55" w:history="1">
        <w:r w:rsidRPr="008528BB">
          <w:rPr>
            <w:rStyle w:val="af3"/>
            <w:rFonts w:hint="eastAsia"/>
            <w:noProof/>
          </w:rPr>
          <w:t xml:space="preserve">2.1.1 </w:t>
        </w:r>
        <w:r w:rsidRPr="008528BB">
          <w:rPr>
            <w:rStyle w:val="af3"/>
            <w:rFonts w:hint="eastAsia"/>
            <w:noProof/>
          </w:rPr>
          <w:t>主要有效性评价指标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_Toc196937755 \h</w:instrText>
        </w:r>
        <w:r>
          <w:rPr>
            <w:rFonts w:hint="eastAsia"/>
            <w:noProof/>
            <w:webHidden/>
          </w:rPr>
          <w:instrText xml:space="preserve"> </w:instrText>
        </w:r>
        <w:r>
          <w:rPr>
            <w:rFonts w:hint="eastAsia"/>
            <w:noProof/>
            <w:webHidden/>
          </w:rPr>
        </w:r>
        <w:r>
          <w:rPr>
            <w:noProof/>
            <w:webHidden/>
          </w:rPr>
          <w:fldChar w:fldCharType="separate"/>
        </w:r>
        <w:r>
          <w:rPr>
            <w:noProof/>
            <w:webHidden/>
          </w:rPr>
          <w:t>8</w:t>
        </w:r>
        <w:r>
          <w:rPr>
            <w:rFonts w:hint="eastAsia"/>
            <w:noProof/>
            <w:webHidden/>
          </w:rPr>
          <w:fldChar w:fldCharType="end"/>
        </w:r>
      </w:hyperlink>
    </w:p>
    <w:p w14:paraId="5C451E4E" w14:textId="062E77D7"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56" w:history="1">
        <w:r w:rsidRPr="008528BB">
          <w:rPr>
            <w:rStyle w:val="af3"/>
            <w:rFonts w:hint="eastAsia"/>
            <w:noProof/>
          </w:rPr>
          <w:t xml:space="preserve">2.1.2 </w:t>
        </w:r>
        <w:r w:rsidRPr="008528BB">
          <w:rPr>
            <w:rStyle w:val="af3"/>
            <w:rFonts w:hint="eastAsia"/>
            <w:noProof/>
          </w:rPr>
          <w:t>次要有效性评价指标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_Toc196937756 \h</w:instrText>
        </w:r>
        <w:r>
          <w:rPr>
            <w:rFonts w:hint="eastAsia"/>
            <w:noProof/>
            <w:webHidden/>
          </w:rPr>
          <w:instrText xml:space="preserve"> </w:instrText>
        </w:r>
        <w:r>
          <w:rPr>
            <w:rFonts w:hint="eastAsia"/>
            <w:noProof/>
            <w:webHidden/>
          </w:rPr>
        </w:r>
        <w:r>
          <w:rPr>
            <w:noProof/>
            <w:webHidden/>
          </w:rPr>
          <w:fldChar w:fldCharType="separate"/>
        </w:r>
        <w:r>
          <w:rPr>
            <w:noProof/>
            <w:webHidden/>
          </w:rPr>
          <w:t>14</w:t>
        </w:r>
        <w:r>
          <w:rPr>
            <w:rFonts w:hint="eastAsia"/>
            <w:noProof/>
            <w:webHidden/>
          </w:rPr>
          <w:fldChar w:fldCharType="end"/>
        </w:r>
      </w:hyperlink>
    </w:p>
    <w:p w14:paraId="62A8726C" w14:textId="5AABC63D"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57" w:history="1">
        <w:r w:rsidRPr="008528BB">
          <w:rPr>
            <w:rStyle w:val="af3"/>
            <w:rFonts w:hint="eastAsia"/>
            <w:noProof/>
          </w:rPr>
          <w:t xml:space="preserve">2.2 </w:t>
        </w:r>
        <w:r w:rsidRPr="008528BB">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_Toc196937757 \h</w:instrText>
        </w:r>
        <w:r>
          <w:rPr>
            <w:rFonts w:hint="eastAsia"/>
            <w:noProof/>
            <w:webHidden/>
          </w:rPr>
          <w:instrText xml:space="preserve"> </w:instrText>
        </w:r>
        <w:r>
          <w:rPr>
            <w:rFonts w:hint="eastAsia"/>
            <w:noProof/>
            <w:webHidden/>
          </w:rPr>
        </w:r>
        <w:r>
          <w:rPr>
            <w:noProof/>
            <w:webHidden/>
          </w:rPr>
          <w:fldChar w:fldCharType="separate"/>
        </w:r>
        <w:r>
          <w:rPr>
            <w:noProof/>
            <w:webHidden/>
          </w:rPr>
          <w:t>16</w:t>
        </w:r>
        <w:r>
          <w:rPr>
            <w:rFonts w:hint="eastAsia"/>
            <w:noProof/>
            <w:webHidden/>
          </w:rPr>
          <w:fldChar w:fldCharType="end"/>
        </w:r>
      </w:hyperlink>
    </w:p>
    <w:p w14:paraId="733A7C23" w14:textId="6F095EB3"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58" w:history="1">
        <w:r w:rsidRPr="008528BB">
          <w:rPr>
            <w:rStyle w:val="af3"/>
            <w:rFonts w:hint="eastAsia"/>
            <w:noProof/>
          </w:rPr>
          <w:t xml:space="preserve">3 </w:t>
        </w:r>
        <w:r w:rsidRPr="008528BB">
          <w:rPr>
            <w:rStyle w:val="af3"/>
            <w:rFonts w:hint="eastAsia"/>
            <w:noProof/>
          </w:rPr>
          <w:t>统计分析集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_Toc196937758 \h</w:instrText>
        </w:r>
        <w:r>
          <w:rPr>
            <w:rFonts w:hint="eastAsia"/>
            <w:noProof/>
            <w:webHidden/>
          </w:rPr>
          <w:instrText xml:space="preserve"> </w:instrText>
        </w:r>
        <w:r>
          <w:rPr>
            <w:rFonts w:hint="eastAsia"/>
            <w:noProof/>
            <w:webHidden/>
          </w:rPr>
        </w:r>
        <w:r>
          <w:rPr>
            <w:noProof/>
            <w:webHidden/>
          </w:rPr>
          <w:fldChar w:fldCharType="separate"/>
        </w:r>
        <w:r>
          <w:rPr>
            <w:noProof/>
            <w:webHidden/>
          </w:rPr>
          <w:t>17</w:t>
        </w:r>
        <w:r>
          <w:rPr>
            <w:rFonts w:hint="eastAsia"/>
            <w:noProof/>
            <w:webHidden/>
          </w:rPr>
          <w:fldChar w:fldCharType="end"/>
        </w:r>
      </w:hyperlink>
    </w:p>
    <w:p w14:paraId="25B941ED" w14:textId="7B7AFEEE"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59" w:history="1">
        <w:r w:rsidRPr="008528BB">
          <w:rPr>
            <w:rStyle w:val="af3"/>
            <w:rFonts w:hint="eastAsia"/>
            <w:noProof/>
          </w:rPr>
          <w:t xml:space="preserve">4 </w:t>
        </w:r>
        <w:r w:rsidRPr="008528BB">
          <w:rPr>
            <w:rStyle w:val="af3"/>
            <w:rFonts w:hint="eastAsia"/>
            <w:noProof/>
          </w:rPr>
          <w:t>扫描部位、扫描类型及分配例数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_Toc196937759 \h</w:instrText>
        </w:r>
        <w:r>
          <w:rPr>
            <w:rFonts w:hint="eastAsia"/>
            <w:noProof/>
            <w:webHidden/>
          </w:rPr>
          <w:instrText xml:space="preserve"> </w:instrText>
        </w:r>
        <w:r>
          <w:rPr>
            <w:rFonts w:hint="eastAsia"/>
            <w:noProof/>
            <w:webHidden/>
          </w:rPr>
        </w:r>
        <w:r>
          <w:rPr>
            <w:noProof/>
            <w:webHidden/>
          </w:rPr>
          <w:fldChar w:fldCharType="separate"/>
        </w:r>
        <w:r>
          <w:rPr>
            <w:noProof/>
            <w:webHidden/>
          </w:rPr>
          <w:t>17</w:t>
        </w:r>
        <w:r>
          <w:rPr>
            <w:rFonts w:hint="eastAsia"/>
            <w:noProof/>
            <w:webHidden/>
          </w:rPr>
          <w:fldChar w:fldCharType="end"/>
        </w:r>
      </w:hyperlink>
    </w:p>
    <w:p w14:paraId="4F22FAA3" w14:textId="5B5C028D"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60" w:history="1">
        <w:r w:rsidRPr="008528BB">
          <w:rPr>
            <w:rStyle w:val="af3"/>
            <w:rFonts w:hint="eastAsia"/>
            <w:noProof/>
          </w:rPr>
          <w:t xml:space="preserve">5 </w:t>
        </w:r>
        <w:r w:rsidRPr="008528BB">
          <w:rPr>
            <w:rStyle w:val="af3"/>
            <w:rFonts w:hint="eastAsia"/>
            <w:noProof/>
          </w:rPr>
          <w:t>数据处理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_Toc196937760 \h</w:instrText>
        </w:r>
        <w:r>
          <w:rPr>
            <w:rFonts w:hint="eastAsia"/>
            <w:noProof/>
            <w:webHidden/>
          </w:rPr>
          <w:instrText xml:space="preserve"> </w:instrText>
        </w:r>
        <w:r>
          <w:rPr>
            <w:rFonts w:hint="eastAsia"/>
            <w:noProof/>
            <w:webHidden/>
          </w:rPr>
        </w:r>
        <w:r>
          <w:rPr>
            <w:noProof/>
            <w:webHidden/>
          </w:rPr>
          <w:fldChar w:fldCharType="separate"/>
        </w:r>
        <w:r>
          <w:rPr>
            <w:noProof/>
            <w:webHidden/>
          </w:rPr>
          <w:t>18</w:t>
        </w:r>
        <w:r>
          <w:rPr>
            <w:rFonts w:hint="eastAsia"/>
            <w:noProof/>
            <w:webHidden/>
          </w:rPr>
          <w:fldChar w:fldCharType="end"/>
        </w:r>
      </w:hyperlink>
    </w:p>
    <w:p w14:paraId="0BF61B61" w14:textId="1CE06149"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61" w:history="1">
        <w:r w:rsidRPr="008528BB">
          <w:rPr>
            <w:rStyle w:val="af3"/>
            <w:rFonts w:hint="eastAsia"/>
            <w:noProof/>
          </w:rPr>
          <w:t xml:space="preserve">6 </w:t>
        </w:r>
        <w:r w:rsidRPr="008528BB">
          <w:rPr>
            <w:rStyle w:val="af3"/>
            <w:rFonts w:hint="eastAsia"/>
            <w:noProof/>
          </w:rPr>
          <w:t>统计分析方法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_Toc196937761 \h</w:instrText>
        </w:r>
        <w:r>
          <w:rPr>
            <w:rFonts w:hint="eastAsia"/>
            <w:noProof/>
            <w:webHidden/>
          </w:rPr>
          <w:instrText xml:space="preserve"> </w:instrText>
        </w:r>
        <w:r>
          <w:rPr>
            <w:rFonts w:hint="eastAsia"/>
            <w:noProof/>
            <w:webHidden/>
          </w:rPr>
        </w:r>
        <w:r>
          <w:rPr>
            <w:noProof/>
            <w:webHidden/>
          </w:rPr>
          <w:fldChar w:fldCharType="separate"/>
        </w:r>
        <w:r>
          <w:rPr>
            <w:noProof/>
            <w:webHidden/>
          </w:rPr>
          <w:t>18</w:t>
        </w:r>
        <w:r>
          <w:rPr>
            <w:rFonts w:hint="eastAsia"/>
            <w:noProof/>
            <w:webHidden/>
          </w:rPr>
          <w:fldChar w:fldCharType="end"/>
        </w:r>
      </w:hyperlink>
    </w:p>
    <w:p w14:paraId="7B851BBF" w14:textId="2E540026"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62" w:history="1">
        <w:r w:rsidRPr="008528BB">
          <w:rPr>
            <w:rStyle w:val="af3"/>
            <w:rFonts w:hint="eastAsia"/>
            <w:noProof/>
          </w:rPr>
          <w:t xml:space="preserve">6.1 </w:t>
        </w:r>
        <w:r w:rsidRPr="008528BB">
          <w:rPr>
            <w:rStyle w:val="af3"/>
            <w:rFonts w:hint="eastAsia"/>
            <w:noProof/>
          </w:rPr>
          <w:t>统计软件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_Toc196937762 \h</w:instrText>
        </w:r>
        <w:r>
          <w:rPr>
            <w:rFonts w:hint="eastAsia"/>
            <w:noProof/>
            <w:webHidden/>
          </w:rPr>
          <w:instrText xml:space="preserve"> </w:instrText>
        </w:r>
        <w:r>
          <w:rPr>
            <w:rFonts w:hint="eastAsia"/>
            <w:noProof/>
            <w:webHidden/>
          </w:rPr>
        </w:r>
        <w:r>
          <w:rPr>
            <w:noProof/>
            <w:webHidden/>
          </w:rPr>
          <w:fldChar w:fldCharType="separate"/>
        </w:r>
        <w:r>
          <w:rPr>
            <w:noProof/>
            <w:webHidden/>
          </w:rPr>
          <w:t>18</w:t>
        </w:r>
        <w:r>
          <w:rPr>
            <w:rFonts w:hint="eastAsia"/>
            <w:noProof/>
            <w:webHidden/>
          </w:rPr>
          <w:fldChar w:fldCharType="end"/>
        </w:r>
      </w:hyperlink>
    </w:p>
    <w:p w14:paraId="3C86617A" w14:textId="2D56359E"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63" w:history="1">
        <w:r w:rsidRPr="008528BB">
          <w:rPr>
            <w:rStyle w:val="af3"/>
            <w:rFonts w:hint="eastAsia"/>
            <w:noProof/>
          </w:rPr>
          <w:t xml:space="preserve">6.2 </w:t>
        </w:r>
        <w:r w:rsidRPr="008528BB">
          <w:rPr>
            <w:rStyle w:val="af3"/>
            <w:rFonts w:hint="eastAsia"/>
            <w:noProof/>
          </w:rPr>
          <w:t>一般原则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_Toc196937763 \h</w:instrText>
        </w:r>
        <w:r>
          <w:rPr>
            <w:rFonts w:hint="eastAsia"/>
            <w:noProof/>
            <w:webHidden/>
          </w:rPr>
          <w:instrText xml:space="preserve"> </w:instrText>
        </w:r>
        <w:r>
          <w:rPr>
            <w:rFonts w:hint="eastAsia"/>
            <w:noProof/>
            <w:webHidden/>
          </w:rPr>
        </w:r>
        <w:r>
          <w:rPr>
            <w:noProof/>
            <w:webHidden/>
          </w:rPr>
          <w:fldChar w:fldCharType="separate"/>
        </w:r>
        <w:r>
          <w:rPr>
            <w:noProof/>
            <w:webHidden/>
          </w:rPr>
          <w:t>18</w:t>
        </w:r>
        <w:r>
          <w:rPr>
            <w:rFonts w:hint="eastAsia"/>
            <w:noProof/>
            <w:webHidden/>
          </w:rPr>
          <w:fldChar w:fldCharType="end"/>
        </w:r>
      </w:hyperlink>
    </w:p>
    <w:p w14:paraId="0A565F2A" w14:textId="1301E8A5"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64" w:history="1">
        <w:r w:rsidRPr="008528BB">
          <w:rPr>
            <w:rStyle w:val="af3"/>
            <w:rFonts w:hint="eastAsia"/>
            <w:noProof/>
          </w:rPr>
          <w:t xml:space="preserve">6.3 </w:t>
        </w:r>
        <w:r w:rsidRPr="008528BB">
          <w:rPr>
            <w:rStyle w:val="af3"/>
            <w:rFonts w:hint="eastAsia"/>
            <w:noProof/>
          </w:rPr>
          <w:t>受试者特征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_Toc196937764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2E8D7991" w14:textId="50E04E4C"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65" w:history="1">
        <w:r w:rsidRPr="008528BB">
          <w:rPr>
            <w:rStyle w:val="af3"/>
            <w:rFonts w:hint="eastAsia"/>
            <w:noProof/>
          </w:rPr>
          <w:t xml:space="preserve">6.3.1 </w:t>
        </w:r>
        <w:r w:rsidRPr="008528BB">
          <w:rPr>
            <w:rStyle w:val="af3"/>
            <w:rFonts w:hint="eastAsia"/>
            <w:noProof/>
          </w:rPr>
          <w:t>受试者分布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_Toc196937765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047D8912" w14:textId="76F5550C"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66" w:history="1">
        <w:r w:rsidRPr="008528BB">
          <w:rPr>
            <w:rStyle w:val="af3"/>
            <w:rFonts w:hint="eastAsia"/>
            <w:noProof/>
          </w:rPr>
          <w:t xml:space="preserve">6.3.2 </w:t>
        </w:r>
        <w:r w:rsidRPr="008528BB">
          <w:rPr>
            <w:rStyle w:val="af3"/>
            <w:rFonts w:hint="eastAsia"/>
            <w:noProof/>
          </w:rPr>
          <w:t>方案偏离</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_Toc196937766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5F001F66" w14:textId="6BDF0141"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67" w:history="1">
        <w:r w:rsidRPr="008528BB">
          <w:rPr>
            <w:rStyle w:val="af3"/>
            <w:rFonts w:hint="eastAsia"/>
            <w:noProof/>
          </w:rPr>
          <w:t xml:space="preserve">6.3.3 </w:t>
        </w:r>
        <w:r w:rsidRPr="008528BB">
          <w:rPr>
            <w:rStyle w:val="af3"/>
            <w:rFonts w:hint="eastAsia"/>
            <w:noProof/>
          </w:rPr>
          <w:t>人口学特征及基线资料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_Toc196937767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22C17E2C" w14:textId="3EBB926C"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68" w:history="1">
        <w:r w:rsidRPr="008528BB">
          <w:rPr>
            <w:rStyle w:val="af3"/>
            <w:rFonts w:hint="eastAsia"/>
            <w:noProof/>
          </w:rPr>
          <w:t xml:space="preserve">6.3.4 </w:t>
        </w:r>
        <w:r w:rsidRPr="008528BB">
          <w:rPr>
            <w:rStyle w:val="af3"/>
            <w:rFonts w:hint="eastAsia"/>
            <w:noProof/>
          </w:rPr>
          <w:t>既往史及个人史</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_Toc196937768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741229F5" w14:textId="04E9C5B9"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69" w:history="1">
        <w:r w:rsidRPr="008528BB">
          <w:rPr>
            <w:rStyle w:val="af3"/>
            <w:rFonts w:hint="eastAsia"/>
            <w:noProof/>
          </w:rPr>
          <w:t xml:space="preserve">6.3.5 </w:t>
        </w:r>
        <w:r w:rsidRPr="008528BB">
          <w:rPr>
            <w:rStyle w:val="af3"/>
            <w:rFonts w:hint="eastAsia"/>
            <w:noProof/>
          </w:rPr>
          <w:t>实验室检查</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_Toc196937769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77E0A33F" w14:textId="141E40EB"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0" w:history="1">
        <w:r w:rsidRPr="008528BB">
          <w:rPr>
            <w:rStyle w:val="af3"/>
            <w:rFonts w:hint="eastAsia"/>
            <w:noProof/>
          </w:rPr>
          <w:t>6.3.6 CT</w:t>
        </w:r>
        <w:r w:rsidRPr="008528BB">
          <w:rPr>
            <w:rStyle w:val="af3"/>
            <w:rFonts w:hint="eastAsia"/>
            <w:noProof/>
          </w:rPr>
          <w:t>扫描（临床协议）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_Toc196937770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7FE3A2D7" w14:textId="6BE0AE68"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71" w:history="1">
        <w:r w:rsidRPr="008528BB">
          <w:rPr>
            <w:rStyle w:val="af3"/>
            <w:rFonts w:hint="eastAsia"/>
            <w:noProof/>
          </w:rPr>
          <w:t xml:space="preserve">6.4 </w:t>
        </w:r>
        <w:r w:rsidRPr="008528BB">
          <w:rPr>
            <w:rStyle w:val="af3"/>
            <w:rFonts w:hint="eastAsia"/>
            <w:noProof/>
          </w:rPr>
          <w:t>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_Toc196937771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5AEB1527" w14:textId="6BBD5737"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2" w:history="1">
        <w:r w:rsidRPr="008528BB">
          <w:rPr>
            <w:rStyle w:val="af3"/>
            <w:rFonts w:hint="eastAsia"/>
            <w:noProof/>
          </w:rPr>
          <w:t xml:space="preserve">6.4.1 </w:t>
        </w:r>
        <w:r w:rsidRPr="008528BB">
          <w:rPr>
            <w:rStyle w:val="af3"/>
            <w:rFonts w:hint="eastAsia"/>
            <w:noProof/>
          </w:rPr>
          <w:t>主要有效性指标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_Toc196937772 \h</w:instrText>
        </w:r>
        <w:r>
          <w:rPr>
            <w:rFonts w:hint="eastAsia"/>
            <w:noProof/>
            <w:webHidden/>
          </w:rPr>
          <w:instrText xml:space="preserve"> </w:instrText>
        </w:r>
        <w:r>
          <w:rPr>
            <w:rFonts w:hint="eastAsia"/>
            <w:noProof/>
            <w:webHidden/>
          </w:rPr>
        </w:r>
        <w:r>
          <w:rPr>
            <w:noProof/>
            <w:webHidden/>
          </w:rPr>
          <w:fldChar w:fldCharType="separate"/>
        </w:r>
        <w:r>
          <w:rPr>
            <w:noProof/>
            <w:webHidden/>
          </w:rPr>
          <w:t>19</w:t>
        </w:r>
        <w:r>
          <w:rPr>
            <w:rFonts w:hint="eastAsia"/>
            <w:noProof/>
            <w:webHidden/>
          </w:rPr>
          <w:fldChar w:fldCharType="end"/>
        </w:r>
      </w:hyperlink>
    </w:p>
    <w:p w14:paraId="07976D89" w14:textId="1BCAACBA"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3" w:history="1">
        <w:r w:rsidRPr="008528BB">
          <w:rPr>
            <w:rStyle w:val="af3"/>
            <w:rFonts w:hint="eastAsia"/>
            <w:noProof/>
          </w:rPr>
          <w:t xml:space="preserve">6.4.2 </w:t>
        </w:r>
        <w:r w:rsidRPr="008528BB">
          <w:rPr>
            <w:rStyle w:val="af3"/>
            <w:rFonts w:hint="eastAsia"/>
            <w:noProof/>
          </w:rPr>
          <w:t>次要有效性指标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_Toc196937773 \h</w:instrText>
        </w:r>
        <w:r>
          <w:rPr>
            <w:rFonts w:hint="eastAsia"/>
            <w:noProof/>
            <w:webHidden/>
          </w:rPr>
          <w:instrText xml:space="preserve"> </w:instrText>
        </w:r>
        <w:r>
          <w:rPr>
            <w:rFonts w:hint="eastAsia"/>
            <w:noProof/>
            <w:webHidden/>
          </w:rPr>
        </w:r>
        <w:r>
          <w:rPr>
            <w:noProof/>
            <w:webHidden/>
          </w:rPr>
          <w:fldChar w:fldCharType="separate"/>
        </w:r>
        <w:r>
          <w:rPr>
            <w:noProof/>
            <w:webHidden/>
          </w:rPr>
          <w:t>20</w:t>
        </w:r>
        <w:r>
          <w:rPr>
            <w:rFonts w:hint="eastAsia"/>
            <w:noProof/>
            <w:webHidden/>
          </w:rPr>
          <w:fldChar w:fldCharType="end"/>
        </w:r>
      </w:hyperlink>
    </w:p>
    <w:p w14:paraId="5751D79E" w14:textId="650E67BF"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74" w:history="1">
        <w:r w:rsidRPr="008528BB">
          <w:rPr>
            <w:rStyle w:val="af3"/>
            <w:rFonts w:hint="eastAsia"/>
            <w:noProof/>
          </w:rPr>
          <w:t xml:space="preserve">6.5 </w:t>
        </w:r>
        <w:r w:rsidRPr="008528BB">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_Toc196937774 \h</w:instrText>
        </w:r>
        <w:r>
          <w:rPr>
            <w:rFonts w:hint="eastAsia"/>
            <w:noProof/>
            <w:webHidden/>
          </w:rPr>
          <w:instrText xml:space="preserve"> </w:instrText>
        </w:r>
        <w:r>
          <w:rPr>
            <w:rFonts w:hint="eastAsia"/>
            <w:noProof/>
            <w:webHidden/>
          </w:rPr>
        </w:r>
        <w:r>
          <w:rPr>
            <w:noProof/>
            <w:webHidden/>
          </w:rPr>
          <w:fldChar w:fldCharType="separate"/>
        </w:r>
        <w:r>
          <w:rPr>
            <w:noProof/>
            <w:webHidden/>
          </w:rPr>
          <w:t>20</w:t>
        </w:r>
        <w:r>
          <w:rPr>
            <w:rFonts w:hint="eastAsia"/>
            <w:noProof/>
            <w:webHidden/>
          </w:rPr>
          <w:fldChar w:fldCharType="end"/>
        </w:r>
      </w:hyperlink>
    </w:p>
    <w:p w14:paraId="79C9A0BC" w14:textId="026703A4"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5" w:history="1">
        <w:r w:rsidRPr="008528BB">
          <w:rPr>
            <w:rStyle w:val="af3"/>
            <w:rFonts w:hint="eastAsia"/>
            <w:noProof/>
          </w:rPr>
          <w:t xml:space="preserve">6.5.1 </w:t>
        </w:r>
        <w:r w:rsidRPr="008528BB">
          <w:rPr>
            <w:rStyle w:val="af3"/>
            <w:rFonts w:hint="eastAsia"/>
            <w:noProof/>
          </w:rPr>
          <w:t>不良事件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_Toc196937775 \h</w:instrText>
        </w:r>
        <w:r>
          <w:rPr>
            <w:rFonts w:hint="eastAsia"/>
            <w:noProof/>
            <w:webHidden/>
          </w:rPr>
          <w:instrText xml:space="preserve"> </w:instrText>
        </w:r>
        <w:r>
          <w:rPr>
            <w:rFonts w:hint="eastAsia"/>
            <w:noProof/>
            <w:webHidden/>
          </w:rPr>
        </w:r>
        <w:r>
          <w:rPr>
            <w:noProof/>
            <w:webHidden/>
          </w:rPr>
          <w:fldChar w:fldCharType="separate"/>
        </w:r>
        <w:r>
          <w:rPr>
            <w:noProof/>
            <w:webHidden/>
          </w:rPr>
          <w:t>20</w:t>
        </w:r>
        <w:r>
          <w:rPr>
            <w:rFonts w:hint="eastAsia"/>
            <w:noProof/>
            <w:webHidden/>
          </w:rPr>
          <w:fldChar w:fldCharType="end"/>
        </w:r>
      </w:hyperlink>
    </w:p>
    <w:p w14:paraId="4728526B" w14:textId="395B473E"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6" w:history="1">
        <w:r w:rsidRPr="008528BB">
          <w:rPr>
            <w:rStyle w:val="af3"/>
            <w:rFonts w:hint="eastAsia"/>
            <w:noProof/>
          </w:rPr>
          <w:t xml:space="preserve">6.5.2 </w:t>
        </w:r>
        <w:r w:rsidRPr="008528BB">
          <w:rPr>
            <w:rStyle w:val="af3"/>
            <w:rFonts w:hint="eastAsia"/>
            <w:noProof/>
          </w:rPr>
          <w:t>合并用药</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_Toc196937776 \h</w:instrText>
        </w:r>
        <w:r>
          <w:rPr>
            <w:rFonts w:hint="eastAsia"/>
            <w:noProof/>
            <w:webHidden/>
          </w:rPr>
          <w:instrText xml:space="preserve"> </w:instrText>
        </w:r>
        <w:r>
          <w:rPr>
            <w:rFonts w:hint="eastAsia"/>
            <w:noProof/>
            <w:webHidden/>
          </w:rPr>
        </w:r>
        <w:r>
          <w:rPr>
            <w:noProof/>
            <w:webHidden/>
          </w:rPr>
          <w:fldChar w:fldCharType="separate"/>
        </w:r>
        <w:r>
          <w:rPr>
            <w:noProof/>
            <w:webHidden/>
          </w:rPr>
          <w:t>20</w:t>
        </w:r>
        <w:r>
          <w:rPr>
            <w:rFonts w:hint="eastAsia"/>
            <w:noProof/>
            <w:webHidden/>
          </w:rPr>
          <w:fldChar w:fldCharType="end"/>
        </w:r>
      </w:hyperlink>
    </w:p>
    <w:p w14:paraId="70EEB21A" w14:textId="5A9A0A1B"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7" w:history="1">
        <w:r w:rsidRPr="008528BB">
          <w:rPr>
            <w:rStyle w:val="af3"/>
            <w:rFonts w:hint="eastAsia"/>
            <w:noProof/>
          </w:rPr>
          <w:t xml:space="preserve">6.5.3 </w:t>
        </w:r>
        <w:r w:rsidRPr="008528BB">
          <w:rPr>
            <w:rStyle w:val="af3"/>
            <w:rFonts w:hint="eastAsia"/>
            <w:noProof/>
          </w:rPr>
          <w:t>伴随治疗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_Toc196937777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10338A7B" w14:textId="6359E323"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78" w:history="1">
        <w:r w:rsidRPr="008528BB">
          <w:rPr>
            <w:rStyle w:val="af3"/>
            <w:rFonts w:hint="eastAsia"/>
            <w:noProof/>
          </w:rPr>
          <w:t xml:space="preserve">6.5.4 </w:t>
        </w:r>
        <w:r w:rsidRPr="008528BB">
          <w:rPr>
            <w:rStyle w:val="af3"/>
            <w:rFonts w:hint="eastAsia"/>
            <w:noProof/>
          </w:rPr>
          <w:t>器械缺陷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_Toc196937778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24544E0D" w14:textId="70EE96F1"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79" w:history="1">
        <w:r w:rsidRPr="008528BB">
          <w:rPr>
            <w:rStyle w:val="af3"/>
            <w:rFonts w:hint="eastAsia"/>
            <w:noProof/>
          </w:rPr>
          <w:t xml:space="preserve">6.6 </w:t>
        </w:r>
        <w:r w:rsidRPr="008528BB">
          <w:rPr>
            <w:rStyle w:val="af3"/>
            <w:rFonts w:hint="eastAsia"/>
            <w:noProof/>
          </w:rPr>
          <w:t>敏感性分析</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_Toc196937779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5143197F" w14:textId="5BDD8B2A"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80" w:history="1">
        <w:r w:rsidRPr="008528BB">
          <w:rPr>
            <w:rStyle w:val="af3"/>
            <w:rFonts w:hint="eastAsia"/>
            <w:noProof/>
          </w:rPr>
          <w:t xml:space="preserve">6.7 </w:t>
        </w:r>
        <w:r w:rsidRPr="008528BB">
          <w:rPr>
            <w:rStyle w:val="af3"/>
            <w:rFonts w:hint="eastAsia"/>
            <w:noProof/>
          </w:rPr>
          <w:t>亚组分析</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_Toc196937780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1635EFA3" w14:textId="2086FA12"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781" w:history="1">
        <w:r w:rsidRPr="008528BB">
          <w:rPr>
            <w:rStyle w:val="af3"/>
            <w:rFonts w:hint="eastAsia"/>
            <w:noProof/>
          </w:rPr>
          <w:t xml:space="preserve">7 </w:t>
        </w:r>
        <w:r w:rsidRPr="008528BB">
          <w:rPr>
            <w:rStyle w:val="af3"/>
            <w:rFonts w:hint="eastAsia"/>
            <w:noProof/>
          </w:rPr>
          <w:t>统计分析结果</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_Toc196937781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2E36F32B" w14:textId="790E01DC"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82" w:history="1">
        <w:r w:rsidRPr="008528BB">
          <w:rPr>
            <w:rStyle w:val="af3"/>
            <w:rFonts w:hint="eastAsia"/>
            <w:noProof/>
          </w:rPr>
          <w:t xml:space="preserve">7.1 </w:t>
        </w:r>
        <w:r w:rsidRPr="008528BB">
          <w:rPr>
            <w:rStyle w:val="af3"/>
            <w:rFonts w:hint="eastAsia"/>
            <w:noProof/>
          </w:rPr>
          <w:t>个体数据处理记录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_Toc196937782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0D1B7FE2" w14:textId="120AB45E"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83" w:history="1">
        <w:r w:rsidRPr="008528BB">
          <w:rPr>
            <w:rStyle w:val="af3"/>
            <w:rFonts w:hint="eastAsia"/>
            <w:noProof/>
          </w:rPr>
          <w:t xml:space="preserve">7.2 </w:t>
        </w:r>
        <w:r w:rsidRPr="008528BB">
          <w:rPr>
            <w:rStyle w:val="af3"/>
            <w:rFonts w:hint="eastAsia"/>
            <w:noProof/>
          </w:rPr>
          <w:t>受试者特征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_Toc196937783 \h</w:instrText>
        </w:r>
        <w:r>
          <w:rPr>
            <w:rFonts w:hint="eastAsia"/>
            <w:noProof/>
            <w:webHidden/>
          </w:rPr>
          <w:instrText xml:space="preserve"> </w:instrText>
        </w:r>
        <w:r>
          <w:rPr>
            <w:rFonts w:hint="eastAsia"/>
            <w:noProof/>
            <w:webHidden/>
          </w:rPr>
        </w:r>
        <w:r>
          <w:rPr>
            <w:noProof/>
            <w:webHidden/>
          </w:rPr>
          <w:fldChar w:fldCharType="separate"/>
        </w:r>
        <w:r>
          <w:rPr>
            <w:noProof/>
            <w:webHidden/>
          </w:rPr>
          <w:t>21</w:t>
        </w:r>
        <w:r>
          <w:rPr>
            <w:rFonts w:hint="eastAsia"/>
            <w:noProof/>
            <w:webHidden/>
          </w:rPr>
          <w:fldChar w:fldCharType="end"/>
        </w:r>
      </w:hyperlink>
    </w:p>
    <w:p w14:paraId="7305AA9C" w14:textId="6A541DBF"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84" w:history="1">
        <w:r w:rsidRPr="008528BB">
          <w:rPr>
            <w:rStyle w:val="af3"/>
            <w:rFonts w:hint="eastAsia"/>
            <w:noProof/>
          </w:rPr>
          <w:t xml:space="preserve">7.2.1 </w:t>
        </w:r>
        <w:r w:rsidRPr="008528BB">
          <w:rPr>
            <w:rStyle w:val="af3"/>
            <w:rFonts w:hint="eastAsia"/>
            <w:noProof/>
          </w:rPr>
          <w:t>受试者分布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_Toc196937784 \h</w:instrText>
        </w:r>
        <w:r>
          <w:rPr>
            <w:rFonts w:hint="eastAsia"/>
            <w:noProof/>
            <w:webHidden/>
          </w:rPr>
          <w:instrText xml:space="preserve"> </w:instrText>
        </w:r>
        <w:r>
          <w:rPr>
            <w:rFonts w:hint="eastAsia"/>
            <w:noProof/>
            <w:webHidden/>
          </w:rPr>
        </w:r>
        <w:r>
          <w:rPr>
            <w:noProof/>
            <w:webHidden/>
          </w:rPr>
          <w:fldChar w:fldCharType="separate"/>
        </w:r>
        <w:r>
          <w:rPr>
            <w:noProof/>
            <w:webHidden/>
          </w:rPr>
          <w:t>22</w:t>
        </w:r>
        <w:r>
          <w:rPr>
            <w:rFonts w:hint="eastAsia"/>
            <w:noProof/>
            <w:webHidden/>
          </w:rPr>
          <w:fldChar w:fldCharType="end"/>
        </w:r>
      </w:hyperlink>
    </w:p>
    <w:p w14:paraId="3B6F14A3" w14:textId="4BA9E0A2"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85" w:history="1">
        <w:r w:rsidRPr="008528BB">
          <w:rPr>
            <w:rStyle w:val="af3"/>
            <w:rFonts w:hint="eastAsia"/>
            <w:noProof/>
          </w:rPr>
          <w:t xml:space="preserve">7.2.2 </w:t>
        </w:r>
        <w:r w:rsidRPr="008528BB">
          <w:rPr>
            <w:rStyle w:val="af3"/>
            <w:rFonts w:hint="eastAsia"/>
            <w:noProof/>
          </w:rPr>
          <w:t>方案偏离</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_Toc196937785 \h</w:instrText>
        </w:r>
        <w:r>
          <w:rPr>
            <w:rFonts w:hint="eastAsia"/>
            <w:noProof/>
            <w:webHidden/>
          </w:rPr>
          <w:instrText xml:space="preserve"> </w:instrText>
        </w:r>
        <w:r>
          <w:rPr>
            <w:rFonts w:hint="eastAsia"/>
            <w:noProof/>
            <w:webHidden/>
          </w:rPr>
        </w:r>
        <w:r>
          <w:rPr>
            <w:noProof/>
            <w:webHidden/>
          </w:rPr>
          <w:fldChar w:fldCharType="separate"/>
        </w:r>
        <w:r>
          <w:rPr>
            <w:noProof/>
            <w:webHidden/>
          </w:rPr>
          <w:t>22</w:t>
        </w:r>
        <w:r>
          <w:rPr>
            <w:rFonts w:hint="eastAsia"/>
            <w:noProof/>
            <w:webHidden/>
          </w:rPr>
          <w:fldChar w:fldCharType="end"/>
        </w:r>
      </w:hyperlink>
    </w:p>
    <w:p w14:paraId="2F7795B2" w14:textId="788AD2D0"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86" w:history="1">
        <w:r w:rsidRPr="008528BB">
          <w:rPr>
            <w:rStyle w:val="af3"/>
            <w:rFonts w:hint="eastAsia"/>
            <w:noProof/>
          </w:rPr>
          <w:t xml:space="preserve">7.2.3 </w:t>
        </w:r>
        <w:r w:rsidRPr="008528BB">
          <w:rPr>
            <w:rStyle w:val="af3"/>
            <w:rFonts w:hint="eastAsia"/>
            <w:noProof/>
          </w:rPr>
          <w:t>人口学特征及基线资料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_Toc196937786 \h</w:instrText>
        </w:r>
        <w:r>
          <w:rPr>
            <w:rFonts w:hint="eastAsia"/>
            <w:noProof/>
            <w:webHidden/>
          </w:rPr>
          <w:instrText xml:space="preserve"> </w:instrText>
        </w:r>
        <w:r>
          <w:rPr>
            <w:rFonts w:hint="eastAsia"/>
            <w:noProof/>
            <w:webHidden/>
          </w:rPr>
        </w:r>
        <w:r>
          <w:rPr>
            <w:noProof/>
            <w:webHidden/>
          </w:rPr>
          <w:fldChar w:fldCharType="separate"/>
        </w:r>
        <w:r>
          <w:rPr>
            <w:noProof/>
            <w:webHidden/>
          </w:rPr>
          <w:t>22</w:t>
        </w:r>
        <w:r>
          <w:rPr>
            <w:rFonts w:hint="eastAsia"/>
            <w:noProof/>
            <w:webHidden/>
          </w:rPr>
          <w:fldChar w:fldCharType="end"/>
        </w:r>
      </w:hyperlink>
    </w:p>
    <w:p w14:paraId="19B69765" w14:textId="0CBAAA51"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87" w:history="1">
        <w:r w:rsidRPr="008528BB">
          <w:rPr>
            <w:rStyle w:val="af3"/>
            <w:rFonts w:hint="eastAsia"/>
            <w:noProof/>
          </w:rPr>
          <w:t xml:space="preserve">7.2.4 </w:t>
        </w:r>
        <w:r w:rsidRPr="008528BB">
          <w:rPr>
            <w:rStyle w:val="af3"/>
            <w:rFonts w:hint="eastAsia"/>
            <w:noProof/>
          </w:rPr>
          <w:t>既往史和个人史</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_Toc196937787 \h</w:instrText>
        </w:r>
        <w:r>
          <w:rPr>
            <w:rFonts w:hint="eastAsia"/>
            <w:noProof/>
            <w:webHidden/>
          </w:rPr>
          <w:instrText xml:space="preserve"> </w:instrText>
        </w:r>
        <w:r>
          <w:rPr>
            <w:rFonts w:hint="eastAsia"/>
            <w:noProof/>
            <w:webHidden/>
          </w:rPr>
        </w:r>
        <w:r>
          <w:rPr>
            <w:noProof/>
            <w:webHidden/>
          </w:rPr>
          <w:fldChar w:fldCharType="separate"/>
        </w:r>
        <w:r>
          <w:rPr>
            <w:noProof/>
            <w:webHidden/>
          </w:rPr>
          <w:t>23</w:t>
        </w:r>
        <w:r>
          <w:rPr>
            <w:rFonts w:hint="eastAsia"/>
            <w:noProof/>
            <w:webHidden/>
          </w:rPr>
          <w:fldChar w:fldCharType="end"/>
        </w:r>
      </w:hyperlink>
    </w:p>
    <w:p w14:paraId="0CDACD58" w14:textId="10094701"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89" w:history="1">
        <w:r w:rsidRPr="008528BB">
          <w:rPr>
            <w:rStyle w:val="af3"/>
            <w:rFonts w:hint="eastAsia"/>
            <w:noProof/>
          </w:rPr>
          <w:t xml:space="preserve">7.2.5 </w:t>
        </w:r>
        <w:r w:rsidRPr="008528BB">
          <w:rPr>
            <w:rStyle w:val="af3"/>
            <w:rFonts w:hint="eastAsia"/>
            <w:noProof/>
          </w:rPr>
          <w:t>实验室检查</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_Toc196937789 \h</w:instrText>
        </w:r>
        <w:r>
          <w:rPr>
            <w:rFonts w:hint="eastAsia"/>
            <w:noProof/>
            <w:webHidden/>
          </w:rPr>
          <w:instrText xml:space="preserve"> </w:instrText>
        </w:r>
        <w:r>
          <w:rPr>
            <w:rFonts w:hint="eastAsia"/>
            <w:noProof/>
            <w:webHidden/>
          </w:rPr>
        </w:r>
        <w:r>
          <w:rPr>
            <w:noProof/>
            <w:webHidden/>
          </w:rPr>
          <w:fldChar w:fldCharType="separate"/>
        </w:r>
        <w:r>
          <w:rPr>
            <w:noProof/>
            <w:webHidden/>
          </w:rPr>
          <w:t>24</w:t>
        </w:r>
        <w:r>
          <w:rPr>
            <w:rFonts w:hint="eastAsia"/>
            <w:noProof/>
            <w:webHidden/>
          </w:rPr>
          <w:fldChar w:fldCharType="end"/>
        </w:r>
      </w:hyperlink>
    </w:p>
    <w:p w14:paraId="41045FAB" w14:textId="664B27D4"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91" w:history="1">
        <w:r w:rsidRPr="008528BB">
          <w:rPr>
            <w:rStyle w:val="af3"/>
            <w:rFonts w:hint="eastAsia"/>
            <w:noProof/>
          </w:rPr>
          <w:t>7.2.6 CT</w:t>
        </w:r>
        <w:r w:rsidRPr="008528BB">
          <w:rPr>
            <w:rStyle w:val="af3"/>
            <w:rFonts w:hint="eastAsia"/>
            <w:noProof/>
          </w:rPr>
          <w:t>扫描（临床协议）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_Toc196937791 \h</w:instrText>
        </w:r>
        <w:r>
          <w:rPr>
            <w:rFonts w:hint="eastAsia"/>
            <w:noProof/>
            <w:webHidden/>
          </w:rPr>
          <w:instrText xml:space="preserve"> </w:instrText>
        </w:r>
        <w:r>
          <w:rPr>
            <w:rFonts w:hint="eastAsia"/>
            <w:noProof/>
            <w:webHidden/>
          </w:rPr>
        </w:r>
        <w:r>
          <w:rPr>
            <w:noProof/>
            <w:webHidden/>
          </w:rPr>
          <w:fldChar w:fldCharType="separate"/>
        </w:r>
        <w:r>
          <w:rPr>
            <w:noProof/>
            <w:webHidden/>
          </w:rPr>
          <w:t>25</w:t>
        </w:r>
        <w:r>
          <w:rPr>
            <w:rFonts w:hint="eastAsia"/>
            <w:noProof/>
            <w:webHidden/>
          </w:rPr>
          <w:fldChar w:fldCharType="end"/>
        </w:r>
      </w:hyperlink>
    </w:p>
    <w:p w14:paraId="5FD6ED86" w14:textId="1872137F"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95" w:history="1">
        <w:r w:rsidRPr="008528BB">
          <w:rPr>
            <w:rStyle w:val="af3"/>
            <w:rFonts w:hint="eastAsia"/>
            <w:noProof/>
          </w:rPr>
          <w:t xml:space="preserve">7.3 </w:t>
        </w:r>
        <w:r w:rsidRPr="008528BB">
          <w:rPr>
            <w:rStyle w:val="af3"/>
            <w:rFonts w:hint="eastAsia"/>
            <w:noProof/>
          </w:rPr>
          <w:t>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_Toc196937795 \h</w:instrText>
        </w:r>
        <w:r>
          <w:rPr>
            <w:rFonts w:hint="eastAsia"/>
            <w:noProof/>
            <w:webHidden/>
          </w:rPr>
          <w:instrText xml:space="preserve"> </w:instrText>
        </w:r>
        <w:r>
          <w:rPr>
            <w:rFonts w:hint="eastAsia"/>
            <w:noProof/>
            <w:webHidden/>
          </w:rPr>
        </w:r>
        <w:r>
          <w:rPr>
            <w:noProof/>
            <w:webHidden/>
          </w:rPr>
          <w:fldChar w:fldCharType="separate"/>
        </w:r>
        <w:r>
          <w:rPr>
            <w:noProof/>
            <w:webHidden/>
          </w:rPr>
          <w:t>26</w:t>
        </w:r>
        <w:r>
          <w:rPr>
            <w:rFonts w:hint="eastAsia"/>
            <w:noProof/>
            <w:webHidden/>
          </w:rPr>
          <w:fldChar w:fldCharType="end"/>
        </w:r>
      </w:hyperlink>
    </w:p>
    <w:p w14:paraId="536315AE" w14:textId="15337377"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96" w:history="1">
        <w:r w:rsidRPr="008528BB">
          <w:rPr>
            <w:rStyle w:val="af3"/>
            <w:rFonts w:hint="eastAsia"/>
            <w:noProof/>
          </w:rPr>
          <w:t xml:space="preserve">7.3.1 </w:t>
        </w:r>
        <w:r w:rsidRPr="008528BB">
          <w:rPr>
            <w:rStyle w:val="af3"/>
            <w:rFonts w:hint="eastAsia"/>
            <w:noProof/>
          </w:rPr>
          <w:t>主要有效性评价指标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_Toc196937796 \h</w:instrText>
        </w:r>
        <w:r>
          <w:rPr>
            <w:rFonts w:hint="eastAsia"/>
            <w:noProof/>
            <w:webHidden/>
          </w:rPr>
          <w:instrText xml:space="preserve"> </w:instrText>
        </w:r>
        <w:r>
          <w:rPr>
            <w:rFonts w:hint="eastAsia"/>
            <w:noProof/>
            <w:webHidden/>
          </w:rPr>
        </w:r>
        <w:r>
          <w:rPr>
            <w:noProof/>
            <w:webHidden/>
          </w:rPr>
          <w:fldChar w:fldCharType="separate"/>
        </w:r>
        <w:r>
          <w:rPr>
            <w:noProof/>
            <w:webHidden/>
          </w:rPr>
          <w:t>26</w:t>
        </w:r>
        <w:r>
          <w:rPr>
            <w:rFonts w:hint="eastAsia"/>
            <w:noProof/>
            <w:webHidden/>
          </w:rPr>
          <w:fldChar w:fldCharType="end"/>
        </w:r>
      </w:hyperlink>
    </w:p>
    <w:p w14:paraId="1B43928C" w14:textId="65981F02"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798" w:history="1">
        <w:r w:rsidRPr="008528BB">
          <w:rPr>
            <w:rStyle w:val="af3"/>
            <w:rFonts w:hint="eastAsia"/>
            <w:noProof/>
          </w:rPr>
          <w:t xml:space="preserve">7.3.2 </w:t>
        </w:r>
        <w:r w:rsidRPr="008528BB">
          <w:rPr>
            <w:rStyle w:val="af3"/>
            <w:rFonts w:hint="eastAsia"/>
            <w:noProof/>
          </w:rPr>
          <w:t>次要有效性评价指标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_Toc196937798 \h</w:instrText>
        </w:r>
        <w:r>
          <w:rPr>
            <w:rFonts w:hint="eastAsia"/>
            <w:noProof/>
            <w:webHidden/>
          </w:rPr>
          <w:instrText xml:space="preserve"> </w:instrText>
        </w:r>
        <w:r>
          <w:rPr>
            <w:rFonts w:hint="eastAsia"/>
            <w:noProof/>
            <w:webHidden/>
          </w:rPr>
        </w:r>
        <w:r>
          <w:rPr>
            <w:noProof/>
            <w:webHidden/>
          </w:rPr>
          <w:fldChar w:fldCharType="separate"/>
        </w:r>
        <w:r>
          <w:rPr>
            <w:noProof/>
            <w:webHidden/>
          </w:rPr>
          <w:t>29</w:t>
        </w:r>
        <w:r>
          <w:rPr>
            <w:rFonts w:hint="eastAsia"/>
            <w:noProof/>
            <w:webHidden/>
          </w:rPr>
          <w:fldChar w:fldCharType="end"/>
        </w:r>
      </w:hyperlink>
    </w:p>
    <w:p w14:paraId="0A59D2A3" w14:textId="2A74334A" w:rsidR="00BC5EA5" w:rsidRDefault="00BC5EA5">
      <w:pPr>
        <w:pStyle w:val="TOC2"/>
        <w:tabs>
          <w:tab w:val="right" w:leader="dot" w:pos="9402"/>
        </w:tabs>
        <w:ind w:left="420"/>
        <w:rPr>
          <w:rFonts w:asciiTheme="minorHAnsi" w:eastAsiaTheme="minorEastAsia" w:hAnsiTheme="minorHAnsi" w:cstheme="minorBidi" w:hint="eastAsia"/>
          <w:noProof/>
          <w:color w:val="auto"/>
          <w:kern w:val="2"/>
          <w:sz w:val="22"/>
          <w:szCs w:val="24"/>
          <w14:ligatures w14:val="standardContextual"/>
        </w:rPr>
      </w:pPr>
      <w:hyperlink w:anchor="_Toc196937799" w:history="1">
        <w:r w:rsidRPr="008528BB">
          <w:rPr>
            <w:rStyle w:val="af3"/>
            <w:rFonts w:hint="eastAsia"/>
            <w:noProof/>
          </w:rPr>
          <w:t xml:space="preserve">7.4 </w:t>
        </w:r>
        <w:r w:rsidRPr="008528BB">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_Toc196937799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32F27F86" w14:textId="1AFAADD0"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800" w:history="1">
        <w:r w:rsidRPr="008528BB">
          <w:rPr>
            <w:rStyle w:val="af3"/>
            <w:rFonts w:hint="eastAsia"/>
            <w:noProof/>
          </w:rPr>
          <w:t xml:space="preserve">7.4.1 </w:t>
        </w:r>
        <w:r w:rsidRPr="008528BB">
          <w:rPr>
            <w:rStyle w:val="af3"/>
            <w:rFonts w:hint="eastAsia"/>
            <w:noProof/>
          </w:rPr>
          <w:t>不良事件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_Toc196937800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1C12F606" w14:textId="43ED9C1D"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801" w:history="1">
        <w:r w:rsidRPr="008528BB">
          <w:rPr>
            <w:rStyle w:val="af3"/>
            <w:rFonts w:hint="eastAsia"/>
            <w:noProof/>
          </w:rPr>
          <w:t xml:space="preserve">7.4.2 </w:t>
        </w:r>
        <w:r w:rsidRPr="008528BB">
          <w:rPr>
            <w:rStyle w:val="af3"/>
            <w:rFonts w:hint="eastAsia"/>
            <w:noProof/>
          </w:rPr>
          <w:t>合并用药</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_Toc196937801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1E74FC74" w14:textId="4B39942A"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802" w:history="1">
        <w:r w:rsidRPr="008528BB">
          <w:rPr>
            <w:rStyle w:val="af3"/>
            <w:rFonts w:hint="eastAsia"/>
            <w:noProof/>
          </w:rPr>
          <w:t xml:space="preserve">7.4.3 </w:t>
        </w:r>
        <w:r w:rsidRPr="008528BB">
          <w:rPr>
            <w:rStyle w:val="af3"/>
            <w:rFonts w:hint="eastAsia"/>
            <w:noProof/>
          </w:rPr>
          <w:t>伴随治疗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_Toc196937802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0905B16E" w14:textId="082B1F0F" w:rsidR="00BC5EA5" w:rsidRDefault="00BC5EA5">
      <w:pPr>
        <w:pStyle w:val="TOC3"/>
        <w:tabs>
          <w:tab w:val="right" w:leader="dot" w:pos="9402"/>
        </w:tabs>
        <w:ind w:left="840"/>
        <w:rPr>
          <w:rFonts w:asciiTheme="minorHAnsi" w:eastAsiaTheme="minorEastAsia" w:hAnsiTheme="minorHAnsi" w:cstheme="minorBidi" w:hint="eastAsia"/>
          <w:noProof/>
          <w:color w:val="auto"/>
          <w:kern w:val="2"/>
          <w:sz w:val="22"/>
          <w:szCs w:val="24"/>
          <w14:ligatures w14:val="standardContextual"/>
        </w:rPr>
      </w:pPr>
      <w:hyperlink w:anchor="_Toc196937803" w:history="1">
        <w:r w:rsidRPr="008528BB">
          <w:rPr>
            <w:rStyle w:val="af3"/>
            <w:rFonts w:hint="eastAsia"/>
            <w:noProof/>
          </w:rPr>
          <w:t xml:space="preserve">7.4.4 </w:t>
        </w:r>
        <w:r w:rsidRPr="008528BB">
          <w:rPr>
            <w:rStyle w:val="af3"/>
            <w:rFonts w:hint="eastAsia"/>
            <w:noProof/>
          </w:rPr>
          <w:t>器械缺陷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_Toc196937803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3A7480C8" w14:textId="49FB423D"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804" w:history="1">
        <w:r w:rsidRPr="008528BB">
          <w:rPr>
            <w:rStyle w:val="af3"/>
            <w:rFonts w:hint="eastAsia"/>
            <w:noProof/>
          </w:rPr>
          <w:t xml:space="preserve">8 </w:t>
        </w:r>
        <w:r w:rsidRPr="008528BB">
          <w:rPr>
            <w:rStyle w:val="af3"/>
            <w:rFonts w:hint="eastAsia"/>
            <w:noProof/>
          </w:rPr>
          <w:t>统计结论</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_Toc196937804 \h</w:instrText>
        </w:r>
        <w:r>
          <w:rPr>
            <w:rFonts w:hint="eastAsia"/>
            <w:noProof/>
            <w:webHidden/>
          </w:rPr>
          <w:instrText xml:space="preserve"> </w:instrText>
        </w:r>
        <w:r>
          <w:rPr>
            <w:rFonts w:hint="eastAsia"/>
            <w:noProof/>
            <w:webHidden/>
          </w:rPr>
        </w:r>
        <w:r>
          <w:rPr>
            <w:noProof/>
            <w:webHidden/>
          </w:rPr>
          <w:fldChar w:fldCharType="separate"/>
        </w:r>
        <w:r>
          <w:rPr>
            <w:noProof/>
            <w:webHidden/>
          </w:rPr>
          <w:t>34</w:t>
        </w:r>
        <w:r>
          <w:rPr>
            <w:rFonts w:hint="eastAsia"/>
            <w:noProof/>
            <w:webHidden/>
          </w:rPr>
          <w:fldChar w:fldCharType="end"/>
        </w:r>
      </w:hyperlink>
    </w:p>
    <w:p w14:paraId="227D5EDC" w14:textId="391DD1AC"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805" w:history="1">
        <w:r w:rsidRPr="008528BB">
          <w:rPr>
            <w:rStyle w:val="af3"/>
            <w:rFonts w:hint="eastAsia"/>
            <w:noProof/>
          </w:rPr>
          <w:t xml:space="preserve">9 </w:t>
        </w:r>
        <w:r w:rsidRPr="008528BB">
          <w:rPr>
            <w:rStyle w:val="af3"/>
            <w:rFonts w:hint="eastAsia"/>
            <w:noProof/>
          </w:rPr>
          <w:t>附件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_Toc196937805 \h</w:instrText>
        </w:r>
        <w:r>
          <w:rPr>
            <w:rFonts w:hint="eastAsia"/>
            <w:noProof/>
            <w:webHidden/>
          </w:rPr>
          <w:instrText xml:space="preserve"> </w:instrText>
        </w:r>
        <w:r>
          <w:rPr>
            <w:rFonts w:hint="eastAsia"/>
            <w:noProof/>
            <w:webHidden/>
          </w:rPr>
        </w:r>
        <w:r>
          <w:rPr>
            <w:noProof/>
            <w:webHidden/>
          </w:rPr>
          <w:fldChar w:fldCharType="separate"/>
        </w:r>
        <w:r>
          <w:rPr>
            <w:noProof/>
            <w:webHidden/>
          </w:rPr>
          <w:t>35</w:t>
        </w:r>
        <w:r>
          <w:rPr>
            <w:rFonts w:hint="eastAsia"/>
            <w:noProof/>
            <w:webHidden/>
          </w:rPr>
          <w:fldChar w:fldCharType="end"/>
        </w:r>
      </w:hyperlink>
    </w:p>
    <w:p w14:paraId="3EACEE78" w14:textId="00CE6CFB" w:rsidR="00BC5EA5" w:rsidRDefault="00BC5EA5">
      <w:pPr>
        <w:pStyle w:val="TOC1"/>
        <w:tabs>
          <w:tab w:val="right" w:leader="dot" w:pos="9402"/>
        </w:tabs>
        <w:rPr>
          <w:rFonts w:asciiTheme="minorHAnsi" w:eastAsiaTheme="minorEastAsia" w:hAnsiTheme="minorHAnsi" w:cstheme="minorBidi" w:hint="eastAsia"/>
          <w:noProof/>
          <w:color w:val="auto"/>
          <w:kern w:val="2"/>
          <w:sz w:val="22"/>
          <w:szCs w:val="24"/>
          <w14:ligatures w14:val="standardContextual"/>
        </w:rPr>
      </w:pPr>
      <w:hyperlink w:anchor="_Toc196937806" w:history="1">
        <w:r w:rsidRPr="008528BB">
          <w:rPr>
            <w:rStyle w:val="af3"/>
            <w:rFonts w:hint="eastAsia"/>
            <w:noProof/>
          </w:rPr>
          <w:t xml:space="preserve">10 </w:t>
        </w:r>
        <w:r w:rsidRPr="008528BB">
          <w:rPr>
            <w:rStyle w:val="af3"/>
            <w:rFonts w:hint="eastAsia"/>
            <w:noProof/>
          </w:rPr>
          <w:t>参考文献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_Toc196937806 \h</w:instrText>
        </w:r>
        <w:r>
          <w:rPr>
            <w:rFonts w:hint="eastAsia"/>
            <w:noProof/>
            <w:webHidden/>
          </w:rPr>
          <w:instrText xml:space="preserve"> </w:instrText>
        </w:r>
        <w:r>
          <w:rPr>
            <w:rFonts w:hint="eastAsia"/>
            <w:noProof/>
            <w:webHidden/>
          </w:rPr>
        </w:r>
        <w:r>
          <w:rPr>
            <w:noProof/>
            <w:webHidden/>
          </w:rPr>
          <w:fldChar w:fldCharType="separate"/>
        </w:r>
        <w:r>
          <w:rPr>
            <w:noProof/>
            <w:webHidden/>
          </w:rPr>
          <w:t>35</w:t>
        </w:r>
        <w:r>
          <w:rPr>
            <w:rFonts w:hint="eastAsia"/>
            <w:noProof/>
            <w:webHidden/>
          </w:rPr>
          <w:fldChar w:fldCharType="end"/>
        </w:r>
      </w:hyperlink>
    </w:p>
    <w:p w14:paraId="11D03B06" w14:textId="0B45558D" w:rsidR="000144BA" w:rsidRPr="00033176" w:rsidRDefault="00033176" w:rsidP="00033176">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r>
        <w:rPr>
          <w:noProof/>
        </w:rPr>
        <w:fldChar w:fldCharType="end"/>
      </w:r>
    </w:p>
    <w:p w14:paraId="11D03B07" w14:textId="77777777" w:rsidR="000144BA" w:rsidRDefault="00D66251">
      <w:pPr>
        <w:widowControl/>
        <w:spacing w:line="240" w:lineRule="auto"/>
        <w:ind w:firstLineChars="0" w:firstLine="0"/>
        <w:jc w:val="left"/>
        <w:rPr>
          <w:rFonts w:eastAsiaTheme="minorEastAsia"/>
          <w:sz w:val="24"/>
          <w:szCs w:val="24"/>
        </w:rPr>
      </w:pPr>
      <w:r>
        <w:rPr>
          <w:rFonts w:eastAsiaTheme="minorEastAsia"/>
          <w:sz w:val="24"/>
          <w:szCs w:val="24"/>
        </w:rPr>
        <w:br w:type="page"/>
      </w:r>
    </w:p>
    <w:p w14:paraId="11D03B08" w14:textId="77777777" w:rsidR="000144BA" w:rsidRDefault="00D66251">
      <w:pPr>
        <w:pStyle w:val="af5"/>
        <w:spacing w:before="156"/>
      </w:pPr>
      <w:r>
        <w:rPr>
          <w:rFonts w:hint="eastAsia"/>
        </w:rPr>
        <w:lastRenderedPageBreak/>
        <w:t>缩略语</w:t>
      </w:r>
    </w:p>
    <w:tbl>
      <w:tblPr>
        <w:tblW w:w="5000" w:type="pct"/>
        <w:tblLayout w:type="fixed"/>
        <w:tblLook w:val="04A0" w:firstRow="1" w:lastRow="0" w:firstColumn="1" w:lastColumn="0" w:noHBand="0" w:noVBand="1"/>
      </w:tblPr>
      <w:tblGrid>
        <w:gridCol w:w="1133"/>
        <w:gridCol w:w="4810"/>
        <w:gridCol w:w="3469"/>
      </w:tblGrid>
      <w:tr w:rsidR="000144BA" w14:paraId="11D03B0C" w14:textId="77777777" w:rsidTr="00F516A5">
        <w:tc>
          <w:tcPr>
            <w:tcW w:w="602" w:type="pct"/>
            <w:tcBorders>
              <w:top w:val="single" w:sz="4" w:space="0" w:color="auto"/>
              <w:left w:val="nil"/>
              <w:bottom w:val="single" w:sz="4" w:space="0" w:color="auto"/>
              <w:right w:val="nil"/>
            </w:tcBorders>
          </w:tcPr>
          <w:p w14:paraId="11D03B09" w14:textId="77777777" w:rsidR="000144BA" w:rsidRDefault="00D66251">
            <w:pPr>
              <w:spacing w:line="240" w:lineRule="auto"/>
              <w:ind w:firstLineChars="0" w:firstLine="0"/>
            </w:pPr>
            <w:r>
              <w:rPr>
                <w:rFonts w:hint="eastAsia"/>
              </w:rPr>
              <w:t>缩略语</w:t>
            </w:r>
          </w:p>
        </w:tc>
        <w:tc>
          <w:tcPr>
            <w:tcW w:w="2555" w:type="pct"/>
            <w:tcBorders>
              <w:top w:val="single" w:sz="4" w:space="0" w:color="auto"/>
              <w:left w:val="nil"/>
              <w:bottom w:val="single" w:sz="4" w:space="0" w:color="auto"/>
              <w:right w:val="nil"/>
            </w:tcBorders>
            <w:vAlign w:val="center"/>
          </w:tcPr>
          <w:p w14:paraId="11D03B0A" w14:textId="77777777" w:rsidR="000144BA" w:rsidRDefault="00D66251">
            <w:pPr>
              <w:spacing w:line="240" w:lineRule="auto"/>
              <w:ind w:firstLineChars="0" w:firstLine="0"/>
            </w:pPr>
            <w:r>
              <w:rPr>
                <w:rFonts w:hint="eastAsia"/>
              </w:rPr>
              <w:t>英文全拼</w:t>
            </w:r>
          </w:p>
        </w:tc>
        <w:tc>
          <w:tcPr>
            <w:tcW w:w="1843" w:type="pct"/>
            <w:tcBorders>
              <w:top w:val="single" w:sz="4" w:space="0" w:color="auto"/>
              <w:left w:val="nil"/>
              <w:bottom w:val="single" w:sz="4" w:space="0" w:color="auto"/>
              <w:right w:val="nil"/>
            </w:tcBorders>
          </w:tcPr>
          <w:p w14:paraId="11D03B0B" w14:textId="77777777" w:rsidR="000144BA" w:rsidRDefault="00D66251">
            <w:pPr>
              <w:spacing w:line="240" w:lineRule="auto"/>
              <w:ind w:firstLineChars="0" w:firstLine="0"/>
            </w:pPr>
            <w:r>
              <w:rPr>
                <w:rFonts w:hint="eastAsia"/>
              </w:rPr>
              <w:t>中文翻译</w:t>
            </w:r>
          </w:p>
        </w:tc>
      </w:tr>
      <w:tr w:rsidR="000144BA" w14:paraId="11D03B10" w14:textId="77777777" w:rsidTr="00F516A5">
        <w:tc>
          <w:tcPr>
            <w:tcW w:w="602" w:type="pct"/>
            <w:tcBorders>
              <w:top w:val="single" w:sz="4" w:space="0" w:color="auto"/>
              <w:left w:val="nil"/>
              <w:right w:val="nil"/>
            </w:tcBorders>
          </w:tcPr>
          <w:p w14:paraId="11D03B0D" w14:textId="77777777" w:rsidR="000144BA" w:rsidRDefault="00D66251">
            <w:pPr>
              <w:spacing w:line="240" w:lineRule="auto"/>
              <w:ind w:firstLineChars="0" w:firstLine="0"/>
            </w:pPr>
            <w:r>
              <w:rPr>
                <w:rFonts w:hint="eastAsia"/>
              </w:rPr>
              <w:t>AE</w:t>
            </w:r>
          </w:p>
        </w:tc>
        <w:tc>
          <w:tcPr>
            <w:tcW w:w="2555" w:type="pct"/>
            <w:tcBorders>
              <w:top w:val="single" w:sz="4" w:space="0" w:color="auto"/>
              <w:left w:val="nil"/>
              <w:right w:val="nil"/>
            </w:tcBorders>
          </w:tcPr>
          <w:p w14:paraId="11D03B0E" w14:textId="77777777" w:rsidR="000144BA" w:rsidRDefault="00D66251">
            <w:pPr>
              <w:spacing w:line="240" w:lineRule="auto"/>
              <w:ind w:firstLineChars="0" w:firstLine="0"/>
            </w:pPr>
            <w:r>
              <w:rPr>
                <w:rFonts w:hint="eastAsia"/>
              </w:rPr>
              <w:t>Adverse Event</w:t>
            </w:r>
          </w:p>
        </w:tc>
        <w:tc>
          <w:tcPr>
            <w:tcW w:w="1843" w:type="pct"/>
            <w:tcBorders>
              <w:top w:val="single" w:sz="4" w:space="0" w:color="auto"/>
              <w:left w:val="nil"/>
              <w:right w:val="nil"/>
            </w:tcBorders>
          </w:tcPr>
          <w:p w14:paraId="11D03B0F" w14:textId="77777777" w:rsidR="000144BA" w:rsidRDefault="00D66251">
            <w:pPr>
              <w:spacing w:line="240" w:lineRule="auto"/>
              <w:ind w:firstLineChars="0" w:firstLine="0"/>
            </w:pPr>
            <w:r>
              <w:rPr>
                <w:rFonts w:hint="eastAsia"/>
              </w:rPr>
              <w:t>不良事件</w:t>
            </w:r>
          </w:p>
        </w:tc>
      </w:tr>
      <w:tr w:rsidR="000144BA" w14:paraId="11D03B14" w14:textId="77777777" w:rsidTr="00F516A5">
        <w:tc>
          <w:tcPr>
            <w:tcW w:w="602" w:type="pct"/>
            <w:tcBorders>
              <w:left w:val="nil"/>
              <w:right w:val="nil"/>
            </w:tcBorders>
          </w:tcPr>
          <w:p w14:paraId="11D03B11" w14:textId="77777777" w:rsidR="000144BA" w:rsidRDefault="00D66251">
            <w:pPr>
              <w:spacing w:line="240" w:lineRule="auto"/>
              <w:ind w:firstLineChars="0" w:firstLine="0"/>
            </w:pPr>
            <w:r>
              <w:rPr>
                <w:rFonts w:hint="eastAsia"/>
              </w:rPr>
              <w:t>ATC</w:t>
            </w:r>
          </w:p>
        </w:tc>
        <w:tc>
          <w:tcPr>
            <w:tcW w:w="2555" w:type="pct"/>
            <w:tcBorders>
              <w:left w:val="nil"/>
              <w:right w:val="nil"/>
            </w:tcBorders>
          </w:tcPr>
          <w:p w14:paraId="11D03B12" w14:textId="77777777" w:rsidR="000144BA" w:rsidRDefault="00D66251">
            <w:pPr>
              <w:spacing w:line="240" w:lineRule="auto"/>
              <w:ind w:firstLineChars="0" w:firstLine="0"/>
            </w:pPr>
            <w:r>
              <w:t>Anatomical Therapeutic Chemical</w:t>
            </w:r>
          </w:p>
        </w:tc>
        <w:tc>
          <w:tcPr>
            <w:tcW w:w="1843" w:type="pct"/>
            <w:tcBorders>
              <w:left w:val="nil"/>
              <w:right w:val="nil"/>
            </w:tcBorders>
          </w:tcPr>
          <w:p w14:paraId="11D03B13" w14:textId="77777777" w:rsidR="000144BA" w:rsidRDefault="00D66251">
            <w:pPr>
              <w:spacing w:line="240" w:lineRule="auto"/>
              <w:ind w:firstLineChars="0" w:firstLine="0"/>
            </w:pPr>
            <w:r>
              <w:rPr>
                <w:rFonts w:hint="eastAsia"/>
              </w:rPr>
              <w:t>解剖、治疗、化学</w:t>
            </w:r>
          </w:p>
        </w:tc>
      </w:tr>
      <w:tr w:rsidR="000144BA" w14:paraId="11D03B18" w14:textId="77777777" w:rsidTr="00F516A5">
        <w:tc>
          <w:tcPr>
            <w:tcW w:w="602" w:type="pct"/>
            <w:tcBorders>
              <w:left w:val="nil"/>
              <w:bottom w:val="nil"/>
              <w:right w:val="nil"/>
            </w:tcBorders>
          </w:tcPr>
          <w:p w14:paraId="11D03B15" w14:textId="77777777" w:rsidR="000144BA" w:rsidRDefault="00D66251">
            <w:pPr>
              <w:spacing w:line="240" w:lineRule="auto"/>
              <w:ind w:firstLineChars="0" w:firstLine="0"/>
            </w:pPr>
            <w:r>
              <w:rPr>
                <w:rFonts w:hint="eastAsia"/>
              </w:rPr>
              <w:t>CI</w:t>
            </w:r>
          </w:p>
        </w:tc>
        <w:tc>
          <w:tcPr>
            <w:tcW w:w="2555" w:type="pct"/>
            <w:tcBorders>
              <w:left w:val="nil"/>
              <w:bottom w:val="nil"/>
              <w:right w:val="nil"/>
            </w:tcBorders>
          </w:tcPr>
          <w:p w14:paraId="11D03B16" w14:textId="77777777" w:rsidR="000144BA" w:rsidRDefault="00D66251">
            <w:pPr>
              <w:spacing w:line="240" w:lineRule="auto"/>
              <w:ind w:firstLineChars="0" w:firstLine="0"/>
            </w:pPr>
            <w:r>
              <w:rPr>
                <w:rFonts w:hint="eastAsia"/>
              </w:rPr>
              <w:t>Confidence Interval</w:t>
            </w:r>
          </w:p>
        </w:tc>
        <w:tc>
          <w:tcPr>
            <w:tcW w:w="1843" w:type="pct"/>
            <w:tcBorders>
              <w:left w:val="nil"/>
              <w:bottom w:val="nil"/>
              <w:right w:val="nil"/>
            </w:tcBorders>
          </w:tcPr>
          <w:p w14:paraId="11D03B17" w14:textId="77777777" w:rsidR="000144BA" w:rsidRDefault="00D66251">
            <w:pPr>
              <w:spacing w:line="240" w:lineRule="auto"/>
              <w:ind w:firstLineChars="0" w:firstLine="0"/>
            </w:pPr>
            <w:r>
              <w:rPr>
                <w:rFonts w:hint="eastAsia"/>
              </w:rPr>
              <w:t>置信区间</w:t>
            </w:r>
          </w:p>
        </w:tc>
      </w:tr>
      <w:tr w:rsidR="00A702EF" w14:paraId="11D03B1C" w14:textId="77777777" w:rsidTr="000144BA">
        <w:tc>
          <w:tcPr>
            <w:tcW w:w="602" w:type="pct"/>
            <w:tcBorders>
              <w:left w:val="nil"/>
              <w:bottom w:val="nil"/>
              <w:right w:val="nil"/>
            </w:tcBorders>
          </w:tcPr>
          <w:p w14:paraId="11D03B19" w14:textId="77777777" w:rsidR="000144BA" w:rsidRDefault="00D66251">
            <w:pPr>
              <w:spacing w:line="240" w:lineRule="auto"/>
              <w:ind w:firstLineChars="0" w:firstLine="0"/>
            </w:pPr>
            <w:r>
              <w:rPr>
                <w:rFonts w:hint="eastAsia"/>
              </w:rPr>
              <w:t>CT</w:t>
            </w:r>
          </w:p>
        </w:tc>
        <w:tc>
          <w:tcPr>
            <w:tcW w:w="2555" w:type="pct"/>
            <w:tcBorders>
              <w:left w:val="nil"/>
              <w:bottom w:val="nil"/>
              <w:right w:val="nil"/>
            </w:tcBorders>
          </w:tcPr>
          <w:p w14:paraId="11D03B1A" w14:textId="77777777" w:rsidR="000144BA" w:rsidRDefault="00D66251">
            <w:pPr>
              <w:spacing w:line="240" w:lineRule="auto"/>
              <w:ind w:firstLineChars="0" w:firstLine="0"/>
            </w:pPr>
            <w:r>
              <w:t>Computed Tomography</w:t>
            </w:r>
          </w:p>
        </w:tc>
        <w:tc>
          <w:tcPr>
            <w:tcW w:w="1843" w:type="pct"/>
            <w:tcBorders>
              <w:left w:val="nil"/>
              <w:bottom w:val="nil"/>
              <w:right w:val="nil"/>
            </w:tcBorders>
          </w:tcPr>
          <w:p w14:paraId="11D03B1B" w14:textId="77777777" w:rsidR="000144BA" w:rsidRDefault="00D66251">
            <w:pPr>
              <w:spacing w:line="240" w:lineRule="auto"/>
              <w:ind w:firstLineChars="0" w:firstLine="0"/>
            </w:pPr>
            <w:r>
              <w:rPr>
                <w:rFonts w:hint="eastAsia"/>
              </w:rPr>
              <w:t>计算机断层扫描</w:t>
            </w:r>
          </w:p>
        </w:tc>
      </w:tr>
      <w:tr w:rsidR="000144BA" w14:paraId="11D03B28" w14:textId="77777777" w:rsidTr="00F516A5">
        <w:tc>
          <w:tcPr>
            <w:tcW w:w="602" w:type="pct"/>
            <w:tcBorders>
              <w:left w:val="nil"/>
              <w:bottom w:val="nil"/>
              <w:right w:val="nil"/>
            </w:tcBorders>
          </w:tcPr>
          <w:p w14:paraId="11D03B25" w14:textId="77777777" w:rsidR="000144BA" w:rsidRDefault="00D66251">
            <w:pPr>
              <w:spacing w:line="240" w:lineRule="auto"/>
              <w:ind w:firstLineChars="0" w:firstLine="0"/>
            </w:pPr>
            <w:r>
              <w:rPr>
                <w:rFonts w:hint="eastAsia"/>
              </w:rPr>
              <w:t>FAS</w:t>
            </w:r>
          </w:p>
        </w:tc>
        <w:tc>
          <w:tcPr>
            <w:tcW w:w="2555" w:type="pct"/>
            <w:tcBorders>
              <w:left w:val="nil"/>
              <w:bottom w:val="nil"/>
              <w:right w:val="nil"/>
            </w:tcBorders>
          </w:tcPr>
          <w:p w14:paraId="11D03B26" w14:textId="77777777" w:rsidR="000144BA" w:rsidRDefault="00D66251">
            <w:pPr>
              <w:spacing w:line="240" w:lineRule="auto"/>
              <w:ind w:firstLineChars="0" w:firstLine="0"/>
            </w:pPr>
            <w:r>
              <w:t>Full Analysis Set</w:t>
            </w:r>
          </w:p>
        </w:tc>
        <w:tc>
          <w:tcPr>
            <w:tcW w:w="1843" w:type="pct"/>
            <w:tcBorders>
              <w:left w:val="nil"/>
              <w:bottom w:val="nil"/>
              <w:right w:val="nil"/>
            </w:tcBorders>
          </w:tcPr>
          <w:p w14:paraId="11D03B27" w14:textId="77777777" w:rsidR="000144BA" w:rsidRDefault="00D66251">
            <w:pPr>
              <w:spacing w:line="240" w:lineRule="auto"/>
              <w:ind w:firstLineChars="0" w:firstLine="0"/>
            </w:pPr>
            <w:r>
              <w:rPr>
                <w:rFonts w:hint="eastAsia"/>
              </w:rPr>
              <w:t>全分析集</w:t>
            </w:r>
          </w:p>
        </w:tc>
      </w:tr>
      <w:tr w:rsidR="000144BA" w14:paraId="11D03B2C" w14:textId="77777777" w:rsidTr="00F516A5">
        <w:tc>
          <w:tcPr>
            <w:tcW w:w="602" w:type="pct"/>
            <w:tcBorders>
              <w:top w:val="nil"/>
              <w:left w:val="nil"/>
              <w:bottom w:val="nil"/>
              <w:right w:val="nil"/>
            </w:tcBorders>
          </w:tcPr>
          <w:p w14:paraId="11D03B29" w14:textId="77777777" w:rsidR="000144BA" w:rsidRDefault="00D66251">
            <w:pPr>
              <w:spacing w:line="240" w:lineRule="auto"/>
              <w:ind w:firstLineChars="0" w:firstLine="0"/>
            </w:pPr>
            <w:r>
              <w:rPr>
                <w:rFonts w:hint="eastAsia"/>
              </w:rPr>
              <w:t>ICH</w:t>
            </w:r>
          </w:p>
        </w:tc>
        <w:tc>
          <w:tcPr>
            <w:tcW w:w="2555" w:type="pct"/>
            <w:tcBorders>
              <w:top w:val="nil"/>
              <w:left w:val="nil"/>
              <w:bottom w:val="nil"/>
              <w:right w:val="nil"/>
            </w:tcBorders>
          </w:tcPr>
          <w:p w14:paraId="11D03B2A" w14:textId="77777777" w:rsidR="000144BA" w:rsidRDefault="00D66251">
            <w:pPr>
              <w:spacing w:line="240" w:lineRule="auto"/>
              <w:ind w:firstLineChars="0" w:firstLine="0"/>
            </w:pPr>
            <w:r>
              <w:rPr>
                <w:rFonts w:hint="eastAsia"/>
              </w:rPr>
              <w:t>The International Council for Harmonisation of Technical Requirement for Pharmaceuticals for Human Use</w:t>
            </w:r>
          </w:p>
        </w:tc>
        <w:tc>
          <w:tcPr>
            <w:tcW w:w="1843" w:type="pct"/>
            <w:tcBorders>
              <w:top w:val="nil"/>
              <w:left w:val="nil"/>
              <w:bottom w:val="nil"/>
              <w:right w:val="nil"/>
            </w:tcBorders>
          </w:tcPr>
          <w:p w14:paraId="11D03B2B" w14:textId="77777777" w:rsidR="000144BA" w:rsidRDefault="00D66251">
            <w:pPr>
              <w:spacing w:line="240" w:lineRule="auto"/>
              <w:ind w:firstLineChars="0" w:firstLine="0"/>
            </w:pPr>
            <w:r>
              <w:rPr>
                <w:rFonts w:hint="eastAsia"/>
              </w:rPr>
              <w:t>人用药品技术要求国际协调理事会</w:t>
            </w:r>
          </w:p>
        </w:tc>
      </w:tr>
      <w:tr w:rsidR="000144BA" w14:paraId="11D03B34" w14:textId="77777777" w:rsidTr="00F516A5">
        <w:tc>
          <w:tcPr>
            <w:tcW w:w="602" w:type="pct"/>
            <w:tcBorders>
              <w:top w:val="nil"/>
              <w:left w:val="nil"/>
              <w:bottom w:val="nil"/>
              <w:right w:val="nil"/>
            </w:tcBorders>
          </w:tcPr>
          <w:p w14:paraId="11D03B31" w14:textId="77777777" w:rsidR="000144BA" w:rsidRDefault="00D66251">
            <w:pPr>
              <w:spacing w:line="240" w:lineRule="auto"/>
              <w:ind w:firstLineChars="0" w:firstLine="0"/>
            </w:pPr>
            <w:r>
              <w:rPr>
                <w:rFonts w:hint="eastAsia"/>
              </w:rPr>
              <w:t>MedDRA</w:t>
            </w:r>
          </w:p>
        </w:tc>
        <w:tc>
          <w:tcPr>
            <w:tcW w:w="2555" w:type="pct"/>
            <w:tcBorders>
              <w:top w:val="nil"/>
              <w:left w:val="nil"/>
              <w:bottom w:val="nil"/>
              <w:right w:val="nil"/>
            </w:tcBorders>
          </w:tcPr>
          <w:p w14:paraId="11D03B32" w14:textId="77777777" w:rsidR="000144BA" w:rsidRDefault="00D66251">
            <w:pPr>
              <w:spacing w:line="240" w:lineRule="auto"/>
              <w:ind w:firstLineChars="0" w:firstLine="0"/>
            </w:pPr>
            <w:r>
              <w:rPr>
                <w:rFonts w:hint="eastAsia"/>
              </w:rPr>
              <w:t>Medical Dictionary for Regulatory Activities</w:t>
            </w:r>
          </w:p>
        </w:tc>
        <w:tc>
          <w:tcPr>
            <w:tcW w:w="1843" w:type="pct"/>
            <w:tcBorders>
              <w:top w:val="nil"/>
              <w:left w:val="nil"/>
              <w:bottom w:val="nil"/>
              <w:right w:val="nil"/>
            </w:tcBorders>
          </w:tcPr>
          <w:p w14:paraId="11D03B33" w14:textId="77777777" w:rsidR="000144BA" w:rsidRDefault="00D66251">
            <w:pPr>
              <w:spacing w:line="240" w:lineRule="auto"/>
              <w:ind w:firstLineChars="0" w:firstLine="0"/>
            </w:pPr>
            <w:r>
              <w:rPr>
                <w:rFonts w:hint="eastAsia"/>
              </w:rPr>
              <w:t>监管活动医学词典</w:t>
            </w:r>
          </w:p>
        </w:tc>
      </w:tr>
      <w:tr w:rsidR="000144BA" w14:paraId="11D03B3C" w14:textId="77777777" w:rsidTr="00F516A5">
        <w:tc>
          <w:tcPr>
            <w:tcW w:w="602" w:type="pct"/>
            <w:tcBorders>
              <w:top w:val="nil"/>
              <w:left w:val="nil"/>
              <w:bottom w:val="nil"/>
              <w:right w:val="nil"/>
            </w:tcBorders>
          </w:tcPr>
          <w:p w14:paraId="11D03B39" w14:textId="77777777" w:rsidR="000144BA" w:rsidRDefault="00D66251">
            <w:pPr>
              <w:spacing w:line="240" w:lineRule="auto"/>
              <w:ind w:firstLineChars="0" w:firstLine="0"/>
            </w:pPr>
            <w:r>
              <w:rPr>
                <w:rFonts w:hint="eastAsia"/>
              </w:rPr>
              <w:t>PPS</w:t>
            </w:r>
          </w:p>
        </w:tc>
        <w:tc>
          <w:tcPr>
            <w:tcW w:w="2555" w:type="pct"/>
            <w:tcBorders>
              <w:top w:val="nil"/>
              <w:left w:val="nil"/>
              <w:bottom w:val="nil"/>
              <w:right w:val="nil"/>
            </w:tcBorders>
          </w:tcPr>
          <w:p w14:paraId="11D03B3A" w14:textId="77777777" w:rsidR="000144BA" w:rsidRDefault="00D66251">
            <w:pPr>
              <w:spacing w:line="240" w:lineRule="auto"/>
              <w:ind w:firstLineChars="0" w:firstLine="0"/>
            </w:pPr>
            <w:r>
              <w:rPr>
                <w:iCs/>
              </w:rPr>
              <w:t>Per Protocol Set</w:t>
            </w:r>
          </w:p>
        </w:tc>
        <w:tc>
          <w:tcPr>
            <w:tcW w:w="1843" w:type="pct"/>
            <w:tcBorders>
              <w:top w:val="nil"/>
              <w:left w:val="nil"/>
              <w:bottom w:val="nil"/>
              <w:right w:val="nil"/>
            </w:tcBorders>
          </w:tcPr>
          <w:p w14:paraId="11D03B3B" w14:textId="77777777" w:rsidR="000144BA" w:rsidRDefault="00D66251">
            <w:pPr>
              <w:spacing w:line="240" w:lineRule="auto"/>
              <w:ind w:firstLineChars="0" w:firstLine="0"/>
            </w:pPr>
            <w:r>
              <w:rPr>
                <w:rFonts w:hint="eastAsia"/>
              </w:rPr>
              <w:t>符合方案集</w:t>
            </w:r>
          </w:p>
        </w:tc>
      </w:tr>
      <w:tr w:rsidR="000144BA" w14:paraId="11D03B40" w14:textId="77777777" w:rsidTr="00F516A5">
        <w:tc>
          <w:tcPr>
            <w:tcW w:w="602" w:type="pct"/>
            <w:tcBorders>
              <w:top w:val="nil"/>
              <w:left w:val="nil"/>
              <w:bottom w:val="nil"/>
              <w:right w:val="nil"/>
            </w:tcBorders>
          </w:tcPr>
          <w:p w14:paraId="11D03B3D" w14:textId="77777777" w:rsidR="000144BA" w:rsidRDefault="00D66251">
            <w:pPr>
              <w:spacing w:line="240" w:lineRule="auto"/>
              <w:ind w:firstLineChars="0" w:firstLine="0"/>
            </w:pPr>
            <w:r>
              <w:rPr>
                <w:rFonts w:hint="eastAsia"/>
              </w:rPr>
              <w:t>PT</w:t>
            </w:r>
          </w:p>
        </w:tc>
        <w:tc>
          <w:tcPr>
            <w:tcW w:w="2555" w:type="pct"/>
            <w:tcBorders>
              <w:top w:val="nil"/>
              <w:left w:val="nil"/>
              <w:bottom w:val="nil"/>
              <w:right w:val="nil"/>
            </w:tcBorders>
          </w:tcPr>
          <w:p w14:paraId="11D03B3E" w14:textId="77777777" w:rsidR="000144BA" w:rsidRDefault="00D66251">
            <w:pPr>
              <w:spacing w:line="240" w:lineRule="auto"/>
              <w:ind w:firstLineChars="0" w:firstLine="0"/>
            </w:pPr>
            <w:r>
              <w:rPr>
                <w:rFonts w:hint="eastAsia"/>
              </w:rPr>
              <w:t>Preferred Terms</w:t>
            </w:r>
          </w:p>
        </w:tc>
        <w:tc>
          <w:tcPr>
            <w:tcW w:w="1843" w:type="pct"/>
            <w:tcBorders>
              <w:top w:val="nil"/>
              <w:left w:val="nil"/>
              <w:bottom w:val="nil"/>
              <w:right w:val="nil"/>
            </w:tcBorders>
          </w:tcPr>
          <w:p w14:paraId="11D03B3F" w14:textId="77777777" w:rsidR="000144BA" w:rsidRDefault="00D66251">
            <w:pPr>
              <w:spacing w:line="240" w:lineRule="auto"/>
              <w:ind w:firstLineChars="0" w:firstLine="0"/>
            </w:pPr>
            <w:r>
              <w:rPr>
                <w:rFonts w:hint="eastAsia"/>
              </w:rPr>
              <w:t>首选术语</w:t>
            </w:r>
          </w:p>
        </w:tc>
      </w:tr>
      <w:tr w:rsidR="000144BA" w14:paraId="11D03B44" w14:textId="77777777" w:rsidTr="00F516A5">
        <w:tc>
          <w:tcPr>
            <w:tcW w:w="602" w:type="pct"/>
            <w:tcBorders>
              <w:top w:val="nil"/>
              <w:left w:val="nil"/>
              <w:right w:val="nil"/>
            </w:tcBorders>
          </w:tcPr>
          <w:p w14:paraId="11D03B41" w14:textId="77777777" w:rsidR="000144BA" w:rsidRDefault="00D66251">
            <w:pPr>
              <w:spacing w:line="240" w:lineRule="auto"/>
              <w:ind w:firstLineChars="0" w:firstLine="0"/>
            </w:pPr>
            <w:r>
              <w:rPr>
                <w:rFonts w:hint="eastAsia"/>
              </w:rPr>
              <w:t>SAE</w:t>
            </w:r>
          </w:p>
        </w:tc>
        <w:tc>
          <w:tcPr>
            <w:tcW w:w="2555" w:type="pct"/>
            <w:tcBorders>
              <w:top w:val="nil"/>
              <w:left w:val="nil"/>
              <w:right w:val="nil"/>
            </w:tcBorders>
          </w:tcPr>
          <w:p w14:paraId="11D03B42" w14:textId="77777777" w:rsidR="000144BA" w:rsidRDefault="00D66251">
            <w:pPr>
              <w:spacing w:line="240" w:lineRule="auto"/>
              <w:ind w:firstLineChars="0" w:firstLine="0"/>
            </w:pPr>
            <w:r>
              <w:rPr>
                <w:rFonts w:hint="eastAsia"/>
              </w:rPr>
              <w:t>Serious Adverse Events</w:t>
            </w:r>
          </w:p>
        </w:tc>
        <w:tc>
          <w:tcPr>
            <w:tcW w:w="1843" w:type="pct"/>
            <w:tcBorders>
              <w:top w:val="nil"/>
              <w:left w:val="nil"/>
              <w:right w:val="nil"/>
            </w:tcBorders>
          </w:tcPr>
          <w:p w14:paraId="11D03B43" w14:textId="77777777" w:rsidR="000144BA" w:rsidRDefault="00D66251">
            <w:pPr>
              <w:spacing w:line="240" w:lineRule="auto"/>
              <w:ind w:firstLineChars="0" w:firstLine="0"/>
            </w:pPr>
            <w:r>
              <w:rPr>
                <w:rFonts w:hint="eastAsia"/>
              </w:rPr>
              <w:t>严重不良事件</w:t>
            </w:r>
          </w:p>
        </w:tc>
      </w:tr>
      <w:tr w:rsidR="000144BA" w:rsidDel="00813C22" w14:paraId="11D03B48" w14:textId="645C4818" w:rsidTr="00F516A5">
        <w:trPr>
          <w:del w:id="1" w:author="wutuan" w:date="2025-04-30T20:36:00Z" w16du:dateUtc="2025-04-30T12:36:00Z"/>
        </w:trPr>
        <w:tc>
          <w:tcPr>
            <w:tcW w:w="602" w:type="pct"/>
            <w:tcBorders>
              <w:top w:val="nil"/>
              <w:left w:val="nil"/>
              <w:bottom w:val="nil"/>
              <w:right w:val="nil"/>
            </w:tcBorders>
          </w:tcPr>
          <w:p w14:paraId="11D03B45" w14:textId="044A5488" w:rsidR="000144BA" w:rsidDel="00813C22" w:rsidRDefault="00D66251">
            <w:pPr>
              <w:spacing w:line="240" w:lineRule="auto"/>
              <w:ind w:firstLineChars="0" w:firstLine="0"/>
              <w:rPr>
                <w:del w:id="2" w:author="wutuan" w:date="2025-04-30T20:36:00Z" w16du:dateUtc="2025-04-30T12:36:00Z"/>
              </w:rPr>
            </w:pPr>
            <w:del w:id="3" w:author="wutuan" w:date="2025-04-30T20:36:00Z" w16du:dateUtc="2025-04-30T12:36:00Z">
              <w:r w:rsidDel="00813C22">
                <w:rPr>
                  <w:rFonts w:hint="eastAsia"/>
                </w:rPr>
                <w:delText>SAP</w:delText>
              </w:r>
            </w:del>
          </w:p>
        </w:tc>
        <w:tc>
          <w:tcPr>
            <w:tcW w:w="2555" w:type="pct"/>
            <w:tcBorders>
              <w:top w:val="nil"/>
              <w:left w:val="nil"/>
              <w:bottom w:val="nil"/>
              <w:right w:val="nil"/>
            </w:tcBorders>
          </w:tcPr>
          <w:p w14:paraId="11D03B46" w14:textId="47436207" w:rsidR="000144BA" w:rsidDel="00813C22" w:rsidRDefault="00D66251">
            <w:pPr>
              <w:spacing w:line="240" w:lineRule="auto"/>
              <w:ind w:firstLineChars="0" w:firstLine="0"/>
              <w:rPr>
                <w:del w:id="4" w:author="wutuan" w:date="2025-04-30T20:36:00Z" w16du:dateUtc="2025-04-30T12:36:00Z"/>
              </w:rPr>
            </w:pPr>
            <w:del w:id="5" w:author="wutuan" w:date="2025-04-30T20:36:00Z" w16du:dateUtc="2025-04-30T12:36:00Z">
              <w:r w:rsidDel="00813C22">
                <w:rPr>
                  <w:rFonts w:hint="eastAsia"/>
                </w:rPr>
                <w:delText>Statistical Analysis Plan</w:delText>
              </w:r>
            </w:del>
          </w:p>
        </w:tc>
        <w:tc>
          <w:tcPr>
            <w:tcW w:w="1843" w:type="pct"/>
            <w:tcBorders>
              <w:top w:val="nil"/>
              <w:left w:val="nil"/>
              <w:bottom w:val="nil"/>
              <w:right w:val="nil"/>
            </w:tcBorders>
          </w:tcPr>
          <w:p w14:paraId="11D03B47" w14:textId="37F24560" w:rsidR="000144BA" w:rsidDel="00813C22" w:rsidRDefault="0081385B">
            <w:pPr>
              <w:spacing w:line="240" w:lineRule="auto"/>
              <w:ind w:firstLineChars="0" w:firstLine="0"/>
              <w:rPr>
                <w:del w:id="6" w:author="wutuan" w:date="2025-04-30T20:36:00Z" w16du:dateUtc="2025-04-30T12:36:00Z"/>
              </w:rPr>
            </w:pPr>
            <w:del w:id="7" w:author="wutuan" w:date="2025-04-30T20:36:00Z" w16du:dateUtc="2025-04-30T12:36:00Z">
              <w:r w:rsidDel="00813C22">
                <w:rPr>
                  <w:rFonts w:hint="eastAsia"/>
                </w:rPr>
                <w:delText>统计分析</w:delText>
              </w:r>
              <w:r w:rsidR="00A51DFF" w:rsidDel="00813C22">
                <w:rPr>
                  <w:rFonts w:hint="eastAsia"/>
                </w:rPr>
                <w:delText>计划</w:delText>
              </w:r>
            </w:del>
          </w:p>
        </w:tc>
      </w:tr>
      <w:tr w:rsidR="00A51DFF" w14:paraId="558D2D09" w14:textId="77777777" w:rsidTr="00F516A5">
        <w:tc>
          <w:tcPr>
            <w:tcW w:w="602" w:type="pct"/>
            <w:tcBorders>
              <w:top w:val="nil"/>
              <w:left w:val="nil"/>
              <w:bottom w:val="nil"/>
              <w:right w:val="nil"/>
            </w:tcBorders>
          </w:tcPr>
          <w:p w14:paraId="2C7FA082" w14:textId="08510936" w:rsidR="00A51DFF" w:rsidRDefault="00A51DFF">
            <w:pPr>
              <w:spacing w:line="240" w:lineRule="auto"/>
              <w:ind w:firstLineChars="0" w:firstLine="0"/>
            </w:pPr>
            <w:r>
              <w:rPr>
                <w:rFonts w:hint="eastAsia"/>
              </w:rPr>
              <w:t>SAR</w:t>
            </w:r>
          </w:p>
        </w:tc>
        <w:tc>
          <w:tcPr>
            <w:tcW w:w="2555" w:type="pct"/>
            <w:tcBorders>
              <w:top w:val="nil"/>
              <w:left w:val="nil"/>
              <w:bottom w:val="nil"/>
              <w:right w:val="nil"/>
            </w:tcBorders>
          </w:tcPr>
          <w:p w14:paraId="373D5A78" w14:textId="5B115881" w:rsidR="00A51DFF" w:rsidRDefault="00A51DFF">
            <w:pPr>
              <w:spacing w:line="240" w:lineRule="auto"/>
              <w:ind w:firstLineChars="0" w:firstLine="0"/>
            </w:pPr>
            <w:r>
              <w:rPr>
                <w:rFonts w:hint="eastAsia"/>
              </w:rPr>
              <w:t>Statistical Analysis Report</w:t>
            </w:r>
          </w:p>
        </w:tc>
        <w:tc>
          <w:tcPr>
            <w:tcW w:w="1843" w:type="pct"/>
            <w:tcBorders>
              <w:top w:val="nil"/>
              <w:left w:val="nil"/>
              <w:bottom w:val="nil"/>
              <w:right w:val="nil"/>
            </w:tcBorders>
          </w:tcPr>
          <w:p w14:paraId="47C46CC2" w14:textId="577ACCDB" w:rsidR="00A51DFF" w:rsidRDefault="00A51DFF">
            <w:pPr>
              <w:spacing w:line="240" w:lineRule="auto"/>
              <w:ind w:firstLineChars="0" w:firstLine="0"/>
            </w:pPr>
            <w:r>
              <w:rPr>
                <w:rFonts w:hint="eastAsia"/>
              </w:rPr>
              <w:t>统计分析报告</w:t>
            </w:r>
          </w:p>
        </w:tc>
      </w:tr>
      <w:tr w:rsidR="000144BA" w14:paraId="11D03B4C" w14:textId="77777777" w:rsidTr="00F516A5">
        <w:tc>
          <w:tcPr>
            <w:tcW w:w="602" w:type="pct"/>
            <w:tcBorders>
              <w:top w:val="nil"/>
              <w:left w:val="nil"/>
              <w:right w:val="nil"/>
            </w:tcBorders>
          </w:tcPr>
          <w:p w14:paraId="11D03B49" w14:textId="77777777" w:rsidR="000144BA" w:rsidRDefault="00D66251">
            <w:pPr>
              <w:spacing w:line="240" w:lineRule="auto"/>
              <w:ind w:firstLineChars="0" w:firstLine="0"/>
            </w:pPr>
            <w:r>
              <w:rPr>
                <w:rFonts w:hint="eastAsia"/>
              </w:rPr>
              <w:t>SAS</w:t>
            </w:r>
          </w:p>
        </w:tc>
        <w:tc>
          <w:tcPr>
            <w:tcW w:w="2555" w:type="pct"/>
            <w:tcBorders>
              <w:top w:val="nil"/>
              <w:left w:val="nil"/>
              <w:right w:val="nil"/>
            </w:tcBorders>
          </w:tcPr>
          <w:p w14:paraId="11D03B4A" w14:textId="77777777" w:rsidR="000144BA" w:rsidRDefault="00D66251">
            <w:pPr>
              <w:spacing w:line="240" w:lineRule="auto"/>
              <w:ind w:firstLineChars="0" w:firstLine="0"/>
            </w:pPr>
            <w:r>
              <w:rPr>
                <w:rFonts w:hint="eastAsia"/>
              </w:rPr>
              <w:t>Statistical Analysis System</w:t>
            </w:r>
          </w:p>
        </w:tc>
        <w:tc>
          <w:tcPr>
            <w:tcW w:w="1843" w:type="pct"/>
            <w:tcBorders>
              <w:top w:val="nil"/>
              <w:left w:val="nil"/>
              <w:right w:val="nil"/>
            </w:tcBorders>
          </w:tcPr>
          <w:p w14:paraId="11D03B4B" w14:textId="77777777" w:rsidR="000144BA" w:rsidRDefault="00D66251">
            <w:pPr>
              <w:spacing w:line="240" w:lineRule="auto"/>
              <w:ind w:firstLineChars="0" w:firstLine="0"/>
            </w:pPr>
            <w:r>
              <w:rPr>
                <w:rFonts w:hint="eastAsia"/>
              </w:rPr>
              <w:t>统计分析系统</w:t>
            </w:r>
          </w:p>
        </w:tc>
      </w:tr>
      <w:tr w:rsidR="000144BA" w14:paraId="11D03B50" w14:textId="77777777" w:rsidTr="00F516A5">
        <w:tc>
          <w:tcPr>
            <w:tcW w:w="602" w:type="pct"/>
            <w:tcBorders>
              <w:top w:val="nil"/>
              <w:left w:val="nil"/>
              <w:bottom w:val="nil"/>
              <w:right w:val="nil"/>
            </w:tcBorders>
          </w:tcPr>
          <w:p w14:paraId="11D03B4D" w14:textId="77777777" w:rsidR="000144BA" w:rsidRDefault="00D66251">
            <w:pPr>
              <w:spacing w:line="240" w:lineRule="auto"/>
              <w:ind w:firstLineChars="0" w:firstLine="0"/>
            </w:pPr>
            <w:r>
              <w:rPr>
                <w:rFonts w:hint="eastAsia"/>
              </w:rPr>
              <w:t>SOC</w:t>
            </w:r>
          </w:p>
        </w:tc>
        <w:tc>
          <w:tcPr>
            <w:tcW w:w="2555" w:type="pct"/>
            <w:tcBorders>
              <w:top w:val="nil"/>
              <w:left w:val="nil"/>
              <w:bottom w:val="nil"/>
              <w:right w:val="nil"/>
            </w:tcBorders>
          </w:tcPr>
          <w:p w14:paraId="11D03B4E" w14:textId="77777777" w:rsidR="000144BA" w:rsidRDefault="00D66251">
            <w:pPr>
              <w:spacing w:line="240" w:lineRule="auto"/>
              <w:ind w:firstLineChars="0" w:firstLine="0"/>
            </w:pPr>
            <w:r>
              <w:rPr>
                <w:rFonts w:hint="eastAsia"/>
              </w:rPr>
              <w:t>System Organ Class</w:t>
            </w:r>
          </w:p>
        </w:tc>
        <w:tc>
          <w:tcPr>
            <w:tcW w:w="1843" w:type="pct"/>
            <w:tcBorders>
              <w:top w:val="nil"/>
              <w:left w:val="nil"/>
              <w:bottom w:val="nil"/>
              <w:right w:val="nil"/>
            </w:tcBorders>
          </w:tcPr>
          <w:p w14:paraId="11D03B4F" w14:textId="77777777" w:rsidR="000144BA" w:rsidRDefault="00D66251">
            <w:pPr>
              <w:spacing w:line="240" w:lineRule="auto"/>
              <w:ind w:firstLineChars="0" w:firstLine="0"/>
            </w:pPr>
            <w:r>
              <w:rPr>
                <w:rFonts w:hint="eastAsia"/>
              </w:rPr>
              <w:t>系统器官分类</w:t>
            </w:r>
          </w:p>
        </w:tc>
      </w:tr>
      <w:tr w:rsidR="000144BA" w14:paraId="11D03B54" w14:textId="77777777" w:rsidTr="00F516A5">
        <w:tc>
          <w:tcPr>
            <w:tcW w:w="602" w:type="pct"/>
            <w:tcBorders>
              <w:top w:val="nil"/>
              <w:left w:val="nil"/>
              <w:bottom w:val="single" w:sz="4" w:space="0" w:color="auto"/>
              <w:right w:val="nil"/>
            </w:tcBorders>
          </w:tcPr>
          <w:p w14:paraId="11D03B51" w14:textId="77777777" w:rsidR="000144BA" w:rsidRDefault="00D66251">
            <w:pPr>
              <w:spacing w:line="240" w:lineRule="auto"/>
              <w:ind w:firstLineChars="0" w:firstLine="0"/>
            </w:pPr>
            <w:r>
              <w:rPr>
                <w:rFonts w:hint="eastAsia"/>
              </w:rPr>
              <w:t>SS</w:t>
            </w:r>
          </w:p>
        </w:tc>
        <w:tc>
          <w:tcPr>
            <w:tcW w:w="2555" w:type="pct"/>
            <w:tcBorders>
              <w:top w:val="nil"/>
              <w:left w:val="nil"/>
              <w:bottom w:val="single" w:sz="4" w:space="0" w:color="auto"/>
              <w:right w:val="nil"/>
            </w:tcBorders>
          </w:tcPr>
          <w:p w14:paraId="11D03B52" w14:textId="77777777" w:rsidR="000144BA" w:rsidRDefault="00D66251">
            <w:pPr>
              <w:spacing w:line="240" w:lineRule="auto"/>
              <w:ind w:firstLineChars="0" w:firstLine="0"/>
            </w:pPr>
            <w:r>
              <w:rPr>
                <w:iCs/>
              </w:rPr>
              <w:t>Safety Set</w:t>
            </w:r>
          </w:p>
        </w:tc>
        <w:tc>
          <w:tcPr>
            <w:tcW w:w="1843" w:type="pct"/>
            <w:tcBorders>
              <w:top w:val="nil"/>
              <w:left w:val="nil"/>
              <w:bottom w:val="single" w:sz="4" w:space="0" w:color="auto"/>
              <w:right w:val="nil"/>
            </w:tcBorders>
          </w:tcPr>
          <w:p w14:paraId="11D03B53" w14:textId="77777777" w:rsidR="000144BA" w:rsidRDefault="00D66251">
            <w:pPr>
              <w:spacing w:line="240" w:lineRule="auto"/>
              <w:ind w:firstLineChars="0" w:firstLine="0"/>
            </w:pPr>
            <w:r>
              <w:rPr>
                <w:rFonts w:hint="eastAsia"/>
              </w:rPr>
              <w:t>安全性集</w:t>
            </w:r>
          </w:p>
        </w:tc>
      </w:tr>
    </w:tbl>
    <w:p w14:paraId="11D03B55" w14:textId="77777777" w:rsidR="000144BA" w:rsidRDefault="000144BA">
      <w:pPr>
        <w:ind w:firstLine="420"/>
      </w:pPr>
    </w:p>
    <w:p w14:paraId="11D03B56" w14:textId="77777777" w:rsidR="000144BA" w:rsidRDefault="00D66251">
      <w:pPr>
        <w:widowControl/>
        <w:ind w:firstLineChars="0" w:firstLine="0"/>
        <w:jc w:val="left"/>
        <w:sectPr w:rsidR="000144BA">
          <w:footerReference w:type="default" r:id="rId14"/>
          <w:pgSz w:w="11906" w:h="16838"/>
          <w:pgMar w:top="1418" w:right="1247" w:bottom="1021" w:left="1247" w:header="454" w:footer="454" w:gutter="0"/>
          <w:pgNumType w:start="1"/>
          <w:cols w:space="720"/>
          <w:docGrid w:type="linesAndChars" w:linePitch="312"/>
        </w:sectPr>
      </w:pPr>
      <w:r>
        <w:br w:type="page"/>
      </w:r>
    </w:p>
    <w:p w14:paraId="11D03B57" w14:textId="2FEEF693" w:rsidR="000144BA" w:rsidRDefault="00D66251">
      <w:pPr>
        <w:ind w:firstLine="420"/>
      </w:pPr>
      <w:r>
        <w:lastRenderedPageBreak/>
        <w:t>本</w:t>
      </w:r>
      <w:r w:rsidR="0081385B">
        <w:t>统计分析报告</w:t>
      </w:r>
      <w:r>
        <w:rPr>
          <w:rFonts w:hint="eastAsia"/>
        </w:rPr>
        <w:t>（</w:t>
      </w:r>
      <w:r>
        <w:rPr>
          <w:rFonts w:hint="eastAsia"/>
        </w:rPr>
        <w:t>Statistics</w:t>
      </w:r>
      <w:r>
        <w:t xml:space="preserve"> </w:t>
      </w:r>
      <w:r>
        <w:rPr>
          <w:rFonts w:hint="eastAsia"/>
        </w:rPr>
        <w:t>Analysis</w:t>
      </w:r>
      <w:r>
        <w:t xml:space="preserve"> </w:t>
      </w:r>
      <w:r w:rsidR="004D2140">
        <w:rPr>
          <w:rFonts w:hint="eastAsia"/>
        </w:rPr>
        <w:t>Report</w:t>
      </w:r>
      <w:r>
        <w:rPr>
          <w:rFonts w:hint="eastAsia"/>
        </w:rPr>
        <w:t>，</w:t>
      </w:r>
      <w:r>
        <w:rPr>
          <w:rFonts w:hint="eastAsia"/>
        </w:rPr>
        <w:t>SA</w:t>
      </w:r>
      <w:r w:rsidR="004D2140">
        <w:rPr>
          <w:rFonts w:hint="eastAsia"/>
        </w:rPr>
        <w:t>R</w:t>
      </w:r>
      <w:r>
        <w:rPr>
          <w:rFonts w:hint="eastAsia"/>
        </w:rPr>
        <w:t>）参考人用药品技术要求国际协调理事会（</w:t>
      </w:r>
      <w:r>
        <w:rPr>
          <w:rFonts w:hint="eastAsia"/>
        </w:rPr>
        <w:t>ICH</w:t>
      </w:r>
      <w:r>
        <w:rPr>
          <w:rFonts w:hint="eastAsia"/>
        </w:rPr>
        <w:t>）</w:t>
      </w:r>
      <w:r>
        <w:rPr>
          <w:rFonts w:hint="eastAsia"/>
        </w:rPr>
        <w:t>E9</w:t>
      </w:r>
      <w:r>
        <w:rPr>
          <w:rFonts w:hint="eastAsia"/>
        </w:rPr>
        <w:t>指导原则《</w:t>
      </w:r>
      <w:r>
        <w:rPr>
          <w:rFonts w:hint="eastAsia"/>
        </w:rPr>
        <w:t>Guidance</w:t>
      </w:r>
      <w:r>
        <w:t xml:space="preserve"> </w:t>
      </w:r>
      <w:r>
        <w:rPr>
          <w:rFonts w:hint="eastAsia"/>
        </w:rPr>
        <w:t>for</w:t>
      </w:r>
      <w:r>
        <w:t xml:space="preserve"> Industry: Statistical Principles for Clinical Trials</w:t>
      </w:r>
      <w:r>
        <w:rPr>
          <w:rFonts w:hint="eastAsia"/>
        </w:rPr>
        <w:t>》、</w:t>
      </w:r>
      <w:r>
        <w:rPr>
          <w:rFonts w:hint="eastAsia"/>
        </w:rPr>
        <w:t>ICH</w:t>
      </w:r>
      <w:r>
        <w:t xml:space="preserve"> </w:t>
      </w:r>
      <w:r>
        <w:rPr>
          <w:rFonts w:hint="eastAsia"/>
        </w:rPr>
        <w:t>E3</w:t>
      </w:r>
      <w:r>
        <w:rPr>
          <w:rFonts w:hint="eastAsia"/>
        </w:rPr>
        <w:t>指导原则《</w:t>
      </w:r>
      <w:r>
        <w:rPr>
          <w:rFonts w:hint="eastAsia"/>
        </w:rPr>
        <w:t>Guidance</w:t>
      </w:r>
      <w:r>
        <w:t xml:space="preserve"> </w:t>
      </w:r>
      <w:r>
        <w:rPr>
          <w:rFonts w:hint="eastAsia"/>
        </w:rPr>
        <w:t>for</w:t>
      </w:r>
      <w:r>
        <w:t xml:space="preserve"> Industry: Structure and Content of Clinical Study Reports</w:t>
      </w:r>
      <w:r>
        <w:rPr>
          <w:rFonts w:hint="eastAsia"/>
        </w:rPr>
        <w:t>》、国家相关法规和指导原则</w:t>
      </w:r>
      <w:r w:rsidR="00DF01EC">
        <w:rPr>
          <w:vertAlign w:val="superscript"/>
        </w:rPr>
        <w:t>[1</w:t>
      </w:r>
      <w:r w:rsidR="00DF01EC">
        <w:rPr>
          <w:rFonts w:hint="eastAsia"/>
          <w:vertAlign w:val="superscript"/>
        </w:rPr>
        <w:t>-5</w:t>
      </w:r>
      <w:r w:rsidR="00DF01EC">
        <w:rPr>
          <w:vertAlign w:val="superscript"/>
        </w:rPr>
        <w:t>]</w:t>
      </w:r>
      <w:r>
        <w:rPr>
          <w:rFonts w:hint="eastAsia"/>
        </w:rPr>
        <w:t>，根据方案标题为“</w:t>
      </w:r>
      <w:r w:rsidR="001C3B90" w:rsidRPr="001C3B90">
        <w:rPr>
          <w:rFonts w:hint="eastAsia"/>
        </w:rPr>
        <w:t>X</w:t>
      </w:r>
      <w:r w:rsidR="001C3B90" w:rsidRPr="001C3B90">
        <w:rPr>
          <w:rFonts w:hint="eastAsia"/>
        </w:rPr>
        <w:t>射线计算机体层摄影设备的安全性和有效性临床试验</w:t>
      </w:r>
      <w:r>
        <w:rPr>
          <w:rFonts w:hint="eastAsia"/>
        </w:rPr>
        <w:t>”的临床试验方案（版本号：</w:t>
      </w:r>
      <w:r>
        <w:rPr>
          <w:rFonts w:hint="eastAsia"/>
        </w:rPr>
        <w:t>V</w:t>
      </w:r>
      <w:r w:rsidR="001C3B90">
        <w:rPr>
          <w:rFonts w:hint="eastAsia"/>
        </w:rPr>
        <w:t>3</w:t>
      </w:r>
      <w:r>
        <w:t>.</w:t>
      </w:r>
      <w:r>
        <w:rPr>
          <w:rFonts w:hint="eastAsia"/>
        </w:rPr>
        <w:t>0</w:t>
      </w:r>
      <w:r>
        <w:rPr>
          <w:rFonts w:hint="eastAsia"/>
        </w:rPr>
        <w:t>，版本日期：</w:t>
      </w:r>
      <w:r>
        <w:t>202</w:t>
      </w:r>
      <w:r>
        <w:rPr>
          <w:rFonts w:hint="eastAsia"/>
        </w:rPr>
        <w:t>4</w:t>
      </w:r>
      <w:r>
        <w:t>.</w:t>
      </w:r>
      <w:r w:rsidR="001C3B90">
        <w:rPr>
          <w:rFonts w:hint="eastAsia"/>
        </w:rPr>
        <w:t>05</w:t>
      </w:r>
      <w:r>
        <w:t>.</w:t>
      </w:r>
      <w:r w:rsidR="001C3B90">
        <w:rPr>
          <w:rFonts w:hint="eastAsia"/>
        </w:rPr>
        <w:t>16</w:t>
      </w:r>
      <w:r>
        <w:rPr>
          <w:rFonts w:hint="eastAsia"/>
        </w:rPr>
        <w:t>）</w:t>
      </w:r>
      <w:r w:rsidR="000650E0">
        <w:rPr>
          <w:rFonts w:hint="eastAsia"/>
        </w:rPr>
        <w:t>撰写而成</w:t>
      </w:r>
      <w:r>
        <w:rPr>
          <w:rFonts w:hint="eastAsia"/>
        </w:rPr>
        <w:t>。</w:t>
      </w:r>
    </w:p>
    <w:p w14:paraId="11D03B59" w14:textId="2D2D7811" w:rsidR="000144BA" w:rsidRDefault="00D66251" w:rsidP="00B0480B">
      <w:pPr>
        <w:ind w:firstLine="420"/>
        <w:rPr>
          <w:kern w:val="1"/>
        </w:rPr>
      </w:pPr>
      <w:r>
        <w:rPr>
          <w:rFonts w:hint="eastAsia"/>
        </w:rPr>
        <w:t>本</w:t>
      </w:r>
      <w:r>
        <w:rPr>
          <w:rFonts w:hint="eastAsia"/>
        </w:rPr>
        <w:t>SA</w:t>
      </w:r>
      <w:r w:rsidR="00B0480B">
        <w:rPr>
          <w:rFonts w:hint="eastAsia"/>
        </w:rPr>
        <w:t>R</w:t>
      </w:r>
      <w:r w:rsidR="00B0480B">
        <w:rPr>
          <w:rFonts w:hint="eastAsia"/>
        </w:rPr>
        <w:t>文档内容包含本试验试验概述、评价指标、统计分析集、数据处理、统计分析方法、统计结果、附件等。</w:t>
      </w:r>
    </w:p>
    <w:p w14:paraId="11D03B5A" w14:textId="77777777" w:rsidR="000144BA" w:rsidRDefault="00D66251">
      <w:pPr>
        <w:pStyle w:val="-1"/>
      </w:pPr>
      <w:bookmarkStart w:id="8" w:name="_Toc191901064"/>
      <w:bookmarkStart w:id="9" w:name="_Toc196937748"/>
      <w:r>
        <w:rPr>
          <w:rFonts w:hint="eastAsia"/>
        </w:rPr>
        <w:t>试验概述</w:t>
      </w:r>
      <w:bookmarkEnd w:id="8"/>
      <w:bookmarkEnd w:id="9"/>
    </w:p>
    <w:p w14:paraId="11D03B5B" w14:textId="77777777" w:rsidR="000144BA" w:rsidRDefault="00D66251">
      <w:pPr>
        <w:pStyle w:val="-2"/>
      </w:pPr>
      <w:bookmarkStart w:id="10" w:name="_Toc191901065"/>
      <w:bookmarkStart w:id="11" w:name="_Toc196937749"/>
      <w:r>
        <w:rPr>
          <w:rFonts w:hint="eastAsia"/>
        </w:rPr>
        <w:t>研究目的</w:t>
      </w:r>
      <w:bookmarkEnd w:id="10"/>
      <w:bookmarkEnd w:id="11"/>
    </w:p>
    <w:p w14:paraId="11D03B5C" w14:textId="7495E184" w:rsidR="000144BA" w:rsidRDefault="0070756A">
      <w:pPr>
        <w:ind w:firstLine="420"/>
      </w:pPr>
      <w:r w:rsidRPr="0070756A">
        <w:rPr>
          <w:rFonts w:hint="eastAsia"/>
        </w:rPr>
        <w:t>在保护受试者权益和确保试验科学性的前提下，通过本试验评估医疗器械在正常使用条件下是否具有预期的有效性和安全性，为赛诺威盛科技（北京）股份有限公司生产的</w:t>
      </w:r>
      <w:r w:rsidRPr="0070756A">
        <w:rPr>
          <w:rFonts w:hint="eastAsia"/>
        </w:rPr>
        <w:t>X</w:t>
      </w:r>
      <w:r w:rsidRPr="0070756A">
        <w:rPr>
          <w:rFonts w:hint="eastAsia"/>
        </w:rPr>
        <w:t>射线计算机体层摄影设备产品上市提供临床依据</w:t>
      </w:r>
      <w:r w:rsidR="00D66251">
        <w:rPr>
          <w:rFonts w:hint="eastAsia"/>
        </w:rPr>
        <w:t>。</w:t>
      </w:r>
    </w:p>
    <w:p w14:paraId="11D03B5D" w14:textId="77777777" w:rsidR="000144BA" w:rsidRDefault="00D66251">
      <w:pPr>
        <w:pStyle w:val="-2"/>
      </w:pPr>
      <w:bookmarkStart w:id="12" w:name="_Toc191901066"/>
      <w:bookmarkStart w:id="13" w:name="_Toc196937750"/>
      <w:r>
        <w:rPr>
          <w:rFonts w:hint="eastAsia"/>
        </w:rPr>
        <w:t>试验设计</w:t>
      </w:r>
      <w:bookmarkEnd w:id="12"/>
      <w:bookmarkEnd w:id="13"/>
    </w:p>
    <w:p w14:paraId="6CBC73E1" w14:textId="77777777" w:rsidR="0070756A" w:rsidRDefault="0070756A" w:rsidP="0070756A">
      <w:pPr>
        <w:pStyle w:val="afa"/>
        <w:numPr>
          <w:ilvl w:val="0"/>
          <w:numId w:val="2"/>
        </w:numPr>
        <w:ind w:firstLineChars="0"/>
      </w:pPr>
      <w:r>
        <w:rPr>
          <w:rFonts w:hint="eastAsia"/>
        </w:rPr>
        <w:t>本次试验为验证</w:t>
      </w:r>
      <w:r>
        <w:rPr>
          <w:rFonts w:hint="eastAsia"/>
        </w:rPr>
        <w:t>X</w:t>
      </w:r>
      <w:r>
        <w:rPr>
          <w:rFonts w:hint="eastAsia"/>
        </w:rPr>
        <w:t>射线计算机体层摄影设备的安全性和有效性，采用前瞻性、单中心、单组小样本的试验设计。</w:t>
      </w:r>
    </w:p>
    <w:p w14:paraId="14B682B1" w14:textId="77777777" w:rsidR="0070756A" w:rsidRDefault="0070756A" w:rsidP="0070756A">
      <w:pPr>
        <w:pStyle w:val="afa"/>
        <w:numPr>
          <w:ilvl w:val="0"/>
          <w:numId w:val="2"/>
        </w:numPr>
        <w:ind w:firstLineChars="0"/>
      </w:pPr>
      <w:r>
        <w:rPr>
          <w:rFonts w:hint="eastAsia"/>
        </w:rPr>
        <w:t>前瞻性：采用以现在为起点追踪到将来的研究方法。前瞻性研究可以明确因果关系；对于获取的数据有统一的诊断、检测、评判标准，因此数据处理可控。</w:t>
      </w:r>
    </w:p>
    <w:p w14:paraId="38C06ED5" w14:textId="77777777" w:rsidR="0070756A" w:rsidRDefault="0070756A" w:rsidP="0070756A">
      <w:pPr>
        <w:pStyle w:val="afa"/>
        <w:numPr>
          <w:ilvl w:val="0"/>
          <w:numId w:val="2"/>
        </w:numPr>
        <w:ind w:firstLineChars="0"/>
      </w:pPr>
      <w:r>
        <w:rPr>
          <w:rFonts w:hint="eastAsia"/>
        </w:rPr>
        <w:t>单中心：选择</w:t>
      </w:r>
      <w:r>
        <w:rPr>
          <w:rFonts w:hint="eastAsia"/>
        </w:rPr>
        <w:t>1</w:t>
      </w:r>
      <w:r>
        <w:rPr>
          <w:rFonts w:hint="eastAsia"/>
        </w:rPr>
        <w:t>家临床试验机构开展该临床试验。与多中心试验相比，单中心试验由于研究重心集中，可以使研究者在资源和时间有限的情况下同，更有效地进行研究。</w:t>
      </w:r>
    </w:p>
    <w:p w14:paraId="11D03B61" w14:textId="6E7FDA37" w:rsidR="000144BA" w:rsidRDefault="0070756A" w:rsidP="0070756A">
      <w:pPr>
        <w:pStyle w:val="afa"/>
        <w:numPr>
          <w:ilvl w:val="0"/>
          <w:numId w:val="2"/>
        </w:numPr>
        <w:ind w:firstLineChars="0"/>
      </w:pPr>
      <w:r>
        <w:rPr>
          <w:rFonts w:hint="eastAsia"/>
        </w:rPr>
        <w:t xml:space="preserve">(3) </w:t>
      </w:r>
      <w:r>
        <w:rPr>
          <w:rFonts w:hint="eastAsia"/>
        </w:rPr>
        <w:t>单组小样本：试验医疗器械早已广泛应用于临床，其对人体解剖及疾病的显示已得到临床的广泛认可，同时设置对照因客观条件限制不具有可行性。参考《</w:t>
      </w:r>
      <w:r>
        <w:rPr>
          <w:rFonts w:hint="eastAsia"/>
        </w:rPr>
        <w:t>X</w:t>
      </w:r>
      <w:r>
        <w:rPr>
          <w:rFonts w:hint="eastAsia"/>
        </w:rPr>
        <w:t>射线计算机体层摄影设备注册技术审查指导原则》（国家食品药品监督管理总局通告</w:t>
      </w:r>
      <w:r>
        <w:rPr>
          <w:rFonts w:hint="eastAsia"/>
        </w:rPr>
        <w:t>2018</w:t>
      </w:r>
      <w:r>
        <w:rPr>
          <w:rFonts w:hint="eastAsia"/>
        </w:rPr>
        <w:t>年第</w:t>
      </w:r>
      <w:r>
        <w:rPr>
          <w:rFonts w:hint="eastAsia"/>
        </w:rPr>
        <w:t>26</w:t>
      </w:r>
      <w:r>
        <w:rPr>
          <w:rFonts w:hint="eastAsia"/>
        </w:rPr>
        <w:t>号）和《</w:t>
      </w:r>
      <w:r>
        <w:rPr>
          <w:rFonts w:hint="eastAsia"/>
        </w:rPr>
        <w:t>X</w:t>
      </w:r>
      <w:r>
        <w:rPr>
          <w:rFonts w:hint="eastAsia"/>
        </w:rPr>
        <w:t>射线计算机体层摄影设备同品种临床评价技术审查指导原则》（国家食品药品监督管理总局通告</w:t>
      </w:r>
      <w:r>
        <w:rPr>
          <w:rFonts w:hint="eastAsia"/>
        </w:rPr>
        <w:t>2021</w:t>
      </w:r>
      <w:r>
        <w:rPr>
          <w:rFonts w:hint="eastAsia"/>
        </w:rPr>
        <w:t>年第</w:t>
      </w:r>
      <w:r>
        <w:rPr>
          <w:rFonts w:hint="eastAsia"/>
        </w:rPr>
        <w:t>2</w:t>
      </w:r>
      <w:r>
        <w:rPr>
          <w:rFonts w:hint="eastAsia"/>
        </w:rPr>
        <w:t>号），本试验拟采用单组小样本方法，签署知情同意书且符合入选条件的受试者将按照参与临床试验中心的常规流程在</w:t>
      </w:r>
      <w:r>
        <w:rPr>
          <w:rFonts w:hint="eastAsia"/>
        </w:rPr>
        <w:t>X</w:t>
      </w:r>
      <w:r>
        <w:rPr>
          <w:rFonts w:hint="eastAsia"/>
        </w:rPr>
        <w:t>射线计算机体层摄影设备（</w:t>
      </w:r>
      <w:r>
        <w:rPr>
          <w:rFonts w:hint="eastAsia"/>
        </w:rPr>
        <w:t>AlphaCT 968</w:t>
      </w:r>
      <w:r>
        <w:rPr>
          <w:rFonts w:hint="eastAsia"/>
        </w:rPr>
        <w:t>）上进行</w:t>
      </w:r>
      <w:r>
        <w:rPr>
          <w:rFonts w:hint="eastAsia"/>
        </w:rPr>
        <w:t>CT</w:t>
      </w:r>
      <w:r>
        <w:rPr>
          <w:rFonts w:hint="eastAsia"/>
        </w:rPr>
        <w:t>扫描，获取</w:t>
      </w:r>
      <w:r>
        <w:rPr>
          <w:rFonts w:hint="eastAsia"/>
        </w:rPr>
        <w:t>5</w:t>
      </w:r>
      <w:r>
        <w:rPr>
          <w:rFonts w:hint="eastAsia"/>
        </w:rPr>
        <w:t>个部位（头颈部、胸部、腹部、骨与关节、冠脉），除冠脉</w:t>
      </w:r>
      <w:r>
        <w:rPr>
          <w:rFonts w:hint="eastAsia"/>
        </w:rPr>
        <w:t>20</w:t>
      </w:r>
      <w:r>
        <w:rPr>
          <w:rFonts w:hint="eastAsia"/>
        </w:rPr>
        <w:t>例外，其余每个部位</w:t>
      </w:r>
      <w:r>
        <w:rPr>
          <w:rFonts w:hint="eastAsia"/>
        </w:rPr>
        <w:t>30</w:t>
      </w:r>
      <w:r>
        <w:rPr>
          <w:rFonts w:hint="eastAsia"/>
        </w:rPr>
        <w:t>例的有效影像数据，主要评价指标为图像质量可接受率。根据《</w:t>
      </w:r>
      <w:r>
        <w:rPr>
          <w:rFonts w:hint="eastAsia"/>
        </w:rPr>
        <w:t>X</w:t>
      </w:r>
      <w:r>
        <w:rPr>
          <w:rFonts w:hint="eastAsia"/>
        </w:rPr>
        <w:t>射线计算机体层摄影设备注册技术审查指导原则》中的影像质量评估标准，《</w:t>
      </w:r>
      <w:r>
        <w:rPr>
          <w:rFonts w:hint="eastAsia"/>
        </w:rPr>
        <w:t>X</w:t>
      </w:r>
      <w:r>
        <w:rPr>
          <w:rFonts w:hint="eastAsia"/>
        </w:rPr>
        <w:t>射线计算机体层摄影设备同品种临床评价技术指导原则》</w:t>
      </w:r>
      <w:r>
        <w:rPr>
          <w:rFonts w:hint="eastAsia"/>
        </w:rPr>
        <w:t>(</w:t>
      </w:r>
      <w:r>
        <w:rPr>
          <w:rFonts w:hint="eastAsia"/>
        </w:rPr>
        <w:t>国家食品药品监督管理总局通告</w:t>
      </w:r>
      <w:r>
        <w:rPr>
          <w:rFonts w:hint="eastAsia"/>
        </w:rPr>
        <w:t>2021</w:t>
      </w:r>
      <w:r>
        <w:rPr>
          <w:rFonts w:hint="eastAsia"/>
        </w:rPr>
        <w:t>年第</w:t>
      </w:r>
      <w:r>
        <w:rPr>
          <w:rFonts w:hint="eastAsia"/>
        </w:rPr>
        <w:t>2</w:t>
      </w:r>
      <w:r>
        <w:rPr>
          <w:rFonts w:hint="eastAsia"/>
        </w:rPr>
        <w:t>号</w:t>
      </w:r>
      <w:r>
        <w:rPr>
          <w:rFonts w:hint="eastAsia"/>
        </w:rPr>
        <w:t>)</w:t>
      </w:r>
      <w:r>
        <w:rPr>
          <w:rFonts w:hint="eastAsia"/>
        </w:rPr>
        <w:t>明确指出，每份影像评分需不低于</w:t>
      </w:r>
      <w:r>
        <w:rPr>
          <w:rFonts w:hint="eastAsia"/>
        </w:rPr>
        <w:t>3</w:t>
      </w:r>
      <w:r>
        <w:rPr>
          <w:rFonts w:hint="eastAsia"/>
        </w:rPr>
        <w:t>分</w:t>
      </w:r>
      <w:r w:rsidR="00D66251">
        <w:rPr>
          <w:rFonts w:hint="eastAsia"/>
        </w:rPr>
        <w:t>。</w:t>
      </w:r>
    </w:p>
    <w:p w14:paraId="11D03B62" w14:textId="77777777" w:rsidR="000144BA" w:rsidRDefault="00D66251">
      <w:pPr>
        <w:pStyle w:val="-2"/>
      </w:pPr>
      <w:bookmarkStart w:id="14" w:name="_Toc191901067"/>
      <w:bookmarkStart w:id="15" w:name="_Toc196937751"/>
      <w:r>
        <w:rPr>
          <w:rFonts w:hint="eastAsia"/>
        </w:rPr>
        <w:t>统计学假设</w:t>
      </w:r>
      <w:bookmarkEnd w:id="14"/>
      <w:bookmarkEnd w:id="15"/>
    </w:p>
    <w:p w14:paraId="11D03B63" w14:textId="77777777" w:rsidR="000144BA" w:rsidRDefault="00D66251">
      <w:pPr>
        <w:ind w:firstLine="420"/>
      </w:pPr>
      <w:r>
        <w:rPr>
          <w:rFonts w:hint="eastAsia"/>
        </w:rPr>
        <w:lastRenderedPageBreak/>
        <w:t>本研究不进行统计学假设。</w:t>
      </w:r>
    </w:p>
    <w:p w14:paraId="11D03B64" w14:textId="692A94E1" w:rsidR="000144BA" w:rsidRDefault="0070756A">
      <w:pPr>
        <w:ind w:firstLine="420"/>
      </w:pPr>
      <w:r w:rsidRPr="0070756A">
        <w:rPr>
          <w:rFonts w:hint="eastAsia"/>
        </w:rPr>
        <w:t>根据《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w:t>
      </w:r>
      <w:r w:rsidRPr="0070756A">
        <w:rPr>
          <w:rFonts w:hint="eastAsia"/>
        </w:rPr>
        <w:t>X</w:t>
      </w:r>
      <w:r w:rsidRPr="0070756A">
        <w:rPr>
          <w:rFonts w:hint="eastAsia"/>
        </w:rPr>
        <w:t>射线计算机体层摄影设备同品种临床评价技术审查指导原则》（国家食品药品监督管理总局通告</w:t>
      </w:r>
      <w:r w:rsidRPr="0070756A">
        <w:rPr>
          <w:rFonts w:hint="eastAsia"/>
        </w:rPr>
        <w:t>2021</w:t>
      </w:r>
      <w:r w:rsidRPr="0070756A">
        <w:rPr>
          <w:rFonts w:hint="eastAsia"/>
        </w:rPr>
        <w:t>年第</w:t>
      </w:r>
      <w:r w:rsidRPr="0070756A">
        <w:rPr>
          <w:rFonts w:hint="eastAsia"/>
        </w:rPr>
        <w:t>2</w:t>
      </w:r>
      <w:r w:rsidRPr="0070756A">
        <w:rPr>
          <w:rFonts w:hint="eastAsia"/>
        </w:rPr>
        <w:t>号），采用临床图像质量可接受率作为主要有效性评价指标，要求有效分析集中图像可接受率为</w:t>
      </w:r>
      <w:r w:rsidRPr="0070756A">
        <w:rPr>
          <w:rFonts w:hint="eastAsia"/>
        </w:rPr>
        <w:t>100%</w:t>
      </w:r>
      <w:r w:rsidR="00D66251">
        <w:rPr>
          <w:rFonts w:hint="eastAsia"/>
        </w:rPr>
        <w:t>。</w:t>
      </w:r>
    </w:p>
    <w:p w14:paraId="11D03B69" w14:textId="77777777" w:rsidR="000144BA" w:rsidRDefault="00D66251">
      <w:pPr>
        <w:pStyle w:val="-2"/>
      </w:pPr>
      <w:bookmarkStart w:id="16" w:name="_Toc191469404"/>
      <w:bookmarkStart w:id="17" w:name="_Toc191901068"/>
      <w:bookmarkStart w:id="18" w:name="_Toc191469405"/>
      <w:bookmarkStart w:id="19" w:name="_Toc191901069"/>
      <w:bookmarkStart w:id="20" w:name="_Toc191469406"/>
      <w:bookmarkStart w:id="21" w:name="_Toc191901070"/>
      <w:bookmarkStart w:id="22" w:name="_Toc191469407"/>
      <w:bookmarkStart w:id="23" w:name="_Toc191901071"/>
      <w:bookmarkStart w:id="24" w:name="_Toc191901072"/>
      <w:bookmarkStart w:id="25" w:name="_Toc196937752"/>
      <w:bookmarkEnd w:id="16"/>
      <w:bookmarkEnd w:id="17"/>
      <w:bookmarkEnd w:id="18"/>
      <w:bookmarkEnd w:id="19"/>
      <w:bookmarkEnd w:id="20"/>
      <w:bookmarkEnd w:id="21"/>
      <w:bookmarkEnd w:id="22"/>
      <w:bookmarkEnd w:id="23"/>
      <w:r>
        <w:rPr>
          <w:rFonts w:hint="eastAsia"/>
        </w:rPr>
        <w:t>受试者例数</w:t>
      </w:r>
      <w:bookmarkEnd w:id="24"/>
      <w:bookmarkEnd w:id="25"/>
    </w:p>
    <w:p w14:paraId="11D03B6A" w14:textId="1A3FE775" w:rsidR="000144BA" w:rsidRDefault="00D66251">
      <w:pPr>
        <w:ind w:firstLine="420"/>
        <w:rPr>
          <w:color w:val="auto"/>
        </w:rPr>
      </w:pPr>
      <w:r>
        <w:rPr>
          <w:rFonts w:hint="eastAsia"/>
          <w:color w:val="auto"/>
        </w:rPr>
        <w:t>本临床试验包括</w:t>
      </w:r>
      <w:r w:rsidR="0070756A" w:rsidRPr="0070756A">
        <w:rPr>
          <w:rFonts w:hint="eastAsia"/>
          <w:color w:val="auto"/>
        </w:rPr>
        <w:t>头颈部</w:t>
      </w:r>
      <w:r w:rsidR="0070756A" w:rsidRPr="0070756A">
        <w:rPr>
          <w:color w:val="auto"/>
        </w:rPr>
        <w:t>30</w:t>
      </w:r>
      <w:r w:rsidR="0070756A">
        <w:rPr>
          <w:rFonts w:hint="eastAsia"/>
          <w:color w:val="auto"/>
        </w:rPr>
        <w:t>例</w:t>
      </w:r>
      <w:r>
        <w:rPr>
          <w:rFonts w:hint="eastAsia"/>
          <w:color w:val="auto"/>
        </w:rPr>
        <w:t>、胸部</w:t>
      </w:r>
      <w:r w:rsidR="0070756A">
        <w:rPr>
          <w:rFonts w:hint="eastAsia"/>
          <w:color w:val="auto"/>
        </w:rPr>
        <w:t>30</w:t>
      </w:r>
      <w:r w:rsidR="0070756A">
        <w:rPr>
          <w:rFonts w:hint="eastAsia"/>
          <w:color w:val="auto"/>
        </w:rPr>
        <w:t>例</w:t>
      </w:r>
      <w:r>
        <w:rPr>
          <w:rFonts w:hint="eastAsia"/>
          <w:color w:val="auto"/>
        </w:rPr>
        <w:t>、腹部</w:t>
      </w:r>
      <w:r w:rsidR="0070756A">
        <w:rPr>
          <w:rFonts w:hint="eastAsia"/>
          <w:color w:val="auto"/>
        </w:rPr>
        <w:t>30</w:t>
      </w:r>
      <w:r w:rsidR="0070756A">
        <w:rPr>
          <w:rFonts w:hint="eastAsia"/>
          <w:color w:val="auto"/>
        </w:rPr>
        <w:t>例</w:t>
      </w:r>
      <w:r>
        <w:rPr>
          <w:rFonts w:hint="eastAsia"/>
          <w:color w:val="auto"/>
        </w:rPr>
        <w:t>、骨与关节</w:t>
      </w:r>
      <w:r w:rsidR="0070756A">
        <w:rPr>
          <w:rFonts w:hint="eastAsia"/>
          <w:color w:val="auto"/>
        </w:rPr>
        <w:t>30</w:t>
      </w:r>
      <w:r w:rsidR="0070756A">
        <w:rPr>
          <w:rFonts w:hint="eastAsia"/>
          <w:color w:val="auto"/>
        </w:rPr>
        <w:t>例、</w:t>
      </w:r>
      <w:r w:rsidR="0070756A" w:rsidRPr="0070756A">
        <w:rPr>
          <w:rFonts w:hint="eastAsia"/>
          <w:color w:val="auto"/>
        </w:rPr>
        <w:t>冠脉</w:t>
      </w:r>
      <w:r w:rsidR="0070756A">
        <w:rPr>
          <w:rFonts w:hint="eastAsia"/>
          <w:color w:val="auto"/>
        </w:rPr>
        <w:t>20</w:t>
      </w:r>
      <w:r w:rsidR="0070756A">
        <w:rPr>
          <w:rFonts w:hint="eastAsia"/>
          <w:color w:val="auto"/>
        </w:rPr>
        <w:t>例</w:t>
      </w:r>
      <w:r w:rsidR="004B6B42">
        <w:rPr>
          <w:rFonts w:hint="eastAsia"/>
          <w:color w:val="auto"/>
        </w:rPr>
        <w:t>，</w:t>
      </w:r>
      <w:r>
        <w:rPr>
          <w:rFonts w:hint="eastAsia"/>
          <w:color w:val="auto"/>
        </w:rPr>
        <w:t>共计</w:t>
      </w:r>
      <w:r w:rsidR="0070756A">
        <w:rPr>
          <w:rFonts w:hint="eastAsia"/>
          <w:color w:val="auto"/>
        </w:rPr>
        <w:t>14</w:t>
      </w:r>
      <w:r>
        <w:rPr>
          <w:rFonts w:hint="eastAsia"/>
          <w:color w:val="auto"/>
        </w:rPr>
        <w:t>0</w:t>
      </w:r>
      <w:r>
        <w:rPr>
          <w:rFonts w:hint="eastAsia"/>
          <w:color w:val="auto"/>
        </w:rPr>
        <w:t>例。</w:t>
      </w:r>
    </w:p>
    <w:p w14:paraId="11D03B6B" w14:textId="77777777" w:rsidR="000144BA" w:rsidRDefault="00D66251">
      <w:pPr>
        <w:pStyle w:val="-1"/>
      </w:pPr>
      <w:bookmarkStart w:id="26" w:name="_Toc191901073"/>
      <w:bookmarkStart w:id="27" w:name="_Toc196937753"/>
      <w:r>
        <w:rPr>
          <w:rFonts w:hint="eastAsia"/>
        </w:rPr>
        <w:t>评价指标</w:t>
      </w:r>
      <w:bookmarkEnd w:id="26"/>
      <w:bookmarkEnd w:id="27"/>
    </w:p>
    <w:p w14:paraId="11D03B6C" w14:textId="77777777" w:rsidR="000144BA" w:rsidRDefault="00D66251">
      <w:pPr>
        <w:pStyle w:val="-2"/>
      </w:pPr>
      <w:bookmarkStart w:id="28" w:name="_Toc191901074"/>
      <w:bookmarkStart w:id="29" w:name="_Toc196937754"/>
      <w:r>
        <w:rPr>
          <w:rFonts w:hint="eastAsia"/>
        </w:rPr>
        <w:t>有效性评价</w:t>
      </w:r>
      <w:bookmarkEnd w:id="28"/>
      <w:bookmarkEnd w:id="29"/>
    </w:p>
    <w:p w14:paraId="11D03B6D" w14:textId="77777777" w:rsidR="000144BA" w:rsidRDefault="00D66251">
      <w:pPr>
        <w:pStyle w:val="-3"/>
      </w:pPr>
      <w:bookmarkStart w:id="30" w:name="_Toc191901075"/>
      <w:bookmarkStart w:id="31" w:name="_Toc196937755"/>
      <w:r>
        <w:rPr>
          <w:rFonts w:hint="eastAsia"/>
        </w:rPr>
        <w:t>主要有效性评价指标</w:t>
      </w:r>
      <w:bookmarkEnd w:id="30"/>
      <w:bookmarkEnd w:id="31"/>
    </w:p>
    <w:p w14:paraId="11D03B6E" w14:textId="77777777" w:rsidR="000144BA" w:rsidRDefault="00D66251">
      <w:pPr>
        <w:pStyle w:val="afa"/>
        <w:numPr>
          <w:ilvl w:val="0"/>
          <w:numId w:val="3"/>
        </w:numPr>
        <w:ind w:firstLineChars="0"/>
      </w:pPr>
      <w:r>
        <w:rPr>
          <w:rFonts w:hint="eastAsia"/>
        </w:rPr>
        <w:t>临床图像质量可接受率</w:t>
      </w:r>
    </w:p>
    <w:p w14:paraId="11D03B6F" w14:textId="0F764BF6" w:rsidR="000144BA" w:rsidRDefault="0070756A">
      <w:pPr>
        <w:ind w:firstLine="420"/>
      </w:pPr>
      <w:r w:rsidRPr="0070756A">
        <w:rPr>
          <w:rFonts w:hint="eastAsia"/>
        </w:rPr>
        <w:t>确定依据：根据《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w:t>
      </w:r>
      <w:r w:rsidRPr="0070756A">
        <w:rPr>
          <w:rFonts w:hint="eastAsia"/>
        </w:rPr>
        <w:t>X</w:t>
      </w:r>
      <w:r w:rsidRPr="0070756A">
        <w:rPr>
          <w:rFonts w:hint="eastAsia"/>
        </w:rPr>
        <w:t>射线计算机体层摄影设备同品种临床评价技术审查指导原则》（国家食品药品监督管理总局通告</w:t>
      </w:r>
      <w:r w:rsidRPr="0070756A">
        <w:rPr>
          <w:rFonts w:hint="eastAsia"/>
        </w:rPr>
        <w:t>2021</w:t>
      </w:r>
      <w:r w:rsidRPr="0070756A">
        <w:rPr>
          <w:rFonts w:hint="eastAsia"/>
        </w:rPr>
        <w:t>年第</w:t>
      </w:r>
      <w:r w:rsidRPr="0070756A">
        <w:rPr>
          <w:rFonts w:hint="eastAsia"/>
        </w:rPr>
        <w:t>2</w:t>
      </w:r>
      <w:r w:rsidRPr="0070756A">
        <w:rPr>
          <w:rFonts w:hint="eastAsia"/>
        </w:rPr>
        <w:t>号），采用临床图像质量可接受率作为主要有效性评价指标，要求有效分析集中图像可接受率为</w:t>
      </w:r>
      <w:r w:rsidRPr="0070756A">
        <w:rPr>
          <w:rFonts w:hint="eastAsia"/>
        </w:rPr>
        <w:t>100%</w:t>
      </w:r>
      <w:r w:rsidR="00D66251">
        <w:rPr>
          <w:rFonts w:hint="eastAsia"/>
        </w:rPr>
        <w:t>。</w:t>
      </w:r>
    </w:p>
    <w:p w14:paraId="11D03B70" w14:textId="4F39076F" w:rsidR="000144BA" w:rsidRDefault="0070756A">
      <w:pPr>
        <w:ind w:firstLine="420"/>
      </w:pPr>
      <w:r w:rsidRPr="0070756A">
        <w:rPr>
          <w:rFonts w:hint="eastAsia"/>
        </w:rPr>
        <w:t>指标定义：根据表</w:t>
      </w:r>
      <w:r>
        <w:rPr>
          <w:rFonts w:hint="eastAsia"/>
        </w:rPr>
        <w:t>1</w:t>
      </w:r>
      <w:r w:rsidRPr="0070756A">
        <w:rPr>
          <w:rFonts w:hint="eastAsia"/>
        </w:rPr>
        <w:t>，研究者采用李克特（</w:t>
      </w:r>
      <w:r w:rsidRPr="0070756A">
        <w:rPr>
          <w:rFonts w:hint="eastAsia"/>
        </w:rPr>
        <w:t>Likert</w:t>
      </w:r>
      <w:r w:rsidRPr="0070756A">
        <w:rPr>
          <w:rFonts w:hint="eastAsia"/>
        </w:rPr>
        <w:t>）</w:t>
      </w:r>
      <w:r w:rsidRPr="0070756A">
        <w:rPr>
          <w:rFonts w:hint="eastAsia"/>
        </w:rPr>
        <w:t>1-5</w:t>
      </w:r>
      <w:r w:rsidRPr="0070756A">
        <w:rPr>
          <w:rFonts w:hint="eastAsia"/>
        </w:rPr>
        <w:t>分制量表对试验医疗器械采集的图像进行评估，主要包括五个部位，分别是头颈部（包括颅脑、五官及颈部）、胸部（包括肺及纵隔）、腹部</w:t>
      </w:r>
      <w:r w:rsidRPr="0070756A">
        <w:rPr>
          <w:rFonts w:hint="eastAsia"/>
        </w:rPr>
        <w:t>[</w:t>
      </w:r>
      <w:r w:rsidRPr="0070756A">
        <w:rPr>
          <w:rFonts w:hint="eastAsia"/>
        </w:rPr>
        <w:t>包括腹部、盆腔（男性盆腔和女性盆腔）</w:t>
      </w:r>
      <w:r w:rsidRPr="0070756A">
        <w:rPr>
          <w:rFonts w:hint="eastAsia"/>
        </w:rPr>
        <w:t>]</w:t>
      </w:r>
      <w:r w:rsidRPr="0070756A">
        <w:rPr>
          <w:rFonts w:hint="eastAsia"/>
        </w:rPr>
        <w:t>、骨与关节（包括颈椎、胸椎、腰椎、肩、髋等关节）以及冠脉。分别计算总体和头颈部、胸部、腹部、骨与关节及冠脉五个部位图像质量可接受率和优良率</w:t>
      </w:r>
      <w:r w:rsidR="00D66251">
        <w:rPr>
          <w:rFonts w:hint="eastAsia"/>
        </w:rPr>
        <w:t>。</w:t>
      </w:r>
    </w:p>
    <w:p w14:paraId="11D03B71" w14:textId="30DF347F" w:rsidR="000144BA" w:rsidRDefault="0070756A">
      <w:pPr>
        <w:ind w:firstLine="420"/>
      </w:pPr>
      <w:r w:rsidRPr="0070756A">
        <w:rPr>
          <w:rFonts w:hint="eastAsia"/>
        </w:rPr>
        <w:t>评价标准：影像质量评估等级分为：</w:t>
      </w:r>
      <w:r w:rsidRPr="0070756A">
        <w:rPr>
          <w:rFonts w:hint="eastAsia"/>
        </w:rPr>
        <w:t>5</w:t>
      </w:r>
      <w:r w:rsidRPr="0070756A">
        <w:rPr>
          <w:rFonts w:hint="eastAsia"/>
        </w:rPr>
        <w:t>分：图像质量优秀，可用于诊断，非常满意；</w:t>
      </w:r>
      <w:r w:rsidRPr="0070756A">
        <w:rPr>
          <w:rFonts w:hint="eastAsia"/>
        </w:rPr>
        <w:t>4</w:t>
      </w:r>
      <w:r w:rsidRPr="0070756A">
        <w:rPr>
          <w:rFonts w:hint="eastAsia"/>
        </w:rPr>
        <w:t>分：图像质量良好，可用于诊断，满意；</w:t>
      </w:r>
      <w:r w:rsidRPr="0070756A">
        <w:rPr>
          <w:rFonts w:hint="eastAsia"/>
        </w:rPr>
        <w:t>3</w:t>
      </w:r>
      <w:r w:rsidRPr="0070756A">
        <w:rPr>
          <w:rFonts w:hint="eastAsia"/>
        </w:rPr>
        <w:t>分：图像质量有瑕疵，不影响诊断，一般；</w:t>
      </w:r>
      <w:r w:rsidRPr="0070756A">
        <w:rPr>
          <w:rFonts w:hint="eastAsia"/>
        </w:rPr>
        <w:t>2</w:t>
      </w:r>
      <w:r w:rsidRPr="0070756A">
        <w:rPr>
          <w:rFonts w:hint="eastAsia"/>
        </w:rPr>
        <w:t>分：图像质量欠佳，影响诊断，欠满意；</w:t>
      </w:r>
      <w:r w:rsidRPr="0070756A">
        <w:rPr>
          <w:rFonts w:hint="eastAsia"/>
        </w:rPr>
        <w:t>1</w:t>
      </w:r>
      <w:r w:rsidRPr="0070756A">
        <w:rPr>
          <w:rFonts w:hint="eastAsia"/>
        </w:rPr>
        <w:t>分：图像质量差，不能诊断，不满意。同时结合相应部位各解剖结构显示，以各结构中图像质量最差的为评分依据；</w:t>
      </w:r>
      <w:r w:rsidRPr="0070756A">
        <w:rPr>
          <w:rFonts w:hint="eastAsia"/>
        </w:rPr>
        <w:t>3</w:t>
      </w:r>
      <w:r w:rsidRPr="0070756A">
        <w:rPr>
          <w:rFonts w:hint="eastAsia"/>
        </w:rPr>
        <w:t>分以每个解剖部位不影响诊断为判断标准；</w:t>
      </w:r>
      <w:r w:rsidRPr="0070756A">
        <w:rPr>
          <w:rFonts w:hint="eastAsia"/>
        </w:rPr>
        <w:t>2</w:t>
      </w:r>
      <w:r w:rsidRPr="0070756A">
        <w:rPr>
          <w:rFonts w:hint="eastAsia"/>
        </w:rPr>
        <w:t>分以影响诊断为判断标准，详见表</w:t>
      </w:r>
      <w:r>
        <w:rPr>
          <w:rFonts w:hint="eastAsia"/>
        </w:rPr>
        <w:t>1</w:t>
      </w:r>
      <w:r w:rsidR="00D66251">
        <w:rPr>
          <w:rFonts w:hint="eastAsia"/>
        </w:rPr>
        <w:t>。</w:t>
      </w:r>
    </w:p>
    <w:p w14:paraId="11D03B72" w14:textId="14932608" w:rsidR="000144BA" w:rsidRDefault="0070756A">
      <w:pPr>
        <w:ind w:firstLine="420"/>
      </w:pPr>
      <w:r w:rsidRPr="0070756A">
        <w:rPr>
          <w:rFonts w:hint="eastAsia"/>
        </w:rPr>
        <w:t>评价方法：受试者图像采集完成后，采用双人盲态评估方法，将由两名具备相应资质的医学影像科医师分别独立审阅</w:t>
      </w:r>
      <w:r w:rsidRPr="0070756A">
        <w:rPr>
          <w:rFonts w:hint="eastAsia"/>
        </w:rPr>
        <w:t>CT</w:t>
      </w:r>
      <w:r w:rsidRPr="0070756A">
        <w:rPr>
          <w:rFonts w:hint="eastAsia"/>
        </w:rPr>
        <w:t>图像，评估所用显示器的分辨率要求≥</w:t>
      </w:r>
      <w:r w:rsidRPr="0070756A">
        <w:rPr>
          <w:rFonts w:hint="eastAsia"/>
        </w:rPr>
        <w:t>2</w:t>
      </w:r>
      <w:r w:rsidRPr="0070756A">
        <w:rPr>
          <w:rFonts w:hint="eastAsia"/>
        </w:rPr>
        <w:t>兆。当评审意见不一致时，由主研究人负责给出最终评估结果</w:t>
      </w:r>
      <w:r w:rsidR="00D66251">
        <w:rPr>
          <w:rFonts w:hint="eastAsia"/>
        </w:rPr>
        <w:t>。</w:t>
      </w:r>
    </w:p>
    <w:p w14:paraId="1B68418C" w14:textId="77777777" w:rsidR="0070756A" w:rsidRDefault="00D66251" w:rsidP="0070756A">
      <w:pPr>
        <w:ind w:firstLine="420"/>
      </w:pPr>
      <w:r>
        <w:rPr>
          <w:rFonts w:hint="eastAsia"/>
        </w:rPr>
        <w:t>计算公式：</w:t>
      </w:r>
      <w:r w:rsidR="0070756A">
        <w:rPr>
          <w:rFonts w:hint="eastAsia"/>
        </w:rPr>
        <w:t>临床图像质量可接受率</w:t>
      </w:r>
      <w:r w:rsidR="0070756A">
        <w:rPr>
          <w:rFonts w:hint="eastAsia"/>
        </w:rPr>
        <w:t>=</w:t>
      </w:r>
      <w:r w:rsidR="0070756A">
        <w:rPr>
          <w:rFonts w:hint="eastAsia"/>
        </w:rPr>
        <w:t>评分</w:t>
      </w:r>
      <w:r w:rsidR="0070756A">
        <w:rPr>
          <w:rFonts w:hint="eastAsia"/>
        </w:rPr>
        <w:t>3</w:t>
      </w:r>
      <w:r w:rsidR="0070756A">
        <w:rPr>
          <w:rFonts w:hint="eastAsia"/>
        </w:rPr>
        <w:t>分及以上的受试者例数÷有效性分析集中受试者例数×</w:t>
      </w:r>
      <w:r w:rsidR="0070756A">
        <w:rPr>
          <w:rFonts w:hint="eastAsia"/>
        </w:rPr>
        <w:t>100%</w:t>
      </w:r>
      <w:r w:rsidR="0070756A">
        <w:rPr>
          <w:rFonts w:hint="eastAsia"/>
        </w:rPr>
        <w:t>。</w:t>
      </w:r>
    </w:p>
    <w:p w14:paraId="11D03B73" w14:textId="13141C52" w:rsidR="000144BA" w:rsidRDefault="0070756A" w:rsidP="0070756A">
      <w:pPr>
        <w:ind w:firstLine="420"/>
      </w:pPr>
      <w:r>
        <w:rPr>
          <w:rFonts w:hint="eastAsia"/>
        </w:rPr>
        <w:t>临床图像质量优良率</w:t>
      </w:r>
      <w:r>
        <w:rPr>
          <w:rFonts w:hint="eastAsia"/>
        </w:rPr>
        <w:t>=</w:t>
      </w:r>
      <w:r>
        <w:rPr>
          <w:rFonts w:hint="eastAsia"/>
        </w:rPr>
        <w:t>评分</w:t>
      </w:r>
      <w:r>
        <w:rPr>
          <w:rFonts w:hint="eastAsia"/>
        </w:rPr>
        <w:t>4</w:t>
      </w:r>
      <w:r>
        <w:rPr>
          <w:rFonts w:hint="eastAsia"/>
        </w:rPr>
        <w:t>分及以上的受试者例数÷有效性分析集中受试者例数×</w:t>
      </w:r>
      <w:r>
        <w:rPr>
          <w:rFonts w:hint="eastAsia"/>
        </w:rPr>
        <w:t>100%</w:t>
      </w:r>
      <w:r w:rsidR="00D66251">
        <w:rPr>
          <w:rFonts w:hint="eastAsia"/>
        </w:rPr>
        <w:t>。</w:t>
      </w:r>
    </w:p>
    <w:p w14:paraId="73C9B972" w14:textId="77777777" w:rsidR="0070756A" w:rsidRDefault="00D66251">
      <w:pPr>
        <w:ind w:firstLine="420"/>
      </w:pPr>
      <w:r>
        <w:rPr>
          <w:rFonts w:hint="eastAsia"/>
        </w:rPr>
        <w:lastRenderedPageBreak/>
        <w:t>注意事项：</w:t>
      </w:r>
    </w:p>
    <w:p w14:paraId="05755EF0" w14:textId="24EBEF8A" w:rsidR="0070756A" w:rsidRDefault="0070756A" w:rsidP="0070756A">
      <w:pPr>
        <w:pStyle w:val="afa"/>
        <w:numPr>
          <w:ilvl w:val="0"/>
          <w:numId w:val="15"/>
        </w:numPr>
        <w:ind w:firstLineChars="0"/>
      </w:pPr>
      <w:r w:rsidRPr="0070756A">
        <w:rPr>
          <w:rFonts w:hint="eastAsia"/>
        </w:rPr>
        <w:t>由于受试者的不配合造成的运动伪影、金属异物伪影但不影响临床诊断的至少评为</w:t>
      </w:r>
      <w:r w:rsidRPr="0070756A">
        <w:rPr>
          <w:rFonts w:hint="eastAsia"/>
        </w:rPr>
        <w:t>3</w:t>
      </w:r>
      <w:r w:rsidRPr="0070756A">
        <w:rPr>
          <w:rFonts w:hint="eastAsia"/>
        </w:rPr>
        <w:t>分</w:t>
      </w:r>
      <w:r>
        <w:rPr>
          <w:rFonts w:hint="eastAsia"/>
        </w:rPr>
        <w:t>。</w:t>
      </w:r>
    </w:p>
    <w:p w14:paraId="394EFECD" w14:textId="77777777" w:rsidR="0070756A" w:rsidRDefault="0070756A" w:rsidP="0070756A">
      <w:pPr>
        <w:pStyle w:val="afa"/>
        <w:numPr>
          <w:ilvl w:val="0"/>
          <w:numId w:val="15"/>
        </w:numPr>
        <w:ind w:firstLineChars="0"/>
      </w:pPr>
      <w:r w:rsidRPr="0070756A">
        <w:rPr>
          <w:rFonts w:hint="eastAsia"/>
        </w:rPr>
        <w:t>如出现机源性伪影影响诊断，则该图像被定义为</w:t>
      </w:r>
      <w:r w:rsidRPr="0070756A">
        <w:rPr>
          <w:rFonts w:hint="eastAsia"/>
        </w:rPr>
        <w:t>1</w:t>
      </w:r>
      <w:r w:rsidRPr="0070756A">
        <w:rPr>
          <w:rFonts w:hint="eastAsia"/>
        </w:rPr>
        <w:t>分不满意</w:t>
      </w:r>
      <w:r>
        <w:rPr>
          <w:rFonts w:hint="eastAsia"/>
        </w:rPr>
        <w:t>。</w:t>
      </w:r>
    </w:p>
    <w:p w14:paraId="11D03B74" w14:textId="66D827D9" w:rsidR="000144BA" w:rsidRDefault="0070756A" w:rsidP="0070756A">
      <w:pPr>
        <w:pStyle w:val="afa"/>
        <w:numPr>
          <w:ilvl w:val="0"/>
          <w:numId w:val="15"/>
        </w:numPr>
        <w:ind w:firstLineChars="0"/>
      </w:pPr>
      <w:r w:rsidRPr="0070756A">
        <w:rPr>
          <w:rFonts w:hint="eastAsia"/>
        </w:rPr>
        <w:t>如所列解剖结构因为手术、先天缺如或其他原因（如肿瘤浸润等情况）不存在、由于受试者的不配合造成的运动伪影、金属异物伪影而影响图像质量的，或扫描长度不足，导致相应解剖结构没有被扫描，如从放射诊断学角度认为解释合理，等同此项达到优质图像质量标准要求</w:t>
      </w:r>
      <w:r w:rsidR="00D66251">
        <w:rPr>
          <w:rFonts w:hint="eastAsia"/>
        </w:rPr>
        <w:t>。</w:t>
      </w:r>
    </w:p>
    <w:p w14:paraId="11D03B75" w14:textId="682E0421" w:rsidR="000144BA" w:rsidRDefault="00D66251">
      <w:pPr>
        <w:pStyle w:val="a3"/>
        <w:spacing w:after="156"/>
      </w:pPr>
      <w:r>
        <w:rPr>
          <w:rFonts w:hint="eastAsia"/>
        </w:rPr>
        <w:t>表</w:t>
      </w:r>
      <w:r>
        <w:rPr>
          <w:rFonts w:hint="eastAsia"/>
        </w:rPr>
        <w:t xml:space="preserve"> </w:t>
      </w:r>
      <w:r w:rsidR="002A5AB9">
        <w:rPr>
          <w:noProof/>
        </w:rPr>
        <w:t>1</w:t>
      </w:r>
      <w:r>
        <w:rPr>
          <w:rFonts w:hint="eastAsia"/>
        </w:rPr>
        <w:t xml:space="preserve"> </w:t>
      </w:r>
      <w:r>
        <w:rPr>
          <w:rFonts w:hint="eastAsia"/>
        </w:rPr>
        <w:t>各部位图像评估标准</w:t>
      </w:r>
    </w:p>
    <w:tbl>
      <w:tblPr>
        <w:tblStyle w:val="af2"/>
        <w:tblW w:w="0" w:type="auto"/>
        <w:tblInd w:w="-5" w:type="dxa"/>
        <w:tblLook w:val="04A0" w:firstRow="1" w:lastRow="0" w:firstColumn="1" w:lastColumn="0" w:noHBand="0" w:noVBand="1"/>
      </w:tblPr>
      <w:tblGrid>
        <w:gridCol w:w="851"/>
        <w:gridCol w:w="2669"/>
        <w:gridCol w:w="5547"/>
      </w:tblGrid>
      <w:tr w:rsidR="0070756A" w14:paraId="77AF2995" w14:textId="77777777" w:rsidTr="009351C7">
        <w:trPr>
          <w:cantSplit/>
          <w:tblHeader/>
        </w:trPr>
        <w:tc>
          <w:tcPr>
            <w:tcW w:w="851" w:type="dxa"/>
            <w:tcBorders>
              <w:top w:val="single" w:sz="4" w:space="0" w:color="auto"/>
              <w:left w:val="single" w:sz="4" w:space="0" w:color="auto"/>
              <w:bottom w:val="single" w:sz="4" w:space="0" w:color="auto"/>
            </w:tcBorders>
            <w:shd w:val="clear" w:color="auto" w:fill="D9D9D9" w:themeFill="background1" w:themeFillShade="D9"/>
            <w:vAlign w:val="bottom"/>
          </w:tcPr>
          <w:p w14:paraId="33D3BEAF" w14:textId="77777777" w:rsidR="0070756A" w:rsidRDefault="0070756A" w:rsidP="009351C7">
            <w:pPr>
              <w:pStyle w:val="Bodytext10"/>
              <w:spacing w:beforeLines="0" w:before="0" w:after="0" w:line="320" w:lineRule="exact"/>
              <w:ind w:firstLineChars="0" w:firstLine="0"/>
              <w:jc w:val="center"/>
              <w:rPr>
                <w:rFonts w:ascii="Times New Roman" w:hAnsi="Times New Roman" w:cs="Times New Roman"/>
              </w:rPr>
            </w:pPr>
            <w:r>
              <w:rPr>
                <w:rFonts w:ascii="Times New Roman" w:hAnsi="Times New Roman" w:cs="Times New Roman"/>
                <w:b/>
                <w:bCs/>
              </w:rPr>
              <w:t>部位</w:t>
            </w:r>
          </w:p>
        </w:tc>
        <w:tc>
          <w:tcPr>
            <w:tcW w:w="2669" w:type="dxa"/>
            <w:tcBorders>
              <w:top w:val="single" w:sz="4" w:space="0" w:color="auto"/>
              <w:left w:val="single" w:sz="4" w:space="0" w:color="auto"/>
              <w:bottom w:val="single" w:sz="4" w:space="0" w:color="auto"/>
            </w:tcBorders>
            <w:shd w:val="clear" w:color="auto" w:fill="D9D9D9" w:themeFill="background1" w:themeFillShade="D9"/>
            <w:vAlign w:val="bottom"/>
          </w:tcPr>
          <w:p w14:paraId="5D46FF09"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b/>
                <w:bCs/>
              </w:rPr>
              <w:t>整体评分</w:t>
            </w:r>
          </w:p>
        </w:tc>
        <w:tc>
          <w:tcPr>
            <w:tcW w:w="5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7B2F6B5"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b/>
                <w:bCs/>
              </w:rPr>
              <w:t>图像质量评价标准</w:t>
            </w:r>
          </w:p>
        </w:tc>
      </w:tr>
      <w:tr w:rsidR="0070756A" w14:paraId="7C72DDBC" w14:textId="77777777" w:rsidTr="009351C7">
        <w:trPr>
          <w:cantSplit/>
          <w:trHeight w:val="3469"/>
        </w:trPr>
        <w:tc>
          <w:tcPr>
            <w:tcW w:w="851" w:type="dxa"/>
            <w:vMerge w:val="restart"/>
            <w:tcBorders>
              <w:top w:val="single" w:sz="4" w:space="0" w:color="auto"/>
              <w:left w:val="single" w:sz="4" w:space="0" w:color="auto"/>
            </w:tcBorders>
            <w:shd w:val="clear" w:color="auto" w:fill="FFFFFF"/>
            <w:vAlign w:val="center"/>
          </w:tcPr>
          <w:p w14:paraId="15DB434D" w14:textId="77777777" w:rsidR="0070756A" w:rsidRDefault="0070756A" w:rsidP="009351C7">
            <w:pPr>
              <w:pStyle w:val="Bodytext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头颈部</w:t>
            </w:r>
          </w:p>
        </w:tc>
        <w:tc>
          <w:tcPr>
            <w:tcW w:w="2669" w:type="dxa"/>
            <w:tcBorders>
              <w:top w:val="single" w:sz="4" w:space="0" w:color="auto"/>
              <w:left w:val="single" w:sz="4" w:space="0" w:color="auto"/>
            </w:tcBorders>
            <w:shd w:val="clear" w:color="auto" w:fill="FFFFFF"/>
            <w:vAlign w:val="center"/>
          </w:tcPr>
          <w:p w14:paraId="17B1925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12485513"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right w:val="single" w:sz="4" w:space="0" w:color="auto"/>
            </w:tcBorders>
            <w:shd w:val="clear" w:color="auto" w:fill="FFFFFF"/>
          </w:tcPr>
          <w:p w14:paraId="7BF46D3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w:t>
            </w:r>
            <w:r>
              <w:rPr>
                <w:rFonts w:ascii="Times New Roman" w:hAnsi="Times New Roman" w:cs="Times New Roman" w:hint="eastAsia"/>
                <w:color w:val="000000" w:themeColor="text1"/>
                <w:lang w:eastAsia="zh-CN"/>
              </w:rPr>
              <w:t>脑灰白质</w:t>
            </w:r>
            <w:r>
              <w:rPr>
                <w:rFonts w:ascii="Times New Roman" w:hAnsi="Times New Roman" w:cs="Times New Roman" w:hint="eastAsia"/>
                <w:color w:val="000000" w:themeColor="text1"/>
              </w:rPr>
              <w:t>边界清晰，对比度很好；脑室、颅骨内外板、基底神经节、脑脊液腔隙显示清晰；</w:t>
            </w:r>
          </w:p>
          <w:p w14:paraId="6B0F342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副鼻窦：副鼻窦壁显示清晰；</w:t>
            </w:r>
          </w:p>
          <w:p w14:paraId="4151374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颞骨：听小骨、内耳、乳突气房显示清晰；</w:t>
            </w:r>
          </w:p>
          <w:p w14:paraId="63C1862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眼眶：眼眶壁、视神经管显示清晰；</w:t>
            </w:r>
          </w:p>
          <w:p w14:paraId="1244D30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颈部：颈部软组织层次分明，甲状腺、气管、食道显示清晰；</w:t>
            </w:r>
          </w:p>
          <w:p w14:paraId="756057E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增强：血管（大脑前、中、后动脉，基底动脉，颈动脉，椎动脉）轮廓显示清晰，对比度很好；</w:t>
            </w:r>
          </w:p>
          <w:p w14:paraId="0C18569E" w14:textId="77777777" w:rsidR="0070756A" w:rsidRDefault="0070756A" w:rsidP="009351C7">
            <w:pPr>
              <w:pStyle w:val="Other10"/>
              <w:spacing w:beforeLines="0" w:before="0" w:after="0" w:line="320" w:lineRule="exact"/>
              <w:ind w:leftChars="75" w:left="158" w:firstLineChars="0" w:firstLine="0"/>
              <w:jc w:val="left"/>
              <w:rPr>
                <w:rFonts w:hint="eastAsia"/>
                <w:color w:val="000000" w:themeColor="text1"/>
                <w:lang w:eastAsia="zh-CN"/>
              </w:rPr>
            </w:pPr>
            <w:r>
              <w:rPr>
                <w:rFonts w:ascii="Times New Roman" w:hAnsi="Times New Roman" w:cs="Times New Roman" w:hint="eastAsia"/>
                <w:color w:val="000000" w:themeColor="text1"/>
                <w:lang w:eastAsia="zh-CN"/>
              </w:rPr>
              <w:t>灌注</w:t>
            </w:r>
            <w:r>
              <w:rPr>
                <w:rFonts w:ascii="Times New Roman" w:hAnsi="Times New Roman" w:cs="Times New Roman" w:hint="eastAsia"/>
                <w:color w:val="000000" w:themeColor="text1"/>
                <w:vertAlign w:val="superscript"/>
                <w:lang w:val="en-US" w:eastAsia="zh-CN"/>
              </w:rPr>
              <w:t>[8]</w:t>
            </w:r>
            <w:r>
              <w:rPr>
                <w:rFonts w:hint="eastAsia"/>
                <w:color w:val="000000" w:themeColor="text1"/>
                <w:lang w:eastAsia="zh-CN"/>
              </w:rPr>
              <w:t>：最大密度投影图像上灰白质的分界、脑室、脑沟显示清晰。</w:t>
            </w:r>
          </w:p>
          <w:p w14:paraId="1CBF92E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lang w:val="en-US" w:eastAsia="zh-CN"/>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7B269230" w14:textId="77777777" w:rsidTr="009351C7">
        <w:trPr>
          <w:cantSplit/>
          <w:trHeight w:val="404"/>
        </w:trPr>
        <w:tc>
          <w:tcPr>
            <w:tcW w:w="851" w:type="dxa"/>
            <w:vMerge/>
            <w:tcBorders>
              <w:left w:val="single" w:sz="4" w:space="0" w:color="auto"/>
            </w:tcBorders>
            <w:shd w:val="clear" w:color="auto" w:fill="FFFFFF"/>
            <w:vAlign w:val="center"/>
          </w:tcPr>
          <w:p w14:paraId="5DB17C3E"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tcBorders>
            <w:shd w:val="clear" w:color="auto" w:fill="FFFFFF"/>
            <w:vAlign w:val="center"/>
          </w:tcPr>
          <w:p w14:paraId="7CF8359B"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592D6867"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right w:val="single" w:sz="4" w:space="0" w:color="auto"/>
            </w:tcBorders>
            <w:shd w:val="clear" w:color="auto" w:fill="FFFFFF"/>
          </w:tcPr>
          <w:p w14:paraId="3E0B233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颅脑：脑灰白质边界较清晰，对比良好；脑室、颅骨内外板、基底神经节、脑脊液腔隙显示较清晰；</w:t>
            </w:r>
          </w:p>
          <w:p w14:paraId="4C53C39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副鼻窦：副鼻窦壁显示较清晰；</w:t>
            </w:r>
          </w:p>
          <w:p w14:paraId="4484197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颞骨：听小骨、内耳、乳突气房显示较清晰；</w:t>
            </w:r>
          </w:p>
          <w:p w14:paraId="1AD1528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眼眶：眼眶壁清晰，视神经管显示较清晰；</w:t>
            </w:r>
          </w:p>
          <w:p w14:paraId="6B58DC2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颈部：颈部软组织层次较分明，甲状腺、气管、食道显示较清晰；</w:t>
            </w:r>
          </w:p>
          <w:p w14:paraId="4B0220A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增强：血管（大脑前、中、后动脉，基底动脉，颈动脉，椎动脉）轮廓显示较清晰；</w:t>
            </w:r>
          </w:p>
          <w:p w14:paraId="2BAB7CE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lang w:val="en-US"/>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显示较清晰；</w:t>
            </w:r>
          </w:p>
          <w:p w14:paraId="6CE3D31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2FEF5C42" w14:textId="77777777" w:rsidTr="009351C7">
        <w:trPr>
          <w:cantSplit/>
        </w:trPr>
        <w:tc>
          <w:tcPr>
            <w:tcW w:w="851" w:type="dxa"/>
            <w:vMerge/>
            <w:tcBorders>
              <w:left w:val="single" w:sz="4" w:space="0" w:color="auto"/>
            </w:tcBorders>
            <w:shd w:val="clear" w:color="auto" w:fill="FFFFFF"/>
            <w:vAlign w:val="center"/>
          </w:tcPr>
          <w:p w14:paraId="11C3447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0B27051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72FA239B"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134E7A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颅脑：脑灰白质边界尚清，对比度尚可；脑室、颅骨内外板、基底神经节、脑脊液腔隙显示尚可；</w:t>
            </w:r>
          </w:p>
          <w:p w14:paraId="65A6916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副鼻窦：副鼻窦壁显示尚清；</w:t>
            </w:r>
          </w:p>
          <w:p w14:paraId="42252A0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颞骨；听小骨、内耳、乳突气房可见；</w:t>
            </w:r>
          </w:p>
          <w:p w14:paraId="26CA65C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眼眶：眼眶壁、视神经管显示尚可：</w:t>
            </w:r>
          </w:p>
          <w:p w14:paraId="3DAE3F5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颈部：颈部软组织层次可见，甲状腺、气管、食道可见；</w:t>
            </w:r>
          </w:p>
          <w:p w14:paraId="60C1604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增强：血管（大脑前、中、后动脉，基底动脉，颈动脉，椎动脉）轮廓显示尚清，对比度一般；</w:t>
            </w:r>
          </w:p>
          <w:p w14:paraId="75972B9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显示尚可；</w:t>
            </w:r>
          </w:p>
          <w:p w14:paraId="436FB7E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图像密度欠均匀；</w:t>
            </w:r>
            <w:r>
              <w:rPr>
                <w:rFonts w:ascii="Times New Roman" w:hAnsi="Times New Roman" w:cs="Times New Roman" w:hint="eastAsia"/>
                <w:color w:val="000000" w:themeColor="text1"/>
              </w:rPr>
              <w:t>有伪影：</w:t>
            </w:r>
          </w:p>
        </w:tc>
      </w:tr>
      <w:tr w:rsidR="0070756A" w14:paraId="4F0FC95D" w14:textId="77777777" w:rsidTr="009351C7">
        <w:trPr>
          <w:cantSplit/>
        </w:trPr>
        <w:tc>
          <w:tcPr>
            <w:tcW w:w="851" w:type="dxa"/>
            <w:vMerge/>
            <w:tcBorders>
              <w:left w:val="single" w:sz="4" w:space="0" w:color="auto"/>
            </w:tcBorders>
            <w:shd w:val="clear" w:color="auto" w:fill="FFFFFF"/>
            <w:vAlign w:val="center"/>
          </w:tcPr>
          <w:p w14:paraId="0CB3181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4DAEC73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451EA6E2"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（图像质量欠佳，影响诊断，欠满意）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43F514A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颅脑：脑灰白质边界欠清，对比较差；脑室、颅骨内外板骨、基底神经节、脑脊液腔隙显示欠清；</w:t>
            </w:r>
          </w:p>
          <w:p w14:paraId="2C2526E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副鼻窦：副鼻窦壁显示欠清；</w:t>
            </w:r>
          </w:p>
          <w:p w14:paraId="285136A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颞骨：听小骨、内耳、乳突气房欠清；</w:t>
            </w:r>
          </w:p>
          <w:p w14:paraId="4EAB090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眼眶：眼眶壁、视神经管显示欠清；</w:t>
            </w:r>
          </w:p>
          <w:p w14:paraId="128703C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颈部：颈部软组织层次较差，甲状腺、气管、食道显示欠清；</w:t>
            </w:r>
          </w:p>
          <w:p w14:paraId="60A8AAC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增强：血管（大脑前、中、后动脉，基底动脉，颈动脉，椎动脉）轮廓显示欠清；</w:t>
            </w:r>
          </w:p>
          <w:p w14:paraId="41AC8B0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显示欠清；</w:t>
            </w:r>
          </w:p>
          <w:p w14:paraId="135F6E1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图像密度均匀性较差；</w:t>
            </w:r>
            <w:r>
              <w:rPr>
                <w:rFonts w:ascii="Times New Roman" w:hAnsi="Times New Roman" w:cs="Times New Roman" w:hint="eastAsia"/>
                <w:color w:val="000000" w:themeColor="text1"/>
              </w:rPr>
              <w:t>可见较多伪影；</w:t>
            </w:r>
          </w:p>
        </w:tc>
      </w:tr>
      <w:tr w:rsidR="0070756A" w14:paraId="3F0AE83A" w14:textId="77777777" w:rsidTr="009351C7">
        <w:trPr>
          <w:cantSplit/>
        </w:trPr>
        <w:tc>
          <w:tcPr>
            <w:tcW w:w="851" w:type="dxa"/>
            <w:vMerge/>
            <w:tcBorders>
              <w:left w:val="single" w:sz="4" w:space="0" w:color="auto"/>
            </w:tcBorders>
            <w:shd w:val="clear" w:color="auto" w:fill="FFFFFF"/>
            <w:vAlign w:val="center"/>
          </w:tcPr>
          <w:p w14:paraId="2BACE089"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22EA2E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722BC45D"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14192530"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颅脑：脑灰白质边界不清；脑室、颅骨内外板、基底神经节、脑脊液腔隙不清；</w:t>
            </w:r>
          </w:p>
          <w:p w14:paraId="23B47097"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副鼻窦：副鼻窦壁不清；</w:t>
            </w:r>
          </w:p>
          <w:p w14:paraId="5C5015A3"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颞骨：听小骨、内耳、乳突气房不清；</w:t>
            </w:r>
          </w:p>
          <w:p w14:paraId="075B04AE"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眼眶：眼眶壁、视神经管不清；</w:t>
            </w:r>
          </w:p>
          <w:p w14:paraId="49CF415B"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颈部：颈部软组织层次差，甲状腺、气管、食道不清；</w:t>
            </w:r>
          </w:p>
          <w:p w14:paraId="2F0B181A"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增强：血管（大脑前、中、后动脉，基底动脉，颈动脉，椎动脉）轮廓不清；</w:t>
            </w:r>
          </w:p>
          <w:p w14:paraId="57A86154"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显示不清；</w:t>
            </w:r>
          </w:p>
          <w:p w14:paraId="71AAC31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图像密度均匀性差；</w:t>
            </w:r>
            <w:r>
              <w:rPr>
                <w:rFonts w:ascii="Times New Roman" w:hAnsi="Times New Roman" w:cs="Times New Roman" w:hint="eastAsia"/>
                <w:color w:val="000000" w:themeColor="text1"/>
              </w:rPr>
              <w:t>可见明显伪影；</w:t>
            </w:r>
          </w:p>
        </w:tc>
      </w:tr>
      <w:tr w:rsidR="0070756A" w14:paraId="3DF16DB9" w14:textId="77777777" w:rsidTr="009351C7">
        <w:trPr>
          <w:cantSplit/>
        </w:trPr>
        <w:tc>
          <w:tcPr>
            <w:tcW w:w="851" w:type="dxa"/>
            <w:vMerge w:val="restart"/>
            <w:vAlign w:val="center"/>
          </w:tcPr>
          <w:p w14:paraId="207BCC9E"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胸部</w:t>
            </w:r>
          </w:p>
        </w:tc>
        <w:tc>
          <w:tcPr>
            <w:tcW w:w="2669" w:type="dxa"/>
            <w:tcBorders>
              <w:top w:val="single" w:sz="4" w:space="0" w:color="auto"/>
              <w:left w:val="single" w:sz="4" w:space="0" w:color="auto"/>
              <w:bottom w:val="single" w:sz="4" w:space="0" w:color="auto"/>
            </w:tcBorders>
            <w:shd w:val="clear" w:color="auto" w:fill="FFFFFF"/>
            <w:vAlign w:val="center"/>
          </w:tcPr>
          <w:p w14:paraId="4865912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7B7F6BF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625F111E"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肺：肺实质清晰，肺叶和肺段、血管支气管束结构清晰；</w:t>
            </w:r>
          </w:p>
          <w:p w14:paraId="742092EC"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纵隔：结构轮廓清晰，血管、心脏、气管、食管结构清晰；</w:t>
            </w:r>
          </w:p>
          <w:p w14:paraId="20B15E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胸壁：软组织层次清晰，对比很好；</w:t>
            </w:r>
          </w:p>
          <w:p w14:paraId="4F85E42D"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增强：血管（胸主动脉、肺动脉、肺静脉、心腔）轮廓显示清晰；</w:t>
            </w:r>
          </w:p>
          <w:p w14:paraId="5E8F63B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74A56B13" w14:textId="77777777" w:rsidTr="009351C7">
        <w:trPr>
          <w:cantSplit/>
        </w:trPr>
        <w:tc>
          <w:tcPr>
            <w:tcW w:w="851" w:type="dxa"/>
            <w:vMerge/>
          </w:tcPr>
          <w:p w14:paraId="720B30EA"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326071A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38F3E14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7F15B4E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肺：肺实质较清晰，肺叶和肺段、血管支气管束结构较清晰；</w:t>
            </w:r>
            <w:r>
              <w:rPr>
                <w:rFonts w:ascii="Times New Roman" w:hAnsi="Times New Roman" w:cs="Times New Roman" w:hint="eastAsia"/>
                <w:color w:val="000000" w:themeColor="text1"/>
              </w:rPr>
              <w:t xml:space="preserve"> </w:t>
            </w:r>
          </w:p>
          <w:p w14:paraId="7EC9315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纵隔；结构轮廓较清晰，血管、心脏、气管、食管结构较清晰：</w:t>
            </w:r>
            <w:r>
              <w:rPr>
                <w:rFonts w:ascii="Times New Roman" w:hAnsi="Times New Roman" w:cs="Times New Roman" w:hint="eastAsia"/>
                <w:color w:val="000000" w:themeColor="text1"/>
              </w:rPr>
              <w:t xml:space="preserve"> </w:t>
            </w:r>
          </w:p>
          <w:p w14:paraId="0777D95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胸壁：软组织层次较清晰，对比良好；</w:t>
            </w:r>
          </w:p>
          <w:p w14:paraId="1BD896C6"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增强；血管（胸主动脉、肺动脉、肺静脉、心腔）轮廓显示较清晰；</w:t>
            </w:r>
          </w:p>
          <w:p w14:paraId="5F1CF30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5BDFF32F" w14:textId="77777777" w:rsidTr="009351C7">
        <w:trPr>
          <w:cantSplit/>
        </w:trPr>
        <w:tc>
          <w:tcPr>
            <w:tcW w:w="851" w:type="dxa"/>
            <w:vMerge/>
          </w:tcPr>
          <w:p w14:paraId="0909B5EF"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5495596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0092C9F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1A5BAA0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肺：肺实质尚清，肺叶和肺段、血管支气管束结构尚清晰：</w:t>
            </w:r>
            <w:r>
              <w:rPr>
                <w:rFonts w:ascii="Times New Roman" w:hAnsi="Times New Roman" w:cs="Times New Roman" w:hint="eastAsia"/>
                <w:color w:val="000000" w:themeColor="text1"/>
              </w:rPr>
              <w:t xml:space="preserve"> </w:t>
            </w:r>
          </w:p>
          <w:p w14:paraId="4996B47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纵隔：结构轮廓尚清晰，血管、心脏、气管、食管结构尚清晰；</w:t>
            </w:r>
            <w:r>
              <w:rPr>
                <w:rFonts w:ascii="Times New Roman" w:hAnsi="Times New Roman" w:cs="Times New Roman" w:hint="eastAsia"/>
                <w:color w:val="000000" w:themeColor="text1"/>
              </w:rPr>
              <w:t xml:space="preserve"> </w:t>
            </w:r>
          </w:p>
          <w:p w14:paraId="35955FF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胸壁：软组织层次尚清晰，对比度尚可；</w:t>
            </w:r>
          </w:p>
          <w:p w14:paraId="3E8EF067"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增强：血管（胸主动脉、肺动脉、肺静脉、心腔）轮廓显示尚清晰；</w:t>
            </w:r>
          </w:p>
          <w:p w14:paraId="0CA9745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图像密度尚均匀；</w:t>
            </w:r>
            <w:r>
              <w:rPr>
                <w:rFonts w:ascii="Times New Roman" w:hAnsi="Times New Roman" w:cs="Times New Roman" w:hint="eastAsia"/>
                <w:color w:val="000000" w:themeColor="text1"/>
              </w:rPr>
              <w:t>有伪影；</w:t>
            </w:r>
          </w:p>
        </w:tc>
      </w:tr>
      <w:tr w:rsidR="0070756A" w14:paraId="5ABF8E48" w14:textId="77777777" w:rsidTr="009351C7">
        <w:trPr>
          <w:cantSplit/>
        </w:trPr>
        <w:tc>
          <w:tcPr>
            <w:tcW w:w="851" w:type="dxa"/>
            <w:vMerge/>
          </w:tcPr>
          <w:p w14:paraId="39812EE9"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BF17C8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6A42553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DCC6F4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肺：肺实质欠清，肺叶和肺段、血管支气管束结构欠清；</w:t>
            </w:r>
          </w:p>
          <w:p w14:paraId="76D5F57E"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纵隔：结构轮廓欠清，血管、心脏、气管、食管结构欠清；</w:t>
            </w:r>
          </w:p>
          <w:p w14:paraId="0937E8E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胸壁：软组织层次欠清，对比较差；</w:t>
            </w:r>
          </w:p>
          <w:p w14:paraId="40EE786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增强：血管（胸主动脉、肺动脉、肺静脉、心腔）轮廓显示欠清；</w:t>
            </w:r>
            <w:r>
              <w:rPr>
                <w:rFonts w:ascii="Times New Roman" w:hAnsi="Times New Roman" w:cs="Times New Roman" w:hint="eastAsia"/>
                <w:color w:val="000000" w:themeColor="text1"/>
              </w:rPr>
              <w:t xml:space="preserve"> </w:t>
            </w:r>
          </w:p>
          <w:p w14:paraId="178EC24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图像密度欠均匀；</w:t>
            </w:r>
            <w:r>
              <w:rPr>
                <w:rFonts w:ascii="Times New Roman" w:hAnsi="Times New Roman" w:cs="Times New Roman" w:hint="eastAsia"/>
                <w:color w:val="000000" w:themeColor="text1"/>
              </w:rPr>
              <w:t>较多伪影；</w:t>
            </w:r>
          </w:p>
        </w:tc>
      </w:tr>
      <w:tr w:rsidR="0070756A" w14:paraId="690624D8" w14:textId="77777777" w:rsidTr="009351C7">
        <w:trPr>
          <w:cantSplit/>
        </w:trPr>
        <w:tc>
          <w:tcPr>
            <w:tcW w:w="851" w:type="dxa"/>
            <w:vMerge/>
          </w:tcPr>
          <w:p w14:paraId="01C2495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58502C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2AC924A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190E628"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肺：肺实质不清，肺叶和肺段、血管支气管束结构不清；</w:t>
            </w:r>
          </w:p>
          <w:p w14:paraId="2EDA2FD3"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纵隔：结构轮廓不清，血管、心脏、气管、食管结构不清；</w:t>
            </w:r>
          </w:p>
          <w:p w14:paraId="03697A5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胸壁：软组织层次不清，对比差；</w:t>
            </w:r>
          </w:p>
          <w:p w14:paraId="0086FB9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增强：血管（胸主动脉、肺动脉、肺静脉、心腔）轮廓显示不清；</w:t>
            </w:r>
          </w:p>
          <w:p w14:paraId="556D9BF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1D75A7A4" w14:textId="77777777" w:rsidTr="009351C7">
        <w:trPr>
          <w:cantSplit/>
        </w:trPr>
        <w:tc>
          <w:tcPr>
            <w:tcW w:w="851" w:type="dxa"/>
            <w:vMerge w:val="restart"/>
            <w:vAlign w:val="center"/>
          </w:tcPr>
          <w:p w14:paraId="2BC05DB1"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腹部</w:t>
            </w:r>
          </w:p>
        </w:tc>
        <w:tc>
          <w:tcPr>
            <w:tcW w:w="2669" w:type="dxa"/>
            <w:tcBorders>
              <w:top w:val="single" w:sz="4" w:space="0" w:color="auto"/>
              <w:left w:val="single" w:sz="4" w:space="0" w:color="auto"/>
              <w:bottom w:val="single" w:sz="4" w:space="0" w:color="auto"/>
            </w:tcBorders>
            <w:shd w:val="clear" w:color="auto" w:fill="FFFFFF"/>
            <w:vAlign w:val="center"/>
          </w:tcPr>
          <w:p w14:paraId="0DD7265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11E7C08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w:t>
            </w:r>
            <w:r>
              <w:rPr>
                <w:rFonts w:ascii="Times New Roman" w:hAnsi="Times New Roman" w:cs="Times New Roman"/>
              </w:rPr>
              <w:t xml:space="preserve"> </w:t>
            </w:r>
            <w:r>
              <w:rPr>
                <w:rFonts w:ascii="Times New Roman" w:hAnsi="Times New Roman" w:cs="Times New Roman"/>
              </w:rPr>
              <w:t>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2D2203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上腹：腹部脏器结构清晰，肝脏、胆囊、胰腺、脾脏、肾脏、输尿管、胃肠道、脂肪间隙结构清晰；</w:t>
            </w:r>
          </w:p>
          <w:p w14:paraId="522991C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男性盆腔：前列腺、膀胱结构清晰；</w:t>
            </w:r>
          </w:p>
          <w:p w14:paraId="1FCB407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女性盆腔：子宫、膀胱结构清晰；</w:t>
            </w:r>
          </w:p>
          <w:p w14:paraId="5373E6C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增强：实质脏器结构显示清晰，血管（肝、脾、肾、肠系膜上、腹腔动脉）结构显示清晰；</w:t>
            </w:r>
          </w:p>
          <w:p w14:paraId="2069FF5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641580F2" w14:textId="77777777" w:rsidTr="009351C7">
        <w:trPr>
          <w:cantSplit/>
        </w:trPr>
        <w:tc>
          <w:tcPr>
            <w:tcW w:w="851" w:type="dxa"/>
            <w:vMerge/>
          </w:tcPr>
          <w:p w14:paraId="45ACFBCB"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84483F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1786B5A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25F3A0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上腹：腹部脏器结构显示良好，肝脏、胆囊、胰腺、脾脏、肾脏、输尿管、胃肠道、脂肪间隙结构显示良好；</w:t>
            </w:r>
          </w:p>
          <w:p w14:paraId="0E56EC1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男性盆腔：前列腺、膀胱结构显示良好；</w:t>
            </w:r>
          </w:p>
          <w:p w14:paraId="37AC4DC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女性盆腔：子宫、膀胱结构显示良好；</w:t>
            </w:r>
          </w:p>
          <w:p w14:paraId="68319FB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增强：实质脏器结构显示良好，血管（肝、脾、肾、肠系膜上、腹腔动脉）结构显示良好；</w:t>
            </w:r>
          </w:p>
          <w:p w14:paraId="52C82A8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7465957B" w14:textId="77777777" w:rsidTr="009351C7">
        <w:trPr>
          <w:cantSplit/>
        </w:trPr>
        <w:tc>
          <w:tcPr>
            <w:tcW w:w="851" w:type="dxa"/>
            <w:vMerge/>
          </w:tcPr>
          <w:p w14:paraId="2800AB51"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3CB90F6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228FC49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076CD1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上腹：腹部脏器结构显示尚可，肝脏、胆囊、胰腺、脾脏、肾脏、输尿管、胃肠道、脂肪间隙结构显示尚可；</w:t>
            </w:r>
          </w:p>
          <w:p w14:paraId="68A6060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男性盆腔：前列腺、膀胱结构显示尚可</w:t>
            </w:r>
          </w:p>
          <w:p w14:paraId="44430AB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女性盆腔：子宫、膀胱结构显示尚可</w:t>
            </w:r>
          </w:p>
          <w:p w14:paraId="5B00278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增强：实质脏器结构显示尚可，血管（肝、脾、肾、肠系膜上、腹腔动脉）结构显示尚可；</w:t>
            </w:r>
          </w:p>
          <w:p w14:paraId="2FF8BC8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图像密度均匀度一般；</w:t>
            </w:r>
            <w:r>
              <w:rPr>
                <w:rFonts w:ascii="Times New Roman" w:hAnsi="Times New Roman" w:cs="Times New Roman" w:hint="eastAsia"/>
                <w:color w:val="000000" w:themeColor="text1"/>
              </w:rPr>
              <w:t>有伪影；</w:t>
            </w:r>
          </w:p>
        </w:tc>
      </w:tr>
      <w:tr w:rsidR="0070756A" w14:paraId="2A2A48EC" w14:textId="77777777" w:rsidTr="009351C7">
        <w:trPr>
          <w:cantSplit/>
        </w:trPr>
        <w:tc>
          <w:tcPr>
            <w:tcW w:w="851" w:type="dxa"/>
            <w:vMerge/>
          </w:tcPr>
          <w:p w14:paraId="782474F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9A8D79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4D629E6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bottom"/>
          </w:tcPr>
          <w:p w14:paraId="5B64CA1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上腹：腹部脏器结构显示较差，肝脏、胆囊、胰腺、脾脏、肾脏、输尿管、胃肠道、脂肪间隙结构显示较差；</w:t>
            </w:r>
          </w:p>
          <w:p w14:paraId="44AA807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男性盆腔：前列腺、膀胱结构显示较差；</w:t>
            </w:r>
          </w:p>
          <w:p w14:paraId="5C0E5AF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女性盆腔：子宫、膀胱结构显示较差；</w:t>
            </w:r>
          </w:p>
          <w:p w14:paraId="2DC3E55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增强：实质脏器结构显示较差，血管（肝、脾、肾、肠系膜上、腹腔动脉）结构显示较差；</w:t>
            </w:r>
          </w:p>
          <w:p w14:paraId="4F41CB8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图像密度均匀度较差；</w:t>
            </w:r>
            <w:r>
              <w:rPr>
                <w:rFonts w:ascii="Times New Roman" w:hAnsi="Times New Roman" w:cs="Times New Roman" w:hint="eastAsia"/>
                <w:color w:val="000000" w:themeColor="text1"/>
              </w:rPr>
              <w:t>较明显伪影；</w:t>
            </w:r>
          </w:p>
        </w:tc>
      </w:tr>
      <w:tr w:rsidR="0070756A" w14:paraId="3BB2585C" w14:textId="77777777" w:rsidTr="009351C7">
        <w:trPr>
          <w:cantSplit/>
          <w:trHeight w:val="602"/>
        </w:trPr>
        <w:tc>
          <w:tcPr>
            <w:tcW w:w="851" w:type="dxa"/>
            <w:vMerge/>
          </w:tcPr>
          <w:p w14:paraId="333C4CC4"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B59DC8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316E4BB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6F5C4E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上腹：腹部脏器结构显示差，肝脏、胆囊、胰腺、脾脏、肾脏、输尿管、</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胃肠道、脂肪间隙结构显示差；</w:t>
            </w:r>
          </w:p>
          <w:p w14:paraId="433F511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男性盆腔：前列腺、膀胱结构显示差；</w:t>
            </w:r>
          </w:p>
          <w:p w14:paraId="6F16CA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女性盆腔：子宫、膀胱结构显示差；</w:t>
            </w:r>
          </w:p>
          <w:p w14:paraId="586666D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增强：实质脏器结构显示差，血管（肝、脾、肾、肠系膜上、腹腔动脉）结构显示差；</w:t>
            </w:r>
          </w:p>
          <w:p w14:paraId="6B83D5E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18F23868" w14:textId="77777777" w:rsidTr="009351C7">
        <w:trPr>
          <w:cantSplit/>
        </w:trPr>
        <w:tc>
          <w:tcPr>
            <w:tcW w:w="851" w:type="dxa"/>
            <w:vMerge w:val="restart"/>
            <w:vAlign w:val="center"/>
          </w:tcPr>
          <w:p w14:paraId="43F4A00E"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骨与关节</w:t>
            </w:r>
          </w:p>
        </w:tc>
        <w:tc>
          <w:tcPr>
            <w:tcW w:w="2669" w:type="dxa"/>
            <w:tcBorders>
              <w:top w:val="single" w:sz="4" w:space="0" w:color="auto"/>
              <w:left w:val="single" w:sz="4" w:space="0" w:color="auto"/>
              <w:bottom w:val="single" w:sz="4" w:space="0" w:color="auto"/>
            </w:tcBorders>
            <w:shd w:val="clear" w:color="auto" w:fill="FFFFFF"/>
            <w:vAlign w:val="center"/>
          </w:tcPr>
          <w:p w14:paraId="1AAD22B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7F1A647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328DA8E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椎体：骨皮质、骨松质、骨小梁结构显示清晰，椎小关节、椎管侧隐窝显示清晰，脊柱周围软组织显示清晰、层次分明；</w:t>
            </w:r>
          </w:p>
          <w:p w14:paraId="7F94DD0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椎间盘：椎间盘、神经根、椎管侧隐窝显示清晰：</w:t>
            </w:r>
          </w:p>
          <w:p w14:paraId="0CEFA00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关节：骨皮质、骨松质、骨小梁结构显示清晰，关节周围软组织（关节囊、肌间隙、韧带）层次分明、显示清晰；</w:t>
            </w:r>
          </w:p>
          <w:p w14:paraId="5FDBABD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增强：实质组织显示清晰，骼、股深、股浅、小腿小支动脉显示清晰；</w:t>
            </w:r>
          </w:p>
          <w:p w14:paraId="095B91B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5E5F420B" w14:textId="77777777" w:rsidTr="009351C7">
        <w:trPr>
          <w:cantSplit/>
        </w:trPr>
        <w:tc>
          <w:tcPr>
            <w:tcW w:w="851" w:type="dxa"/>
            <w:vMerge/>
          </w:tcPr>
          <w:p w14:paraId="1F6AAB3A"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5A37817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1E6DE72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79499CD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椎体：骨皮质、骨松质、骨小梁结构显示良好，椎小关节、椎管侧隐窝显示良好，脊柱周围软组织显示良好、层次较分明；</w:t>
            </w:r>
          </w:p>
          <w:p w14:paraId="181367A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椎间盘：椎间盘、神经根、椎管侧隐窝显示良好；</w:t>
            </w:r>
          </w:p>
          <w:p w14:paraId="3B7C79A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关节：骨皮质、骨松质、骨小梁结构显示良好，关节周围软组织（关节囊、肌间隙、韧带）层次较分明、显示良好；</w:t>
            </w:r>
          </w:p>
          <w:p w14:paraId="31543C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增强：实质组织显示良好，骼、股深、股浅、小腿小支动脉显示良好；</w:t>
            </w:r>
          </w:p>
          <w:p w14:paraId="07979C9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3316731E" w14:textId="77777777" w:rsidTr="009351C7">
        <w:trPr>
          <w:cantSplit/>
        </w:trPr>
        <w:tc>
          <w:tcPr>
            <w:tcW w:w="851" w:type="dxa"/>
            <w:vMerge/>
          </w:tcPr>
          <w:p w14:paraId="07757D23"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414E52B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74C86715"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472795B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椎体：骨皮质、骨松质、骨小梁结构显示尚可，椎小关节、椎管侧隐窝显示尚可，脊柱周围软组织显示尚可、层次尚分明；</w:t>
            </w:r>
          </w:p>
          <w:p w14:paraId="54A6E4A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椎间盘：椎间盘、神经根、椎管侧隐窝显示尚可；</w:t>
            </w:r>
          </w:p>
          <w:p w14:paraId="219E680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关节：骨皮质、骨松质、骨小梁结构显示尚可，关节周围软组织（关节囊、肌间隙、韧带）层次尚分明、显示尚可；</w:t>
            </w:r>
          </w:p>
          <w:p w14:paraId="5508D4F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增强：实质组织显示尚可，骼、股深、股浅、小腿小支动脉显示尚可；</w:t>
            </w:r>
          </w:p>
          <w:p w14:paraId="4EDDEE9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图像密度均匀度尚可；</w:t>
            </w:r>
            <w:r>
              <w:rPr>
                <w:rFonts w:ascii="Times New Roman" w:hAnsi="Times New Roman" w:cs="Times New Roman" w:hint="eastAsia"/>
                <w:color w:val="000000" w:themeColor="text1"/>
              </w:rPr>
              <w:t>有伪影；</w:t>
            </w:r>
          </w:p>
        </w:tc>
      </w:tr>
      <w:tr w:rsidR="0070756A" w14:paraId="3EDDE1DD" w14:textId="77777777" w:rsidTr="009351C7">
        <w:trPr>
          <w:cantSplit/>
        </w:trPr>
        <w:tc>
          <w:tcPr>
            <w:tcW w:w="851" w:type="dxa"/>
            <w:vMerge/>
          </w:tcPr>
          <w:p w14:paraId="7F4B0715"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7C5BB1E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64C3EB5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bottom"/>
          </w:tcPr>
          <w:p w14:paraId="4B274F8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椎体：骨皮质、骨松质、骨小梁结构显示欠差，椎小关节、椎管侧隐窝显示欠差，脊柱周围软组织显示欠佳、层次欠清；</w:t>
            </w:r>
          </w:p>
          <w:p w14:paraId="3E22C45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椎间盘：椎间盘、神经根、椎管侧隐窝显示欠差；</w:t>
            </w:r>
          </w:p>
          <w:p w14:paraId="56D3E0D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关节：骨皮质、骨松质、骨小梁结构显示欠差，关节周围软组织（关节囊、肌间隙、韧带）层次欠清、显示欠清；</w:t>
            </w:r>
          </w:p>
          <w:p w14:paraId="1965E67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增强：实质组织显示欠清，骼、股深、股浅、小腿小支动脉欠清；</w:t>
            </w:r>
          </w:p>
          <w:p w14:paraId="7546F97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图像密度均匀度较差；</w:t>
            </w:r>
            <w:r>
              <w:rPr>
                <w:rFonts w:ascii="Times New Roman" w:hAnsi="Times New Roman" w:cs="Times New Roman" w:hint="eastAsia"/>
                <w:color w:val="000000" w:themeColor="text1"/>
              </w:rPr>
              <w:t>较明显伪影；</w:t>
            </w:r>
          </w:p>
        </w:tc>
      </w:tr>
      <w:tr w:rsidR="0070756A" w14:paraId="1797D1AF" w14:textId="77777777" w:rsidTr="009351C7">
        <w:trPr>
          <w:cantSplit/>
        </w:trPr>
        <w:tc>
          <w:tcPr>
            <w:tcW w:w="851" w:type="dxa"/>
            <w:vMerge/>
          </w:tcPr>
          <w:p w14:paraId="612EB0A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lang w:val="en-US"/>
              </w:rPr>
            </w:pPr>
          </w:p>
        </w:tc>
        <w:tc>
          <w:tcPr>
            <w:tcW w:w="2669" w:type="dxa"/>
            <w:tcBorders>
              <w:top w:val="single" w:sz="4" w:space="0" w:color="auto"/>
              <w:left w:val="single" w:sz="4" w:space="0" w:color="auto"/>
              <w:bottom w:val="single" w:sz="4" w:space="0" w:color="auto"/>
            </w:tcBorders>
            <w:shd w:val="clear" w:color="auto" w:fill="FFFFFF"/>
            <w:vAlign w:val="center"/>
          </w:tcPr>
          <w:p w14:paraId="573AE60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0998919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3D14F90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椎体：骨皮质、骨松质、骨小梁结构显示差，椎小关节、椎管侧隐窝显示差，</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脊柱周围软组织显示差、层次不清；</w:t>
            </w:r>
          </w:p>
          <w:p w14:paraId="68A393A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椎间盘：椎间盘、神经根、椎管侧隐窝显示不清；</w:t>
            </w:r>
          </w:p>
          <w:p w14:paraId="6665753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关节：骨皮质、骨松质、骨小梁结构显示不清，关节周围软组织（关节囊、</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肌间隙、韧带）层次不清、显示不清；</w:t>
            </w:r>
          </w:p>
          <w:p w14:paraId="5D4FAF1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增强：实质组织显示不清，骼、股深、股浅、小腿小支动脉显示不清；</w:t>
            </w:r>
          </w:p>
          <w:p w14:paraId="54FD61A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46F6410A" w14:textId="77777777" w:rsidTr="009351C7">
        <w:trPr>
          <w:cantSplit/>
          <w:trHeight w:val="705"/>
        </w:trPr>
        <w:tc>
          <w:tcPr>
            <w:tcW w:w="851" w:type="dxa"/>
            <w:vMerge w:val="restart"/>
            <w:vAlign w:val="center"/>
          </w:tcPr>
          <w:p w14:paraId="3653D8C7"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冠脉</w:t>
            </w:r>
          </w:p>
        </w:tc>
        <w:tc>
          <w:tcPr>
            <w:tcW w:w="2669" w:type="dxa"/>
            <w:tcBorders>
              <w:top w:val="single" w:sz="4" w:space="0" w:color="auto"/>
              <w:left w:val="single" w:sz="4" w:space="0" w:color="auto"/>
              <w:bottom w:val="single" w:sz="4" w:space="0" w:color="auto"/>
            </w:tcBorders>
            <w:shd w:val="clear" w:color="auto" w:fill="FFFFFF"/>
            <w:vAlign w:val="center"/>
          </w:tcPr>
          <w:p w14:paraId="49B0189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03AC51F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4D0526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血管轮廓显示清晰</w:t>
            </w:r>
            <w:r>
              <w:rPr>
                <w:rFonts w:ascii="Times New Roman" w:hAnsi="Times New Roman" w:cs="Times New Roman" w:hint="eastAsia"/>
              </w:rPr>
              <w:t>；</w:t>
            </w:r>
            <w:r>
              <w:rPr>
                <w:rFonts w:ascii="Times New Roman" w:hAnsi="Times New Roman" w:cs="Times New Roman"/>
              </w:rPr>
              <w:t>血管连续性无中断；血管密度均匀度好；无伪影；至少</w:t>
            </w:r>
            <w:r>
              <w:rPr>
                <w:rFonts w:ascii="Times New Roman" w:hAnsi="Times New Roman" w:cs="Times New Roman"/>
              </w:rPr>
              <w:t>80%</w:t>
            </w:r>
            <w:r>
              <w:rPr>
                <w:rFonts w:ascii="Times New Roman" w:hAnsi="Times New Roman" w:cs="Times New Roman"/>
              </w:rPr>
              <w:t>段（</w:t>
            </w:r>
            <w:r>
              <w:rPr>
                <w:rFonts w:ascii="Times New Roman" w:hAnsi="Times New Roman" w:cs="Times New Roman"/>
              </w:rPr>
              <w:t>13</w:t>
            </w:r>
            <w:r>
              <w:rPr>
                <w:rFonts w:ascii="Times New Roman" w:hAnsi="Times New Roman" w:cs="Times New Roman"/>
              </w:rPr>
              <w:t>段）为可评估段。</w:t>
            </w:r>
          </w:p>
        </w:tc>
      </w:tr>
      <w:tr w:rsidR="0070756A" w14:paraId="6A3DF0F0" w14:textId="77777777" w:rsidTr="009351C7">
        <w:trPr>
          <w:cantSplit/>
        </w:trPr>
        <w:tc>
          <w:tcPr>
            <w:tcW w:w="851" w:type="dxa"/>
            <w:vMerge/>
          </w:tcPr>
          <w:p w14:paraId="7029EDA1"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38E20E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4E9097C7"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1C1B9C0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血管轮廓显示良好</w:t>
            </w:r>
            <w:r>
              <w:rPr>
                <w:rFonts w:ascii="Times New Roman" w:hAnsi="Times New Roman" w:cs="Times New Roman" w:hint="eastAsia"/>
              </w:rPr>
              <w:t>；</w:t>
            </w:r>
            <w:r>
              <w:rPr>
                <w:rFonts w:ascii="Times New Roman" w:hAnsi="Times New Roman" w:cs="Times New Roman"/>
              </w:rPr>
              <w:t>血管连续性一、二个节段错层或中断；血管密度均匀度良好；轻度伪影；至少</w:t>
            </w:r>
            <w:r>
              <w:rPr>
                <w:rFonts w:ascii="Times New Roman" w:hAnsi="Times New Roman" w:cs="Times New Roman"/>
              </w:rPr>
              <w:t>60%</w:t>
            </w:r>
            <w:r>
              <w:rPr>
                <w:rFonts w:ascii="Times New Roman" w:hAnsi="Times New Roman" w:cs="Times New Roman"/>
              </w:rPr>
              <w:t>段（</w:t>
            </w:r>
            <w:r>
              <w:rPr>
                <w:rFonts w:ascii="Times New Roman" w:hAnsi="Times New Roman" w:cs="Times New Roman"/>
              </w:rPr>
              <w:t>10</w:t>
            </w:r>
            <w:r>
              <w:rPr>
                <w:rFonts w:ascii="Times New Roman" w:hAnsi="Times New Roman" w:cs="Times New Roman"/>
              </w:rPr>
              <w:t>段）为可评估段。</w:t>
            </w:r>
          </w:p>
        </w:tc>
      </w:tr>
      <w:tr w:rsidR="0070756A" w14:paraId="389C0567" w14:textId="77777777" w:rsidTr="009351C7">
        <w:trPr>
          <w:cantSplit/>
        </w:trPr>
        <w:tc>
          <w:tcPr>
            <w:tcW w:w="851" w:type="dxa"/>
            <w:vMerge/>
          </w:tcPr>
          <w:p w14:paraId="6551281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757AD7D5"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04B7076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7CA3F28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血管轮廓尚清；血管连续性三至五个节段错层或中断；血管密度均匀度尚可；有伪影；至少</w:t>
            </w:r>
            <w:r>
              <w:rPr>
                <w:rFonts w:ascii="Times New Roman" w:hAnsi="Times New Roman" w:cs="Times New Roman"/>
              </w:rPr>
              <w:t>50%</w:t>
            </w:r>
            <w:r>
              <w:rPr>
                <w:rFonts w:ascii="Times New Roman" w:hAnsi="Times New Roman" w:cs="Times New Roman"/>
              </w:rPr>
              <w:t>段（</w:t>
            </w:r>
            <w:r>
              <w:rPr>
                <w:rFonts w:ascii="Times New Roman" w:hAnsi="Times New Roman" w:cs="Times New Roman"/>
              </w:rPr>
              <w:t>8</w:t>
            </w:r>
            <w:r>
              <w:rPr>
                <w:rFonts w:ascii="Times New Roman" w:hAnsi="Times New Roman" w:cs="Times New Roman"/>
              </w:rPr>
              <w:t>段）为可评估段。</w:t>
            </w:r>
          </w:p>
        </w:tc>
      </w:tr>
      <w:tr w:rsidR="0070756A" w14:paraId="1C9366E9" w14:textId="77777777" w:rsidTr="009351C7">
        <w:trPr>
          <w:cantSplit/>
        </w:trPr>
        <w:tc>
          <w:tcPr>
            <w:tcW w:w="851" w:type="dxa"/>
            <w:vMerge/>
          </w:tcPr>
          <w:p w14:paraId="54880AA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020E428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781BDB6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5FBE24B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血管轮廓显示欠清</w:t>
            </w:r>
            <w:r>
              <w:rPr>
                <w:rFonts w:ascii="Times New Roman" w:hAnsi="Times New Roman" w:cs="Times New Roman" w:hint="eastAsia"/>
              </w:rPr>
              <w:t>；</w:t>
            </w:r>
            <w:r>
              <w:rPr>
                <w:rFonts w:ascii="Times New Roman" w:hAnsi="Times New Roman" w:cs="Times New Roman"/>
              </w:rPr>
              <w:t>50%</w:t>
            </w:r>
            <w:r>
              <w:rPr>
                <w:rFonts w:ascii="Times New Roman" w:hAnsi="Times New Roman" w:cs="Times New Roman"/>
              </w:rPr>
              <w:t>以上节段血管连续性错层或中断；血管密度均匀度较差；较多伪影；</w:t>
            </w:r>
            <w:r>
              <w:rPr>
                <w:rFonts w:ascii="Times New Roman" w:hAnsi="Times New Roman" w:cs="Times New Roman"/>
              </w:rPr>
              <w:t>50%</w:t>
            </w:r>
            <w:r>
              <w:rPr>
                <w:rFonts w:ascii="Times New Roman" w:hAnsi="Times New Roman" w:cs="Times New Roman"/>
              </w:rPr>
              <w:t>以上节段（</w:t>
            </w:r>
            <w:r>
              <w:rPr>
                <w:rFonts w:ascii="Times New Roman" w:hAnsi="Times New Roman" w:cs="Times New Roman"/>
              </w:rPr>
              <w:t>8</w:t>
            </w:r>
            <w:r>
              <w:rPr>
                <w:rFonts w:ascii="Times New Roman" w:hAnsi="Times New Roman" w:cs="Times New Roman"/>
              </w:rPr>
              <w:t>段）为不可评估段。</w:t>
            </w:r>
          </w:p>
        </w:tc>
      </w:tr>
      <w:tr w:rsidR="0070756A" w14:paraId="40F2B347" w14:textId="77777777" w:rsidTr="009351C7">
        <w:trPr>
          <w:cantSplit/>
        </w:trPr>
        <w:tc>
          <w:tcPr>
            <w:tcW w:w="851" w:type="dxa"/>
            <w:vMerge/>
          </w:tcPr>
          <w:p w14:paraId="5DDFB7B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6A987EE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7748B14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3AC55FA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血管轮廓显示不清；多数（</w:t>
            </w:r>
            <w:r>
              <w:rPr>
                <w:rFonts w:ascii="Times New Roman" w:hAnsi="Times New Roman" w:cs="Times New Roman"/>
              </w:rPr>
              <w:t>60%</w:t>
            </w:r>
            <w:r>
              <w:rPr>
                <w:rFonts w:ascii="Times New Roman" w:hAnsi="Times New Roman" w:cs="Times New Roman"/>
              </w:rPr>
              <w:t>）血管节段连续性错层或中断：血管密度均匀性差；明显伪影；至少</w:t>
            </w:r>
            <w:r>
              <w:rPr>
                <w:rFonts w:ascii="Times New Roman" w:hAnsi="Times New Roman" w:cs="Times New Roman"/>
              </w:rPr>
              <w:t>80%</w:t>
            </w:r>
            <w:r>
              <w:rPr>
                <w:rFonts w:ascii="Times New Roman" w:hAnsi="Times New Roman" w:cs="Times New Roman"/>
              </w:rPr>
              <w:t>段（</w:t>
            </w:r>
            <w:r>
              <w:rPr>
                <w:rFonts w:ascii="Times New Roman" w:hAnsi="Times New Roman" w:cs="Times New Roman"/>
              </w:rPr>
              <w:t>13</w:t>
            </w:r>
            <w:r>
              <w:rPr>
                <w:rFonts w:ascii="Times New Roman" w:hAnsi="Times New Roman" w:cs="Times New Roman"/>
              </w:rPr>
              <w:t>段）为不可评估段。</w:t>
            </w:r>
          </w:p>
        </w:tc>
      </w:tr>
      <w:tr w:rsidR="0070756A" w14:paraId="0F9725F5" w14:textId="77777777" w:rsidTr="009351C7">
        <w:trPr>
          <w:cantSplit/>
        </w:trPr>
        <w:tc>
          <w:tcPr>
            <w:tcW w:w="851" w:type="dxa"/>
            <w:vMerge/>
          </w:tcPr>
          <w:p w14:paraId="39D47413"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675C91B"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说明</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FB0E0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冠脉图像评估以美国心脏学会（</w:t>
            </w:r>
            <w:r>
              <w:rPr>
                <w:rFonts w:ascii="Times New Roman" w:hAnsi="Times New Roman" w:cs="Times New Roman"/>
              </w:rPr>
              <w:t>American Heart Association, AHA</w:t>
            </w:r>
            <w:r>
              <w:rPr>
                <w:rFonts w:ascii="Times New Roman" w:hAnsi="Times New Roman" w:cs="Times New Roman"/>
              </w:rPr>
              <w:t>）定义的段为基本评价单位，图像质量的评估仅针对可评估段。可评估段应排除由于非设备原因引起的图像质量不佳，如病变所致的不显影、病人的不配合及对比剂本身所致结果；但必须在</w:t>
            </w:r>
            <w:r>
              <w:rPr>
                <w:rFonts w:ascii="Times New Roman" w:hAnsi="Times New Roman" w:cs="Times New Roman"/>
              </w:rPr>
              <w:t>CRF</w:t>
            </w:r>
            <w:r>
              <w:rPr>
                <w:rFonts w:ascii="Times New Roman" w:hAnsi="Times New Roman" w:cs="Times New Roman"/>
              </w:rPr>
              <w:t>表中记录。</w:t>
            </w:r>
          </w:p>
        </w:tc>
      </w:tr>
    </w:tbl>
    <w:p w14:paraId="11D03C4C" w14:textId="77777777" w:rsidR="000144BA" w:rsidRPr="0070756A" w:rsidRDefault="000144BA">
      <w:pPr>
        <w:ind w:firstLineChars="0" w:firstLine="0"/>
      </w:pPr>
    </w:p>
    <w:p w14:paraId="11D03C4D" w14:textId="77777777" w:rsidR="000144BA" w:rsidRDefault="00D66251">
      <w:pPr>
        <w:pStyle w:val="-3"/>
      </w:pPr>
      <w:bookmarkStart w:id="32" w:name="_Toc191901076"/>
      <w:bookmarkStart w:id="33" w:name="_Toc196937756"/>
      <w:r>
        <w:rPr>
          <w:rFonts w:hint="eastAsia"/>
        </w:rPr>
        <w:t>次要有效性评价指标</w:t>
      </w:r>
      <w:bookmarkEnd w:id="32"/>
      <w:bookmarkEnd w:id="33"/>
    </w:p>
    <w:p w14:paraId="11D03C4E" w14:textId="77777777" w:rsidR="000144BA" w:rsidRDefault="00D66251">
      <w:pPr>
        <w:pStyle w:val="afa"/>
        <w:numPr>
          <w:ilvl w:val="0"/>
          <w:numId w:val="4"/>
        </w:numPr>
        <w:ind w:firstLineChars="0"/>
      </w:pPr>
      <w:r>
        <w:rPr>
          <w:rFonts w:hint="eastAsia"/>
        </w:rPr>
        <w:t>常用功能评价</w:t>
      </w:r>
    </w:p>
    <w:p w14:paraId="11D03C4F" w14:textId="56A01D54" w:rsidR="000144BA" w:rsidRDefault="0070756A">
      <w:pPr>
        <w:pStyle w:val="afa"/>
      </w:pPr>
      <w:r w:rsidRPr="0070756A">
        <w:rPr>
          <w:rFonts w:hint="eastAsia"/>
        </w:rPr>
        <w:t>确定依据：《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号）建议采用常用功能评价作为次要评价指标</w:t>
      </w:r>
      <w:r w:rsidR="00D66251">
        <w:rPr>
          <w:rFonts w:hint="eastAsia"/>
        </w:rPr>
        <w:t>。</w:t>
      </w:r>
    </w:p>
    <w:p w14:paraId="11D03C50" w14:textId="264E791D" w:rsidR="000144BA" w:rsidRDefault="0070756A">
      <w:pPr>
        <w:pStyle w:val="afa"/>
      </w:pPr>
      <w:r w:rsidRPr="0070756A">
        <w:rPr>
          <w:rFonts w:hint="eastAsia"/>
        </w:rPr>
        <w:t>指标定义：根据表</w:t>
      </w:r>
      <w:r w:rsidR="004B6B42">
        <w:rPr>
          <w:rFonts w:hint="eastAsia"/>
        </w:rPr>
        <w:t>2</w:t>
      </w:r>
      <w:r w:rsidRPr="0070756A">
        <w:rPr>
          <w:rFonts w:hint="eastAsia"/>
        </w:rPr>
        <w:t>，研究者对试验医疗器械进行常用功能评价，根据每例受试者的评价结果计算临床可接受率和满意率</w:t>
      </w:r>
      <w:r w:rsidR="00D66251">
        <w:rPr>
          <w:rFonts w:hint="eastAsia"/>
        </w:rPr>
        <w:t>。</w:t>
      </w:r>
    </w:p>
    <w:p w14:paraId="11D03C51" w14:textId="291480C0" w:rsidR="000144BA" w:rsidRDefault="0070756A">
      <w:pPr>
        <w:pStyle w:val="afa"/>
      </w:pPr>
      <w:r w:rsidRPr="0070756A">
        <w:rPr>
          <w:rFonts w:hint="eastAsia"/>
        </w:rPr>
        <w:t>评价标准：评价指标均应达到一般及以上，即认为该病例常用功能符合临床应用要求</w:t>
      </w:r>
      <w:r w:rsidR="00D66251">
        <w:rPr>
          <w:rFonts w:hint="eastAsia"/>
        </w:rPr>
        <w:t>。</w:t>
      </w:r>
    </w:p>
    <w:p w14:paraId="11D03C52" w14:textId="538F4027" w:rsidR="000144BA" w:rsidRDefault="0070756A">
      <w:pPr>
        <w:pStyle w:val="afa"/>
      </w:pPr>
      <w:r w:rsidRPr="0070756A">
        <w:rPr>
          <w:rFonts w:hint="eastAsia"/>
        </w:rPr>
        <w:t>计算公式：临床可接受率</w:t>
      </w:r>
      <w:r w:rsidRPr="0070756A">
        <w:rPr>
          <w:rFonts w:hint="eastAsia"/>
        </w:rPr>
        <w:t>=</w:t>
      </w:r>
      <w:r w:rsidRPr="0070756A">
        <w:rPr>
          <w:rFonts w:hint="eastAsia"/>
        </w:rPr>
        <w:t>评价为一般及以上的例数÷进行评价的总例数×</w:t>
      </w:r>
      <w:r w:rsidRPr="0070756A">
        <w:rPr>
          <w:rFonts w:hint="eastAsia"/>
        </w:rPr>
        <w:t>100%</w:t>
      </w:r>
      <w:r w:rsidRPr="0070756A">
        <w:rPr>
          <w:rFonts w:hint="eastAsia"/>
        </w:rPr>
        <w:t>，满意率</w:t>
      </w:r>
      <w:r w:rsidRPr="0070756A">
        <w:rPr>
          <w:rFonts w:hint="eastAsia"/>
        </w:rPr>
        <w:t>=</w:t>
      </w:r>
      <w:r w:rsidRPr="0070756A">
        <w:rPr>
          <w:rFonts w:hint="eastAsia"/>
        </w:rPr>
        <w:t>评价为满意的例数÷进行评价的总例数×</w:t>
      </w:r>
      <w:r w:rsidRPr="0070756A">
        <w:rPr>
          <w:rFonts w:hint="eastAsia"/>
        </w:rPr>
        <w:t>100%</w:t>
      </w:r>
      <w:r w:rsidR="00D66251">
        <w:rPr>
          <w:rFonts w:hint="eastAsia"/>
        </w:rPr>
        <w:t>。</w:t>
      </w:r>
    </w:p>
    <w:p w14:paraId="3976365E" w14:textId="7931C11A" w:rsidR="004B6B42" w:rsidRDefault="004B6B42">
      <w:pPr>
        <w:pStyle w:val="afa"/>
      </w:pPr>
      <w:r w:rsidRPr="004B6B42">
        <w:rPr>
          <w:rFonts w:hint="eastAsia"/>
        </w:rPr>
        <w:t>表</w:t>
      </w:r>
      <w:r>
        <w:rPr>
          <w:rFonts w:hint="eastAsia"/>
        </w:rPr>
        <w:t>3</w:t>
      </w:r>
      <w:r w:rsidRPr="004B6B42">
        <w:rPr>
          <w:rFonts w:hint="eastAsia"/>
        </w:rPr>
        <w:t>为该设备的选用功能，不一定每个检查均涉及，仅对涉及的检查进行相应评估。研究者根据表</w:t>
      </w:r>
      <w:r>
        <w:rPr>
          <w:rFonts w:hint="eastAsia"/>
        </w:rPr>
        <w:t>3</w:t>
      </w:r>
      <w:r w:rsidRPr="004B6B42">
        <w:rPr>
          <w:rFonts w:hint="eastAsia"/>
        </w:rPr>
        <w:t>，对试验医疗器械选用功能进行评价，根据每例受试者的评价结果计算该功能的临床可接受率。评价结果达到一般及以上，认为该项功能符合临床应用要求</w:t>
      </w:r>
    </w:p>
    <w:p w14:paraId="6A2BD13F" w14:textId="36C2AF1B" w:rsidR="004B6B42" w:rsidRDefault="00D66251">
      <w:pPr>
        <w:pStyle w:val="a3"/>
        <w:spacing w:after="156"/>
      </w:pPr>
      <w:r>
        <w:rPr>
          <w:rFonts w:hint="eastAsia"/>
        </w:rPr>
        <w:t>表</w:t>
      </w:r>
      <w:r>
        <w:rPr>
          <w:rFonts w:hint="eastAsia"/>
        </w:rPr>
        <w:t xml:space="preserve"> </w:t>
      </w:r>
      <w:r w:rsidR="002A5AB9">
        <w:rPr>
          <w:noProof/>
        </w:rPr>
        <w:t>2</w:t>
      </w:r>
      <w:r>
        <w:rPr>
          <w:rFonts w:hint="eastAsia"/>
        </w:rPr>
        <w:t xml:space="preserve"> </w:t>
      </w:r>
      <w:r>
        <w:rPr>
          <w:rFonts w:hint="eastAsia"/>
        </w:rPr>
        <w:t>常用功能评价</w:t>
      </w:r>
    </w:p>
    <w:tbl>
      <w:tblPr>
        <w:tblStyle w:val="af2"/>
        <w:tblW w:w="9072" w:type="dxa"/>
        <w:tblInd w:w="-5" w:type="dxa"/>
        <w:tblLook w:val="04A0" w:firstRow="1" w:lastRow="0" w:firstColumn="1" w:lastColumn="0" w:noHBand="0" w:noVBand="1"/>
      </w:tblPr>
      <w:tblGrid>
        <w:gridCol w:w="2127"/>
        <w:gridCol w:w="1984"/>
        <w:gridCol w:w="2410"/>
        <w:gridCol w:w="2551"/>
      </w:tblGrid>
      <w:tr w:rsidR="004B6B42" w14:paraId="4C261276" w14:textId="77777777" w:rsidTr="009351C7">
        <w:trPr>
          <w:cantSplit/>
          <w:trHeight w:val="414"/>
          <w:tblHeader/>
        </w:trPr>
        <w:tc>
          <w:tcPr>
            <w:tcW w:w="2127" w:type="dxa"/>
            <w:shd w:val="clear" w:color="auto" w:fill="D9D9D9" w:themeFill="background1" w:themeFillShade="D9"/>
            <w:vAlign w:val="center"/>
          </w:tcPr>
          <w:p w14:paraId="2E074EA8"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评价项目</w:t>
            </w:r>
          </w:p>
        </w:tc>
        <w:tc>
          <w:tcPr>
            <w:tcW w:w="1984" w:type="dxa"/>
            <w:shd w:val="clear" w:color="auto" w:fill="D9D9D9" w:themeFill="background1" w:themeFillShade="D9"/>
            <w:vAlign w:val="center"/>
          </w:tcPr>
          <w:p w14:paraId="696144A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满意</w:t>
            </w:r>
          </w:p>
        </w:tc>
        <w:tc>
          <w:tcPr>
            <w:tcW w:w="2410" w:type="dxa"/>
            <w:shd w:val="clear" w:color="auto" w:fill="D9D9D9" w:themeFill="background1" w:themeFillShade="D9"/>
            <w:vAlign w:val="center"/>
          </w:tcPr>
          <w:p w14:paraId="5394327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一般</w:t>
            </w:r>
          </w:p>
        </w:tc>
        <w:tc>
          <w:tcPr>
            <w:tcW w:w="2551" w:type="dxa"/>
            <w:shd w:val="clear" w:color="auto" w:fill="D9D9D9" w:themeFill="background1" w:themeFillShade="D9"/>
            <w:vAlign w:val="center"/>
          </w:tcPr>
          <w:p w14:paraId="7760804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不满意</w:t>
            </w:r>
          </w:p>
        </w:tc>
      </w:tr>
      <w:tr w:rsidR="004B6B42" w14:paraId="6E943B57" w14:textId="77777777" w:rsidTr="009351C7">
        <w:trPr>
          <w:cantSplit/>
          <w:trHeight w:val="427"/>
        </w:trPr>
        <w:tc>
          <w:tcPr>
            <w:tcW w:w="2127" w:type="dxa"/>
            <w:vAlign w:val="center"/>
          </w:tcPr>
          <w:p w14:paraId="6B9F1DA5"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rPr>
              <w:t>曝光功能</w:t>
            </w:r>
          </w:p>
        </w:tc>
        <w:tc>
          <w:tcPr>
            <w:tcW w:w="1984" w:type="dxa"/>
            <w:vAlign w:val="center"/>
          </w:tcPr>
          <w:p w14:paraId="5241288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操作方便，可正常曝光</w:t>
            </w:r>
          </w:p>
        </w:tc>
        <w:tc>
          <w:tcPr>
            <w:tcW w:w="2410" w:type="dxa"/>
            <w:vAlign w:val="center"/>
          </w:tcPr>
          <w:p w14:paraId="28BD420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操作一般，可正常曝光</w:t>
            </w:r>
          </w:p>
        </w:tc>
        <w:tc>
          <w:tcPr>
            <w:tcW w:w="2551" w:type="dxa"/>
            <w:vAlign w:val="center"/>
          </w:tcPr>
          <w:p w14:paraId="7F9ABEB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操作不便，或不能正常曝光</w:t>
            </w:r>
          </w:p>
        </w:tc>
      </w:tr>
      <w:tr w:rsidR="004B6B42" w14:paraId="4DB4B409" w14:textId="77777777" w:rsidTr="009351C7">
        <w:trPr>
          <w:cantSplit/>
        </w:trPr>
        <w:tc>
          <w:tcPr>
            <w:tcW w:w="2127" w:type="dxa"/>
            <w:vAlign w:val="center"/>
          </w:tcPr>
          <w:p w14:paraId="47B55AF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床体移动</w:t>
            </w:r>
          </w:p>
        </w:tc>
        <w:tc>
          <w:tcPr>
            <w:tcW w:w="1984" w:type="dxa"/>
            <w:vAlign w:val="center"/>
          </w:tcPr>
          <w:p w14:paraId="1370626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移动平稳，速度或加速度均匀</w:t>
            </w:r>
          </w:p>
        </w:tc>
        <w:tc>
          <w:tcPr>
            <w:tcW w:w="2410" w:type="dxa"/>
            <w:vAlign w:val="center"/>
          </w:tcPr>
          <w:p w14:paraId="597C79C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移动欠平稳，速度或加速度不均匀</w:t>
            </w:r>
          </w:p>
        </w:tc>
        <w:tc>
          <w:tcPr>
            <w:tcW w:w="2551" w:type="dxa"/>
            <w:vAlign w:val="center"/>
          </w:tcPr>
          <w:p w14:paraId="175908D6"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平稳度，或速度、加速度不符合临床要求</w:t>
            </w:r>
          </w:p>
        </w:tc>
      </w:tr>
      <w:tr w:rsidR="004B6B42" w14:paraId="2D3F3A56" w14:textId="77777777" w:rsidTr="009351C7">
        <w:trPr>
          <w:cantSplit/>
        </w:trPr>
        <w:tc>
          <w:tcPr>
            <w:tcW w:w="2127" w:type="dxa"/>
            <w:vAlign w:val="center"/>
          </w:tcPr>
          <w:p w14:paraId="286BA340"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话筒对讲功能</w:t>
            </w:r>
          </w:p>
        </w:tc>
        <w:tc>
          <w:tcPr>
            <w:tcW w:w="1984" w:type="dxa"/>
            <w:vAlign w:val="center"/>
          </w:tcPr>
          <w:p w14:paraId="446289E5"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音量调节方便，音质清晰</w:t>
            </w:r>
          </w:p>
        </w:tc>
        <w:tc>
          <w:tcPr>
            <w:tcW w:w="2410" w:type="dxa"/>
            <w:vAlign w:val="center"/>
          </w:tcPr>
          <w:p w14:paraId="1350E026"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音量调节一般，通话略有杂音</w:t>
            </w:r>
          </w:p>
        </w:tc>
        <w:tc>
          <w:tcPr>
            <w:tcW w:w="2551" w:type="dxa"/>
            <w:vAlign w:val="center"/>
          </w:tcPr>
          <w:p w14:paraId="20B3CFFF"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音量调节或音质不符合临床要求</w:t>
            </w:r>
          </w:p>
        </w:tc>
      </w:tr>
      <w:tr w:rsidR="004B6B42" w14:paraId="7AF18C40" w14:textId="77777777" w:rsidTr="009351C7">
        <w:trPr>
          <w:cantSplit/>
          <w:trHeight w:val="324"/>
        </w:trPr>
        <w:tc>
          <w:tcPr>
            <w:tcW w:w="2127" w:type="dxa"/>
            <w:vAlign w:val="center"/>
          </w:tcPr>
          <w:p w14:paraId="6DADC0C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数据存储管理</w:t>
            </w:r>
          </w:p>
        </w:tc>
        <w:tc>
          <w:tcPr>
            <w:tcW w:w="1984" w:type="dxa"/>
            <w:vAlign w:val="center"/>
          </w:tcPr>
          <w:p w14:paraId="3DC9230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数据存储方便，安全</w:t>
            </w:r>
          </w:p>
        </w:tc>
        <w:tc>
          <w:tcPr>
            <w:tcW w:w="2410" w:type="dxa"/>
            <w:vAlign w:val="center"/>
          </w:tcPr>
          <w:p w14:paraId="6850A45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数据存储一般，安全</w:t>
            </w:r>
          </w:p>
        </w:tc>
        <w:tc>
          <w:tcPr>
            <w:tcW w:w="2551" w:type="dxa"/>
            <w:vAlign w:val="center"/>
          </w:tcPr>
          <w:p w14:paraId="78BCB826"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数据存储不便，或有丢失</w:t>
            </w:r>
          </w:p>
        </w:tc>
      </w:tr>
      <w:tr w:rsidR="004B6B42" w14:paraId="65972F9F" w14:textId="77777777" w:rsidTr="009351C7">
        <w:trPr>
          <w:cantSplit/>
        </w:trPr>
        <w:tc>
          <w:tcPr>
            <w:tcW w:w="2127" w:type="dxa"/>
            <w:vAlign w:val="center"/>
          </w:tcPr>
          <w:p w14:paraId="1F9E7C9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图像后处理功能</w:t>
            </w:r>
          </w:p>
        </w:tc>
        <w:tc>
          <w:tcPr>
            <w:tcW w:w="1984" w:type="dxa"/>
            <w:vAlign w:val="center"/>
          </w:tcPr>
          <w:p w14:paraId="1E1EAB1D"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操作方便，结果可辅助诊断</w:t>
            </w:r>
          </w:p>
        </w:tc>
        <w:tc>
          <w:tcPr>
            <w:tcW w:w="2410" w:type="dxa"/>
            <w:vAlign w:val="center"/>
          </w:tcPr>
          <w:p w14:paraId="19972D7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操作一般，结果可辅助诊断</w:t>
            </w:r>
          </w:p>
        </w:tc>
        <w:tc>
          <w:tcPr>
            <w:tcW w:w="2551" w:type="dxa"/>
            <w:vAlign w:val="center"/>
          </w:tcPr>
          <w:p w14:paraId="57B8BF7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操作不便，或结果无法辅助诊断</w:t>
            </w:r>
          </w:p>
        </w:tc>
      </w:tr>
    </w:tbl>
    <w:p w14:paraId="1539A3FF" w14:textId="71FF05BD" w:rsidR="004B6B42" w:rsidRPr="004B6B42" w:rsidRDefault="004B6B42">
      <w:pPr>
        <w:pStyle w:val="a3"/>
        <w:spacing w:after="156"/>
      </w:pPr>
      <w:r>
        <w:rPr>
          <w:rFonts w:hint="eastAsia"/>
        </w:rPr>
        <w:t>表</w:t>
      </w:r>
      <w:r>
        <w:rPr>
          <w:rFonts w:hint="eastAsia"/>
        </w:rPr>
        <w:t xml:space="preserve"> </w:t>
      </w:r>
      <w:r>
        <w:rPr>
          <w:rFonts w:hint="eastAsia"/>
          <w:noProof/>
        </w:rPr>
        <w:t>3</w:t>
      </w:r>
      <w:r>
        <w:rPr>
          <w:rFonts w:cs="Times New Roman"/>
          <w:bCs/>
          <w:color w:val="000000" w:themeColor="text1"/>
        </w:rPr>
        <w:t xml:space="preserve"> </w:t>
      </w:r>
      <w:r>
        <w:rPr>
          <w:rFonts w:cs="Times New Roman" w:hint="eastAsia"/>
          <w:bCs/>
          <w:color w:val="000000" w:themeColor="text1"/>
        </w:rPr>
        <w:t>选用功能评价</w:t>
      </w:r>
    </w:p>
    <w:tbl>
      <w:tblPr>
        <w:tblStyle w:val="af2"/>
        <w:tblW w:w="9072" w:type="dxa"/>
        <w:tblInd w:w="-5" w:type="dxa"/>
        <w:tblLook w:val="04A0" w:firstRow="1" w:lastRow="0" w:firstColumn="1" w:lastColumn="0" w:noHBand="0" w:noVBand="1"/>
      </w:tblPr>
      <w:tblGrid>
        <w:gridCol w:w="2060"/>
        <w:gridCol w:w="2051"/>
        <w:gridCol w:w="2410"/>
        <w:gridCol w:w="2551"/>
      </w:tblGrid>
      <w:tr w:rsidR="004B6B42" w14:paraId="6BDF8002" w14:textId="77777777" w:rsidTr="009351C7">
        <w:trPr>
          <w:cantSplit/>
          <w:trHeight w:val="414"/>
          <w:tblHeader/>
        </w:trPr>
        <w:tc>
          <w:tcPr>
            <w:tcW w:w="2060" w:type="dxa"/>
            <w:shd w:val="clear" w:color="auto" w:fill="D9D9D9" w:themeFill="background1" w:themeFillShade="D9"/>
            <w:vAlign w:val="center"/>
          </w:tcPr>
          <w:p w14:paraId="5F551AB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评价项目</w:t>
            </w:r>
          </w:p>
        </w:tc>
        <w:tc>
          <w:tcPr>
            <w:tcW w:w="2051" w:type="dxa"/>
            <w:shd w:val="clear" w:color="auto" w:fill="D9D9D9" w:themeFill="background1" w:themeFillShade="D9"/>
            <w:vAlign w:val="center"/>
          </w:tcPr>
          <w:p w14:paraId="5EEFD233"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满意</w:t>
            </w:r>
          </w:p>
        </w:tc>
        <w:tc>
          <w:tcPr>
            <w:tcW w:w="2410" w:type="dxa"/>
            <w:shd w:val="clear" w:color="auto" w:fill="D9D9D9" w:themeFill="background1" w:themeFillShade="D9"/>
            <w:vAlign w:val="center"/>
          </w:tcPr>
          <w:p w14:paraId="315FCCF0"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一般</w:t>
            </w:r>
          </w:p>
        </w:tc>
        <w:tc>
          <w:tcPr>
            <w:tcW w:w="2551" w:type="dxa"/>
            <w:shd w:val="clear" w:color="auto" w:fill="D9D9D9" w:themeFill="background1" w:themeFillShade="D9"/>
            <w:vAlign w:val="center"/>
          </w:tcPr>
          <w:p w14:paraId="4345E7E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不满意</w:t>
            </w:r>
          </w:p>
        </w:tc>
      </w:tr>
      <w:tr w:rsidR="004B6B42" w14:paraId="06EF8D86" w14:textId="77777777" w:rsidTr="009351C7">
        <w:trPr>
          <w:cantSplit/>
        </w:trPr>
        <w:tc>
          <w:tcPr>
            <w:tcW w:w="2060" w:type="dxa"/>
            <w:vAlign w:val="center"/>
          </w:tcPr>
          <w:p w14:paraId="783EB1CD"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t>基于深度学习的智能患者摆位系统</w:t>
            </w:r>
          </w:p>
        </w:tc>
        <w:tc>
          <w:tcPr>
            <w:tcW w:w="2051" w:type="dxa"/>
            <w:vAlign w:val="center"/>
          </w:tcPr>
          <w:p w14:paraId="1838070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操作方便，可正常摆位</w:t>
            </w:r>
          </w:p>
        </w:tc>
        <w:tc>
          <w:tcPr>
            <w:tcW w:w="2410" w:type="dxa"/>
            <w:vAlign w:val="center"/>
          </w:tcPr>
          <w:p w14:paraId="38724D4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操作一般，可正常摆位</w:t>
            </w:r>
          </w:p>
        </w:tc>
        <w:tc>
          <w:tcPr>
            <w:tcW w:w="2551" w:type="dxa"/>
            <w:vAlign w:val="center"/>
          </w:tcPr>
          <w:p w14:paraId="140B0C9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操作不便，或不能正常摆位</w:t>
            </w:r>
          </w:p>
        </w:tc>
      </w:tr>
      <w:tr w:rsidR="004B6B42" w14:paraId="67D818A7" w14:textId="77777777" w:rsidTr="009351C7">
        <w:trPr>
          <w:cantSplit/>
        </w:trPr>
        <w:tc>
          <w:tcPr>
            <w:tcW w:w="2060" w:type="dxa"/>
            <w:vAlign w:val="center"/>
          </w:tcPr>
          <w:p w14:paraId="2F1500C8"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lastRenderedPageBreak/>
              <w:t>基于深度学习的患者扫描定位系统</w:t>
            </w:r>
          </w:p>
        </w:tc>
        <w:tc>
          <w:tcPr>
            <w:tcW w:w="2051" w:type="dxa"/>
            <w:vAlign w:val="center"/>
          </w:tcPr>
          <w:p w14:paraId="53CBCDD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操作方便，可正常定位</w:t>
            </w:r>
          </w:p>
        </w:tc>
        <w:tc>
          <w:tcPr>
            <w:tcW w:w="2410" w:type="dxa"/>
            <w:vAlign w:val="center"/>
          </w:tcPr>
          <w:p w14:paraId="4CA4EBD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操作一般，可正常定位</w:t>
            </w:r>
          </w:p>
        </w:tc>
        <w:tc>
          <w:tcPr>
            <w:tcW w:w="2551" w:type="dxa"/>
            <w:vAlign w:val="center"/>
          </w:tcPr>
          <w:p w14:paraId="6DF7F05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操作不便，或不能正常定位</w:t>
            </w:r>
          </w:p>
          <w:p w14:paraId="5BCD238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p>
        </w:tc>
      </w:tr>
      <w:tr w:rsidR="004B6B42" w14:paraId="30E58507" w14:textId="77777777" w:rsidTr="009351C7">
        <w:trPr>
          <w:cantSplit/>
        </w:trPr>
        <w:tc>
          <w:tcPr>
            <w:tcW w:w="2060" w:type="dxa"/>
            <w:vAlign w:val="center"/>
          </w:tcPr>
          <w:p w14:paraId="6836A41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左右移床功能</w:t>
            </w:r>
          </w:p>
        </w:tc>
        <w:tc>
          <w:tcPr>
            <w:tcW w:w="2051" w:type="dxa"/>
            <w:vAlign w:val="center"/>
          </w:tcPr>
          <w:p w14:paraId="134310D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操作方便，可轻松移床至目标位置</w:t>
            </w:r>
          </w:p>
        </w:tc>
        <w:tc>
          <w:tcPr>
            <w:tcW w:w="2410" w:type="dxa"/>
            <w:vAlign w:val="center"/>
          </w:tcPr>
          <w:p w14:paraId="0EEA620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操作一般，较轻松移床至目标位置</w:t>
            </w:r>
          </w:p>
        </w:tc>
        <w:tc>
          <w:tcPr>
            <w:tcW w:w="2551" w:type="dxa"/>
            <w:vAlign w:val="center"/>
          </w:tcPr>
          <w:p w14:paraId="50BE559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操作不便，或不能移床至目标位置</w:t>
            </w:r>
          </w:p>
        </w:tc>
      </w:tr>
      <w:tr w:rsidR="004B6B42" w14:paraId="127EC9D8" w14:textId="77777777" w:rsidTr="009351C7">
        <w:trPr>
          <w:cantSplit/>
        </w:trPr>
        <w:tc>
          <w:tcPr>
            <w:tcW w:w="2060" w:type="dxa"/>
            <w:vAlign w:val="center"/>
          </w:tcPr>
          <w:p w14:paraId="702D1FDA"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敏感器官保护功能</w:t>
            </w:r>
          </w:p>
        </w:tc>
        <w:tc>
          <w:tcPr>
            <w:tcW w:w="2051" w:type="dxa"/>
            <w:vAlign w:val="center"/>
          </w:tcPr>
          <w:p w14:paraId="0E2BE4E3"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44F8812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0C7F80D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操作不便，或不能正常工作</w:t>
            </w:r>
          </w:p>
        </w:tc>
      </w:tr>
      <w:tr w:rsidR="004B6B42" w14:paraId="0E31C240" w14:textId="77777777" w:rsidTr="009351C7">
        <w:trPr>
          <w:cantSplit/>
        </w:trPr>
        <w:tc>
          <w:tcPr>
            <w:tcW w:w="2060" w:type="dxa"/>
            <w:vAlign w:val="center"/>
          </w:tcPr>
          <w:p w14:paraId="2512221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t>基于深度学习的图像降噪功能</w:t>
            </w:r>
          </w:p>
        </w:tc>
        <w:tc>
          <w:tcPr>
            <w:tcW w:w="2051" w:type="dxa"/>
            <w:vAlign w:val="center"/>
          </w:tcPr>
          <w:p w14:paraId="43B3605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5382DC9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5E556C8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操作不便，或不能正常工作</w:t>
            </w:r>
          </w:p>
        </w:tc>
      </w:tr>
      <w:tr w:rsidR="004B6B42" w14:paraId="78673BAC" w14:textId="77777777" w:rsidTr="009351C7">
        <w:trPr>
          <w:cantSplit/>
        </w:trPr>
        <w:tc>
          <w:tcPr>
            <w:tcW w:w="2060" w:type="dxa"/>
            <w:vAlign w:val="center"/>
          </w:tcPr>
          <w:p w14:paraId="25F5DC1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自动</w:t>
            </w:r>
            <w:r>
              <w:rPr>
                <w:rFonts w:ascii="Times New Roman" w:hAnsi="Times New Roman" w:cs="Times New Roman"/>
                <w:color w:val="000000" w:themeColor="text1"/>
                <w:lang w:val="en-US" w:eastAsia="zh-CN"/>
              </w:rPr>
              <w:t>KV</w:t>
            </w:r>
            <w:r>
              <w:rPr>
                <w:rFonts w:ascii="Times New Roman" w:hAnsi="Times New Roman" w:cs="Times New Roman" w:hint="eastAsia"/>
                <w:color w:val="000000" w:themeColor="text1"/>
                <w:lang w:val="en-US" w:eastAsia="zh-CN"/>
              </w:rPr>
              <w:t>选择</w:t>
            </w:r>
            <w:r>
              <w:rPr>
                <w:rFonts w:ascii="Times New Roman" w:hAnsi="Times New Roman" w:cs="Times New Roman"/>
                <w:color w:val="000000" w:themeColor="text1"/>
                <w:lang w:val="en-US" w:eastAsia="zh-CN"/>
              </w:rPr>
              <w:t>功能</w:t>
            </w:r>
          </w:p>
        </w:tc>
        <w:tc>
          <w:tcPr>
            <w:tcW w:w="2051" w:type="dxa"/>
            <w:vAlign w:val="center"/>
          </w:tcPr>
          <w:p w14:paraId="6409BCE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64A062C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77FB227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bookmarkStart w:id="34" w:name="OLE_LINK5"/>
            <w:r>
              <w:rPr>
                <w:rFonts w:ascii="Times New Roman" w:hAnsi="Times New Roman" w:cs="Times New Roman"/>
                <w:color w:val="000000" w:themeColor="text1"/>
                <w:lang w:val="en-US" w:eastAsia="zh-CN"/>
              </w:rPr>
              <w:t>操作不便，或不能正常工作</w:t>
            </w:r>
            <w:bookmarkEnd w:id="34"/>
          </w:p>
        </w:tc>
      </w:tr>
    </w:tbl>
    <w:p w14:paraId="4528BBFA" w14:textId="77777777" w:rsidR="004B6B42" w:rsidRDefault="004B6B42" w:rsidP="004B6B42">
      <w:pPr>
        <w:spacing w:line="320" w:lineRule="atLeast"/>
        <w:ind w:firstLineChars="0" w:firstLine="0"/>
        <w:rPr>
          <w:bCs/>
          <w:color w:val="000000" w:themeColor="text1"/>
          <w:kern w:val="2"/>
          <w:sz w:val="20"/>
          <w:szCs w:val="20"/>
        </w:rPr>
      </w:pPr>
      <w:r>
        <w:rPr>
          <w:bCs/>
          <w:color w:val="000000" w:themeColor="text1"/>
          <w:kern w:val="2"/>
          <w:sz w:val="20"/>
          <w:szCs w:val="20"/>
        </w:rPr>
        <w:t>注：该</w:t>
      </w:r>
      <w:r>
        <w:rPr>
          <w:rFonts w:hint="eastAsia"/>
          <w:bCs/>
          <w:color w:val="000000" w:themeColor="text1"/>
          <w:kern w:val="2"/>
          <w:sz w:val="20"/>
          <w:szCs w:val="20"/>
        </w:rPr>
        <w:t>表格</w:t>
      </w:r>
      <w:r>
        <w:rPr>
          <w:bCs/>
          <w:color w:val="000000" w:themeColor="text1"/>
          <w:kern w:val="2"/>
          <w:sz w:val="20"/>
          <w:szCs w:val="20"/>
        </w:rPr>
        <w:t>不一定每个检查均涉及，仅对涉及的检查进行相应评估。</w:t>
      </w:r>
    </w:p>
    <w:p w14:paraId="11D03C72" w14:textId="77777777" w:rsidR="000144BA" w:rsidRDefault="00D66251">
      <w:pPr>
        <w:pStyle w:val="afa"/>
        <w:numPr>
          <w:ilvl w:val="0"/>
          <w:numId w:val="4"/>
        </w:numPr>
        <w:ind w:left="862" w:firstLineChars="0" w:hanging="442"/>
      </w:pPr>
      <w:r>
        <w:rPr>
          <w:rFonts w:hint="eastAsia"/>
        </w:rPr>
        <w:t>机器使用便捷性评价</w:t>
      </w:r>
    </w:p>
    <w:p w14:paraId="11D03C73" w14:textId="2969E978" w:rsidR="000144BA" w:rsidRDefault="004B6B42">
      <w:pPr>
        <w:pStyle w:val="afa"/>
      </w:pPr>
      <w:r w:rsidRPr="004B6B42">
        <w:rPr>
          <w:rFonts w:hint="eastAsia"/>
        </w:rPr>
        <w:t>确定依据：《</w:t>
      </w:r>
      <w:r w:rsidRPr="004B6B42">
        <w:rPr>
          <w:rFonts w:hint="eastAsia"/>
        </w:rPr>
        <w:t>X</w:t>
      </w:r>
      <w:r w:rsidRPr="004B6B42">
        <w:rPr>
          <w:rFonts w:hint="eastAsia"/>
        </w:rPr>
        <w:t>射线计算机体层摄影设备注册技术审查指导原则》（国家食品药品监督管理总局通告</w:t>
      </w:r>
      <w:r w:rsidRPr="004B6B42">
        <w:rPr>
          <w:rFonts w:hint="eastAsia"/>
        </w:rPr>
        <w:t>2018</w:t>
      </w:r>
      <w:r w:rsidRPr="004B6B42">
        <w:rPr>
          <w:rFonts w:hint="eastAsia"/>
        </w:rPr>
        <w:t>年第</w:t>
      </w:r>
      <w:r w:rsidRPr="004B6B42">
        <w:rPr>
          <w:rFonts w:hint="eastAsia"/>
        </w:rPr>
        <w:t>26</w:t>
      </w:r>
      <w:r w:rsidRPr="004B6B42">
        <w:rPr>
          <w:rFonts w:hint="eastAsia"/>
        </w:rPr>
        <w:t>号）建议采用机器使用便捷性评价作为次要评价指标</w:t>
      </w:r>
      <w:r w:rsidR="00D66251">
        <w:rPr>
          <w:rFonts w:hint="eastAsia"/>
        </w:rPr>
        <w:t>。</w:t>
      </w:r>
    </w:p>
    <w:p w14:paraId="11D03C74" w14:textId="07057354" w:rsidR="000144BA" w:rsidRDefault="004B6B42">
      <w:pPr>
        <w:pStyle w:val="afa"/>
      </w:pPr>
      <w:r w:rsidRPr="004B6B42">
        <w:rPr>
          <w:rFonts w:hint="eastAsia"/>
        </w:rPr>
        <w:t>指标定义：根据表</w:t>
      </w:r>
      <w:r>
        <w:rPr>
          <w:rFonts w:hint="eastAsia"/>
        </w:rPr>
        <w:t>4</w:t>
      </w:r>
      <w:r w:rsidRPr="004B6B42">
        <w:rPr>
          <w:rFonts w:hint="eastAsia"/>
        </w:rPr>
        <w:t>，研究者对试验医疗器械进行机器使用便捷性评价，根据每例受试者的评价结果计算临床可接受率和满意率</w:t>
      </w:r>
      <w:r w:rsidR="00D66251">
        <w:rPr>
          <w:rFonts w:hint="eastAsia"/>
        </w:rPr>
        <w:t>。</w:t>
      </w:r>
    </w:p>
    <w:p w14:paraId="6E1B5CCC" w14:textId="77777777" w:rsidR="004B6B42" w:rsidRDefault="004B6B42" w:rsidP="004B6B42">
      <w:pPr>
        <w:pStyle w:val="afa"/>
      </w:pPr>
      <w:r>
        <w:rPr>
          <w:rFonts w:hint="eastAsia"/>
        </w:rPr>
        <w:t>评价标准：评价指标均应达到一般及以上，即认为该病例机器使用便捷性符合临床应用要求。</w:t>
      </w:r>
    </w:p>
    <w:p w14:paraId="11D03C76" w14:textId="2AC3F313" w:rsidR="000144BA" w:rsidRPr="0070756A" w:rsidRDefault="004B6B42" w:rsidP="004B6B42">
      <w:pPr>
        <w:pStyle w:val="afa"/>
      </w:pPr>
      <w:r>
        <w:rPr>
          <w:rFonts w:hint="eastAsia"/>
        </w:rPr>
        <w:t>计算公式：临床可接受率</w:t>
      </w:r>
      <w:r>
        <w:rPr>
          <w:rFonts w:hint="eastAsia"/>
        </w:rPr>
        <w:t>=</w:t>
      </w:r>
      <w:r>
        <w:rPr>
          <w:rFonts w:hint="eastAsia"/>
        </w:rPr>
        <w:t>评价为一般及以上的例数÷进行评价的总例数×</w:t>
      </w:r>
      <w:r>
        <w:rPr>
          <w:rFonts w:hint="eastAsia"/>
        </w:rPr>
        <w:t>100%</w:t>
      </w:r>
      <w:r>
        <w:rPr>
          <w:rFonts w:hint="eastAsia"/>
        </w:rPr>
        <w:t>；满意率</w:t>
      </w:r>
      <w:r>
        <w:rPr>
          <w:rFonts w:hint="eastAsia"/>
        </w:rPr>
        <w:t>=</w:t>
      </w:r>
      <w:r>
        <w:rPr>
          <w:rFonts w:hint="eastAsia"/>
        </w:rPr>
        <w:t>评价为满意的例数÷进行评价的总例数×</w:t>
      </w:r>
      <w:r>
        <w:rPr>
          <w:rFonts w:hint="eastAsia"/>
        </w:rPr>
        <w:t>100%</w:t>
      </w:r>
      <w:r w:rsidR="00D66251">
        <w:rPr>
          <w:rFonts w:hint="eastAsia"/>
        </w:rPr>
        <w:t>。</w:t>
      </w:r>
    </w:p>
    <w:p w14:paraId="11D03C77" w14:textId="02AF63EA" w:rsidR="000144BA" w:rsidRDefault="00D66251">
      <w:pPr>
        <w:pStyle w:val="a3"/>
        <w:spacing w:after="156"/>
      </w:pPr>
      <w:r>
        <w:rPr>
          <w:rFonts w:hint="eastAsia"/>
        </w:rPr>
        <w:t>表</w:t>
      </w:r>
      <w:r>
        <w:rPr>
          <w:rFonts w:hint="eastAsia"/>
        </w:rPr>
        <w:t xml:space="preserve"> </w:t>
      </w:r>
      <w:r w:rsidR="004B6B42">
        <w:rPr>
          <w:rFonts w:hint="eastAsia"/>
          <w:noProof/>
        </w:rPr>
        <w:t>4</w:t>
      </w:r>
      <w:r>
        <w:rPr>
          <w:rFonts w:hint="eastAsia"/>
        </w:rPr>
        <w:t xml:space="preserve"> </w:t>
      </w:r>
      <w:r>
        <w:rPr>
          <w:rFonts w:hint="eastAsia"/>
        </w:rPr>
        <w:t>机器使用便捷性评价</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38"/>
        <w:gridCol w:w="2410"/>
        <w:gridCol w:w="2410"/>
        <w:gridCol w:w="2415"/>
      </w:tblGrid>
      <w:tr w:rsidR="004B6B42" w14:paraId="5C9A2EFC" w14:textId="77777777" w:rsidTr="009351C7">
        <w:trPr>
          <w:cantSplit/>
          <w:trHeight w:hRule="exact" w:val="504"/>
          <w:tblHeader/>
          <w:jc w:val="center"/>
        </w:trPr>
        <w:tc>
          <w:tcPr>
            <w:tcW w:w="1838" w:type="dxa"/>
            <w:shd w:val="clear" w:color="auto" w:fill="D8D8D8" w:themeFill="background1" w:themeFillShade="D8"/>
            <w:vAlign w:val="center"/>
          </w:tcPr>
          <w:p w14:paraId="638E694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评价项目</w:t>
            </w:r>
          </w:p>
        </w:tc>
        <w:tc>
          <w:tcPr>
            <w:tcW w:w="2410" w:type="dxa"/>
            <w:shd w:val="clear" w:color="auto" w:fill="D8D8D8" w:themeFill="background1" w:themeFillShade="D8"/>
            <w:vAlign w:val="center"/>
          </w:tcPr>
          <w:p w14:paraId="696A6CD3"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满意</w:t>
            </w:r>
          </w:p>
        </w:tc>
        <w:tc>
          <w:tcPr>
            <w:tcW w:w="2410" w:type="dxa"/>
            <w:shd w:val="clear" w:color="auto" w:fill="D8D8D8" w:themeFill="background1" w:themeFillShade="D8"/>
            <w:vAlign w:val="center"/>
          </w:tcPr>
          <w:p w14:paraId="32DDC58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一般</w:t>
            </w:r>
          </w:p>
        </w:tc>
        <w:tc>
          <w:tcPr>
            <w:tcW w:w="2415" w:type="dxa"/>
            <w:shd w:val="clear" w:color="auto" w:fill="D8D8D8" w:themeFill="background1" w:themeFillShade="D8"/>
            <w:vAlign w:val="center"/>
          </w:tcPr>
          <w:p w14:paraId="00EE9A18"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不满意</w:t>
            </w:r>
          </w:p>
        </w:tc>
      </w:tr>
      <w:tr w:rsidR="004B6B42" w14:paraId="6555224F" w14:textId="77777777" w:rsidTr="009351C7">
        <w:trPr>
          <w:cantSplit/>
          <w:trHeight w:hRule="exact" w:val="711"/>
          <w:jc w:val="center"/>
        </w:trPr>
        <w:tc>
          <w:tcPr>
            <w:tcW w:w="1838" w:type="dxa"/>
            <w:shd w:val="clear" w:color="auto" w:fill="FFFFFF"/>
            <w:vAlign w:val="center"/>
          </w:tcPr>
          <w:p w14:paraId="22095018"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激光定位灯</w:t>
            </w:r>
          </w:p>
        </w:tc>
        <w:tc>
          <w:tcPr>
            <w:tcW w:w="2410" w:type="dxa"/>
            <w:shd w:val="clear" w:color="auto" w:fill="FFFFFF"/>
            <w:vAlign w:val="center"/>
          </w:tcPr>
          <w:p w14:paraId="5A525FC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操作便捷，响应灵敏</w:t>
            </w:r>
          </w:p>
        </w:tc>
        <w:tc>
          <w:tcPr>
            <w:tcW w:w="2410" w:type="dxa"/>
            <w:shd w:val="clear" w:color="auto" w:fill="FFFFFF"/>
            <w:vAlign w:val="center"/>
          </w:tcPr>
          <w:p w14:paraId="2531B5A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操作欠便捷，或响应一般</w:t>
            </w:r>
          </w:p>
        </w:tc>
        <w:tc>
          <w:tcPr>
            <w:tcW w:w="2415" w:type="dxa"/>
            <w:shd w:val="clear" w:color="auto" w:fill="FFFFFF"/>
            <w:vAlign w:val="center"/>
          </w:tcPr>
          <w:p w14:paraId="7F11B4E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操作繁琐，或响应延迟</w:t>
            </w:r>
          </w:p>
        </w:tc>
      </w:tr>
      <w:tr w:rsidR="004B6B42" w14:paraId="666E062A" w14:textId="77777777" w:rsidTr="009351C7">
        <w:trPr>
          <w:cantSplit/>
          <w:trHeight w:hRule="exact" w:val="711"/>
          <w:jc w:val="center"/>
        </w:trPr>
        <w:tc>
          <w:tcPr>
            <w:tcW w:w="1838" w:type="dxa"/>
            <w:shd w:val="clear" w:color="auto" w:fill="FFFFFF"/>
            <w:vAlign w:val="center"/>
          </w:tcPr>
          <w:p w14:paraId="0E12133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呼吸导航</w:t>
            </w:r>
          </w:p>
        </w:tc>
        <w:tc>
          <w:tcPr>
            <w:tcW w:w="2410" w:type="dxa"/>
            <w:shd w:val="clear" w:color="auto" w:fill="FFFFFF"/>
            <w:vAlign w:val="center"/>
          </w:tcPr>
          <w:p w14:paraId="667892C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操作便捷，响应灵敏</w:t>
            </w:r>
          </w:p>
        </w:tc>
        <w:tc>
          <w:tcPr>
            <w:tcW w:w="2410" w:type="dxa"/>
            <w:shd w:val="clear" w:color="auto" w:fill="FFFFFF"/>
            <w:vAlign w:val="center"/>
          </w:tcPr>
          <w:p w14:paraId="3AA4B08B"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操作欠便捷，或响应一般</w:t>
            </w:r>
          </w:p>
        </w:tc>
        <w:tc>
          <w:tcPr>
            <w:tcW w:w="2415" w:type="dxa"/>
            <w:shd w:val="clear" w:color="auto" w:fill="FFFFFF"/>
            <w:vAlign w:val="center"/>
          </w:tcPr>
          <w:p w14:paraId="5B1597D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操作繁琐，或响应延迟</w:t>
            </w:r>
          </w:p>
        </w:tc>
      </w:tr>
      <w:tr w:rsidR="004B6B42" w14:paraId="18361149" w14:textId="77777777" w:rsidTr="009351C7">
        <w:trPr>
          <w:cantSplit/>
          <w:trHeight w:hRule="exact" w:val="707"/>
          <w:jc w:val="center"/>
        </w:trPr>
        <w:tc>
          <w:tcPr>
            <w:tcW w:w="1838" w:type="dxa"/>
            <w:shd w:val="clear" w:color="auto" w:fill="FFFFFF"/>
            <w:vAlign w:val="center"/>
          </w:tcPr>
          <w:p w14:paraId="25EF5FE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控制按键</w:t>
            </w:r>
          </w:p>
        </w:tc>
        <w:tc>
          <w:tcPr>
            <w:tcW w:w="2410" w:type="dxa"/>
            <w:shd w:val="clear" w:color="auto" w:fill="FFFFFF"/>
            <w:vAlign w:val="center"/>
          </w:tcPr>
          <w:p w14:paraId="6B3F41A3"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74C5FBC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A59F5C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6DA201F9" w14:textId="77777777" w:rsidTr="009351C7">
        <w:trPr>
          <w:cantSplit/>
          <w:trHeight w:hRule="exact" w:val="703"/>
          <w:jc w:val="center"/>
        </w:trPr>
        <w:tc>
          <w:tcPr>
            <w:tcW w:w="1838" w:type="dxa"/>
            <w:shd w:val="clear" w:color="auto" w:fill="FFFFFF"/>
            <w:vAlign w:val="center"/>
          </w:tcPr>
          <w:p w14:paraId="6D41D005"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图像预览便捷性</w:t>
            </w:r>
          </w:p>
        </w:tc>
        <w:tc>
          <w:tcPr>
            <w:tcW w:w="2410" w:type="dxa"/>
            <w:shd w:val="clear" w:color="auto" w:fill="FFFFFF"/>
            <w:vAlign w:val="center"/>
          </w:tcPr>
          <w:p w14:paraId="10D639F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057B879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F0D55D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0DA7A565" w14:textId="77777777" w:rsidTr="009351C7">
        <w:trPr>
          <w:cantSplit/>
          <w:trHeight w:hRule="exact" w:val="713"/>
          <w:jc w:val="center"/>
        </w:trPr>
        <w:tc>
          <w:tcPr>
            <w:tcW w:w="1838" w:type="dxa"/>
            <w:shd w:val="clear" w:color="auto" w:fill="FFFFFF"/>
            <w:vAlign w:val="center"/>
          </w:tcPr>
          <w:p w14:paraId="7B329F9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图像传输与储存便捷性</w:t>
            </w:r>
          </w:p>
        </w:tc>
        <w:tc>
          <w:tcPr>
            <w:tcW w:w="2410" w:type="dxa"/>
            <w:shd w:val="clear" w:color="auto" w:fill="FFFFFF"/>
            <w:vAlign w:val="center"/>
          </w:tcPr>
          <w:p w14:paraId="6020967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5D38C81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6600B8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3F454B6E" w14:textId="77777777" w:rsidTr="009351C7">
        <w:trPr>
          <w:cantSplit/>
          <w:trHeight w:hRule="exact" w:val="709"/>
          <w:jc w:val="center"/>
        </w:trPr>
        <w:tc>
          <w:tcPr>
            <w:tcW w:w="1838" w:type="dxa"/>
            <w:shd w:val="clear" w:color="auto" w:fill="FFFFFF"/>
            <w:vAlign w:val="center"/>
          </w:tcPr>
          <w:p w14:paraId="7380DB9F"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釆集软件界面便捷性</w:t>
            </w:r>
          </w:p>
        </w:tc>
        <w:tc>
          <w:tcPr>
            <w:tcW w:w="2410" w:type="dxa"/>
            <w:shd w:val="clear" w:color="auto" w:fill="FFFFFF"/>
            <w:vAlign w:val="center"/>
          </w:tcPr>
          <w:p w14:paraId="31764AF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222798D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4201EA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14CED763" w14:textId="77777777" w:rsidTr="009351C7">
        <w:trPr>
          <w:cantSplit/>
          <w:trHeight w:hRule="exact" w:val="988"/>
          <w:jc w:val="center"/>
        </w:trPr>
        <w:tc>
          <w:tcPr>
            <w:tcW w:w="1838" w:type="dxa"/>
            <w:shd w:val="clear" w:color="auto" w:fill="FFFFFF"/>
            <w:vAlign w:val="center"/>
          </w:tcPr>
          <w:p w14:paraId="606B957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lastRenderedPageBreak/>
              <w:t>后处理软件，临床使用界面友好性</w:t>
            </w:r>
          </w:p>
        </w:tc>
        <w:tc>
          <w:tcPr>
            <w:tcW w:w="2410" w:type="dxa"/>
            <w:shd w:val="clear" w:color="auto" w:fill="FFFFFF"/>
            <w:vAlign w:val="center"/>
          </w:tcPr>
          <w:p w14:paraId="1A522CFC"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界面功能区域明确，操作流程清晰</w:t>
            </w:r>
          </w:p>
        </w:tc>
        <w:tc>
          <w:tcPr>
            <w:tcW w:w="2410" w:type="dxa"/>
            <w:shd w:val="clear" w:color="auto" w:fill="FFFFFF"/>
            <w:vAlign w:val="center"/>
          </w:tcPr>
          <w:p w14:paraId="5D9473D8"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界面功能区域欠明确，操作流程欠清晰</w:t>
            </w:r>
          </w:p>
        </w:tc>
        <w:tc>
          <w:tcPr>
            <w:tcW w:w="2415" w:type="dxa"/>
            <w:shd w:val="clear" w:color="auto" w:fill="FFFFFF"/>
            <w:vAlign w:val="center"/>
          </w:tcPr>
          <w:p w14:paraId="232D1D6E"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界面功能区域不明确，操作流程不清晰</w:t>
            </w:r>
          </w:p>
        </w:tc>
      </w:tr>
      <w:tr w:rsidR="004B6B42" w14:paraId="094BC4ED" w14:textId="77777777" w:rsidTr="009351C7">
        <w:trPr>
          <w:cantSplit/>
          <w:trHeight w:hRule="exact" w:val="653"/>
          <w:jc w:val="center"/>
        </w:trPr>
        <w:tc>
          <w:tcPr>
            <w:tcW w:w="1838" w:type="dxa"/>
            <w:shd w:val="clear" w:color="auto" w:fill="FFFFFF"/>
            <w:vAlign w:val="center"/>
          </w:tcPr>
          <w:p w14:paraId="5E299CF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后处理软件</w:t>
            </w:r>
            <w:r>
              <w:rPr>
                <w:rFonts w:ascii="Times New Roman" w:hAnsi="Times New Roman" w:cs="Times New Roman"/>
                <w:lang w:val="en-US" w:eastAsia="zh-CN"/>
              </w:rPr>
              <w:t xml:space="preserve">, </w:t>
            </w:r>
            <w:r>
              <w:rPr>
                <w:rFonts w:ascii="Times New Roman" w:hAnsi="Times New Roman" w:cs="Times New Roman"/>
                <w:lang w:val="en-US" w:eastAsia="zh-CN"/>
              </w:rPr>
              <w:t>临床使用操作便捷性</w:t>
            </w:r>
          </w:p>
        </w:tc>
        <w:tc>
          <w:tcPr>
            <w:tcW w:w="2410" w:type="dxa"/>
            <w:shd w:val="clear" w:color="auto" w:fill="FFFFFF"/>
            <w:vAlign w:val="center"/>
          </w:tcPr>
          <w:p w14:paraId="7D76E1A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54BBB98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40C9659B"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bl>
    <w:p w14:paraId="11D03C96" w14:textId="77777777" w:rsidR="000144BA" w:rsidRDefault="00D66251">
      <w:pPr>
        <w:pStyle w:val="afa"/>
        <w:numPr>
          <w:ilvl w:val="0"/>
          <w:numId w:val="4"/>
        </w:numPr>
        <w:ind w:left="862" w:firstLineChars="0" w:hanging="442"/>
      </w:pPr>
      <w:r>
        <w:rPr>
          <w:rFonts w:hint="eastAsia"/>
        </w:rPr>
        <w:t>整机功能及稳定性满意度评价</w:t>
      </w:r>
    </w:p>
    <w:p w14:paraId="3DBDF993" w14:textId="77777777" w:rsidR="004B6B42" w:rsidRDefault="004B6B42" w:rsidP="004B6B42">
      <w:pPr>
        <w:pStyle w:val="afa"/>
      </w:pPr>
      <w:r>
        <w:rPr>
          <w:rFonts w:hint="eastAsia"/>
        </w:rPr>
        <w:t>确定依据：《</w:t>
      </w:r>
      <w:r>
        <w:rPr>
          <w:rFonts w:hint="eastAsia"/>
        </w:rPr>
        <w:t>X</w:t>
      </w:r>
      <w:r>
        <w:rPr>
          <w:rFonts w:hint="eastAsia"/>
        </w:rPr>
        <w:t>射线计算机体层摄影设备注册技术审查指导原则》（国家食品药品监督管理总局通告</w:t>
      </w:r>
      <w:r>
        <w:rPr>
          <w:rFonts w:hint="eastAsia"/>
        </w:rPr>
        <w:t>2018</w:t>
      </w:r>
      <w:r>
        <w:rPr>
          <w:rFonts w:hint="eastAsia"/>
        </w:rPr>
        <w:t>年第</w:t>
      </w:r>
      <w:r>
        <w:rPr>
          <w:rFonts w:hint="eastAsia"/>
        </w:rPr>
        <w:t>26</w:t>
      </w:r>
      <w:r>
        <w:rPr>
          <w:rFonts w:hint="eastAsia"/>
        </w:rPr>
        <w:t>号）建议采用整机功能及稳定性满意度评价作为次要评价指标。</w:t>
      </w:r>
    </w:p>
    <w:p w14:paraId="3C1C60BB" w14:textId="0B420DA1" w:rsidR="004B6B42" w:rsidRDefault="004B6B42" w:rsidP="004B6B42">
      <w:pPr>
        <w:pStyle w:val="afa"/>
      </w:pPr>
      <w:r>
        <w:rPr>
          <w:rFonts w:hint="eastAsia"/>
        </w:rPr>
        <w:t>指标定义：根据表</w:t>
      </w:r>
      <w:r>
        <w:rPr>
          <w:rFonts w:hint="eastAsia"/>
        </w:rPr>
        <w:t>5</w:t>
      </w:r>
      <w:r>
        <w:rPr>
          <w:rFonts w:hint="eastAsia"/>
        </w:rPr>
        <w:t>，研究者对试验医疗器械进行整机功能性及稳定性评估，根据每例受试者的满意度评价结果计算临床可接受率和满意率。</w:t>
      </w:r>
    </w:p>
    <w:p w14:paraId="27B7C817" w14:textId="77777777" w:rsidR="004B6B42" w:rsidRDefault="004B6B42" w:rsidP="004B6B42">
      <w:pPr>
        <w:pStyle w:val="afa"/>
      </w:pPr>
      <w:r>
        <w:rPr>
          <w:rFonts w:hint="eastAsia"/>
        </w:rPr>
        <w:t>评价标准：评价指标均达到满意，则认为该病例整机系统稳定性要求为满意；评价指标出现一般项，且无不满意项，则认为该病例整机系统稳定性为一般；评价指标出现不满意项，则认为该病例整机系统稳定性为不满意。评价为一般及以上，即整机功能及稳定性评价符合临床应用要求。</w:t>
      </w:r>
    </w:p>
    <w:p w14:paraId="11D03C9A" w14:textId="5083F23F" w:rsidR="000144BA" w:rsidRDefault="004B6B42" w:rsidP="004B6B42">
      <w:pPr>
        <w:pStyle w:val="afa"/>
      </w:pPr>
      <w:r>
        <w:rPr>
          <w:rFonts w:hint="eastAsia"/>
        </w:rPr>
        <w:t>计算公式：临床可接受率</w:t>
      </w:r>
      <w:r>
        <w:rPr>
          <w:rFonts w:hint="eastAsia"/>
        </w:rPr>
        <w:t>=</w:t>
      </w:r>
      <w:r>
        <w:rPr>
          <w:rFonts w:hint="eastAsia"/>
        </w:rPr>
        <w:t>评价为一般及以上的例数÷进行评价的总例数×</w:t>
      </w:r>
      <w:r>
        <w:rPr>
          <w:rFonts w:hint="eastAsia"/>
        </w:rPr>
        <w:t>100%</w:t>
      </w:r>
      <w:r>
        <w:rPr>
          <w:rFonts w:hint="eastAsia"/>
        </w:rPr>
        <w:t>；满意率</w:t>
      </w:r>
      <w:r>
        <w:rPr>
          <w:rFonts w:hint="eastAsia"/>
        </w:rPr>
        <w:t>=</w:t>
      </w:r>
      <w:r>
        <w:rPr>
          <w:rFonts w:hint="eastAsia"/>
        </w:rPr>
        <w:t>评价为满意的例数÷进行评价的总例数×</w:t>
      </w:r>
      <w:r>
        <w:rPr>
          <w:rFonts w:hint="eastAsia"/>
        </w:rPr>
        <w:t>100%</w:t>
      </w:r>
      <w:r w:rsidR="00D66251">
        <w:rPr>
          <w:rFonts w:hint="eastAsia"/>
        </w:rPr>
        <w:t>。</w:t>
      </w:r>
    </w:p>
    <w:p w14:paraId="11D03C9B" w14:textId="26E9BDD9" w:rsidR="000144BA" w:rsidRDefault="00D66251">
      <w:pPr>
        <w:pStyle w:val="a3"/>
        <w:spacing w:after="156"/>
      </w:pPr>
      <w:r>
        <w:rPr>
          <w:rFonts w:hint="eastAsia"/>
        </w:rPr>
        <w:t>表</w:t>
      </w:r>
      <w:r>
        <w:rPr>
          <w:rFonts w:hint="eastAsia"/>
        </w:rPr>
        <w:t xml:space="preserve"> </w:t>
      </w:r>
      <w:r w:rsidR="004B6B42">
        <w:rPr>
          <w:rFonts w:hint="eastAsia"/>
          <w:noProof/>
        </w:rPr>
        <w:t>5</w:t>
      </w:r>
      <w:r>
        <w:rPr>
          <w:rFonts w:hint="eastAsia"/>
        </w:rPr>
        <w:t xml:space="preserve"> </w:t>
      </w:r>
      <w:r>
        <w:rPr>
          <w:rFonts w:hint="eastAsia"/>
        </w:rPr>
        <w:t>整机功能及稳定性满意度评价</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01"/>
        <w:gridCol w:w="1276"/>
        <w:gridCol w:w="2975"/>
        <w:gridCol w:w="3120"/>
      </w:tblGrid>
      <w:tr w:rsidR="004B6B42" w14:paraId="7B8E536A" w14:textId="77777777" w:rsidTr="009351C7">
        <w:trPr>
          <w:trHeight w:val="494"/>
          <w:tblHeader/>
        </w:trPr>
        <w:tc>
          <w:tcPr>
            <w:tcW w:w="1701" w:type="dxa"/>
            <w:tcBorders>
              <w:top w:val="single" w:sz="4" w:space="0" w:color="auto"/>
              <w:left w:val="single" w:sz="4" w:space="0" w:color="auto"/>
              <w:bottom w:val="single" w:sz="4" w:space="0" w:color="auto"/>
              <w:right w:val="single" w:sz="4" w:space="0" w:color="auto"/>
            </w:tcBorders>
            <w:shd w:val="clear" w:color="auto" w:fill="D8D8D8"/>
            <w:vAlign w:val="center"/>
          </w:tcPr>
          <w:p w14:paraId="3D223A0C"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评价项目</w:t>
            </w:r>
          </w:p>
        </w:tc>
        <w:tc>
          <w:tcPr>
            <w:tcW w:w="1276" w:type="dxa"/>
            <w:tcBorders>
              <w:top w:val="single" w:sz="4" w:space="0" w:color="auto"/>
              <w:left w:val="single" w:sz="4" w:space="0" w:color="auto"/>
              <w:bottom w:val="single" w:sz="4" w:space="0" w:color="auto"/>
              <w:right w:val="single" w:sz="4" w:space="0" w:color="auto"/>
            </w:tcBorders>
            <w:shd w:val="clear" w:color="auto" w:fill="D8D8D8"/>
            <w:vAlign w:val="center"/>
          </w:tcPr>
          <w:p w14:paraId="6519A311"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满意</w:t>
            </w:r>
          </w:p>
        </w:tc>
        <w:tc>
          <w:tcPr>
            <w:tcW w:w="2975" w:type="dxa"/>
            <w:tcBorders>
              <w:top w:val="single" w:sz="4" w:space="0" w:color="auto"/>
              <w:left w:val="single" w:sz="4" w:space="0" w:color="auto"/>
              <w:bottom w:val="single" w:sz="4" w:space="0" w:color="auto"/>
              <w:right w:val="single" w:sz="4" w:space="0" w:color="auto"/>
            </w:tcBorders>
            <w:shd w:val="clear" w:color="auto" w:fill="D8D8D8"/>
            <w:vAlign w:val="center"/>
          </w:tcPr>
          <w:p w14:paraId="2391B2AC"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一般</w:t>
            </w:r>
          </w:p>
        </w:tc>
        <w:tc>
          <w:tcPr>
            <w:tcW w:w="3120" w:type="dxa"/>
            <w:tcBorders>
              <w:top w:val="single" w:sz="4" w:space="0" w:color="auto"/>
              <w:left w:val="single" w:sz="4" w:space="0" w:color="auto"/>
              <w:bottom w:val="single" w:sz="4" w:space="0" w:color="auto"/>
              <w:right w:val="single" w:sz="4" w:space="0" w:color="auto"/>
            </w:tcBorders>
            <w:shd w:val="clear" w:color="auto" w:fill="D8D8D8"/>
            <w:vAlign w:val="center"/>
          </w:tcPr>
          <w:p w14:paraId="27802EC0"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不满意</w:t>
            </w:r>
          </w:p>
        </w:tc>
      </w:tr>
      <w:tr w:rsidR="004B6B42" w14:paraId="1A54D1B7" w14:textId="77777777" w:rsidTr="009351C7">
        <w:trPr>
          <w:trHeight w:val="647"/>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E22F748"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工作流</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E753CAE"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2A5A98A"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岀现异常故障，但在现场工程师帮助下能较快排除故障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865F42B"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0F768B8B" w14:textId="77777777" w:rsidTr="009351C7">
        <w:trPr>
          <w:trHeight w:val="702"/>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2FE26E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床体移动</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B2677EE" w14:textId="77777777" w:rsidR="004B6B42" w:rsidRDefault="004B6B42" w:rsidP="009351C7">
            <w:pPr>
              <w:spacing w:beforeLines="100" w:before="312" w:line="24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7DD3B867"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出现异常故障，但在现场工程师帮助下能较快排除故障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3E564A8B"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170202B0" w14:textId="77777777" w:rsidTr="009351C7">
        <w:trPr>
          <w:trHeight w:val="697"/>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1D40D3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图像显示和传输</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F0AE565" w14:textId="77777777" w:rsidR="004B6B42" w:rsidRDefault="004B6B42" w:rsidP="009351C7">
            <w:pPr>
              <w:spacing w:beforeLines="100" w:before="312" w:line="24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700F304D"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岀现异常故障，但在现场工程师</w:t>
            </w:r>
            <w:r>
              <w:rPr>
                <w:color w:val="auto"/>
                <w:sz w:val="20"/>
                <w:szCs w:val="20"/>
              </w:rPr>
              <w:t xml:space="preserve"> </w:t>
            </w:r>
            <w:r>
              <w:rPr>
                <w:color w:val="auto"/>
                <w:sz w:val="20"/>
                <w:szCs w:val="20"/>
              </w:rPr>
              <w:t>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1BCE74C"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67E6229F" w14:textId="77777777" w:rsidTr="009351C7">
        <w:trPr>
          <w:trHeight w:val="418"/>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32DD6A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扫描期间异</w:t>
            </w:r>
            <w:r>
              <w:rPr>
                <w:rFonts w:hint="eastAsia"/>
                <w:color w:val="auto"/>
                <w:sz w:val="20"/>
                <w:szCs w:val="20"/>
              </w:rPr>
              <w:t>常</w:t>
            </w:r>
            <w:r>
              <w:rPr>
                <w:color w:val="auto"/>
                <w:sz w:val="20"/>
                <w:szCs w:val="20"/>
              </w:rPr>
              <w:t>终止</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08FBD46"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55CF7A7"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4A95979C"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688E4834" w14:textId="77777777" w:rsidTr="009351C7">
        <w:trPr>
          <w:trHeight w:val="438"/>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2CB1DA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未能启动系统</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53C8A98"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E9DD2A5"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47A6E439"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3131BE10" w14:textId="77777777" w:rsidTr="009351C7">
        <w:trPr>
          <w:trHeight w:val="504"/>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574E98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系统意外关机</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12EC1F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59D330B6"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600A11E"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66B10A8A" w14:textId="77777777" w:rsidTr="009351C7">
        <w:trPr>
          <w:trHeight w:val="504"/>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C552E33"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扫描期间无法曝光</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DA31D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2FB61038"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76990065"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bl>
    <w:p w14:paraId="11D03CC0" w14:textId="77777777" w:rsidR="000144BA" w:rsidRDefault="00D66251">
      <w:pPr>
        <w:pStyle w:val="-2"/>
      </w:pPr>
      <w:bookmarkStart w:id="35" w:name="_Toc191901077"/>
      <w:bookmarkStart w:id="36" w:name="_Toc196937757"/>
      <w:r>
        <w:t>安全性评价指标</w:t>
      </w:r>
      <w:bookmarkEnd w:id="35"/>
      <w:bookmarkEnd w:id="36"/>
    </w:p>
    <w:p w14:paraId="11D03CC1" w14:textId="77777777" w:rsidR="000144BA" w:rsidRDefault="00D66251">
      <w:pPr>
        <w:pStyle w:val="afa"/>
        <w:numPr>
          <w:ilvl w:val="0"/>
          <w:numId w:val="5"/>
        </w:numPr>
        <w:ind w:firstLineChars="0"/>
      </w:pPr>
      <w:r>
        <w:rPr>
          <w:rFonts w:hint="eastAsia"/>
        </w:rPr>
        <w:t>不良事件发生率</w:t>
      </w:r>
    </w:p>
    <w:p w14:paraId="31681AA6" w14:textId="77777777" w:rsidR="004B6B42" w:rsidRDefault="004B6B42" w:rsidP="004B6B42">
      <w:pPr>
        <w:pStyle w:val="afa"/>
      </w:pPr>
      <w:r>
        <w:rPr>
          <w:rFonts w:hint="eastAsia"/>
        </w:rPr>
        <w:t>确定依据：医疗器械临床试验常规的安全性监测指标。</w:t>
      </w:r>
    </w:p>
    <w:p w14:paraId="01D31645" w14:textId="77777777" w:rsidR="004B6B42" w:rsidRDefault="004B6B42" w:rsidP="004B6B42">
      <w:pPr>
        <w:pStyle w:val="afa"/>
      </w:pPr>
      <w:r>
        <w:rPr>
          <w:rFonts w:hint="eastAsia"/>
        </w:rPr>
        <w:t>指标定义：不良事件是指在医疗器械临床试验过程中出现的不良医学事件，无论是否与试验医疗器械相关。不良事件发生率指不良事件发生人数占全部受试者人数的比例，同时计算与试验医疗器械相关</w:t>
      </w:r>
      <w:r>
        <w:rPr>
          <w:rFonts w:hint="eastAsia"/>
        </w:rPr>
        <w:lastRenderedPageBreak/>
        <w:t>的不良事件发生率。</w:t>
      </w:r>
    </w:p>
    <w:p w14:paraId="11D03CC4" w14:textId="1A09FEE1" w:rsidR="000144BA" w:rsidRDefault="004B6B42" w:rsidP="004B6B42">
      <w:pPr>
        <w:pStyle w:val="afa"/>
      </w:pPr>
      <w:r>
        <w:rPr>
          <w:rFonts w:hint="eastAsia"/>
        </w:rPr>
        <w:t>计算公式：不良事件发生率</w:t>
      </w:r>
      <w:r>
        <w:rPr>
          <w:rFonts w:hint="eastAsia"/>
        </w:rPr>
        <w:t>=</w:t>
      </w:r>
      <w:r>
        <w:rPr>
          <w:rFonts w:hint="eastAsia"/>
        </w:rPr>
        <w:t>发生不良事件的受试者数÷全部受试者数×</w:t>
      </w:r>
      <w:r>
        <w:rPr>
          <w:rFonts w:hint="eastAsia"/>
        </w:rPr>
        <w:t>100%</w:t>
      </w:r>
      <w:r w:rsidR="00D66251">
        <w:rPr>
          <w:rFonts w:hint="eastAsia"/>
        </w:rPr>
        <w:t>。</w:t>
      </w:r>
    </w:p>
    <w:p w14:paraId="11D03CC5" w14:textId="77777777" w:rsidR="000144BA" w:rsidRDefault="00D66251">
      <w:pPr>
        <w:pStyle w:val="afa"/>
        <w:numPr>
          <w:ilvl w:val="0"/>
          <w:numId w:val="5"/>
        </w:numPr>
        <w:ind w:firstLineChars="0"/>
      </w:pPr>
      <w:r>
        <w:rPr>
          <w:rFonts w:hint="eastAsia"/>
        </w:rPr>
        <w:t>严重不良事件发生率</w:t>
      </w:r>
    </w:p>
    <w:p w14:paraId="7C7ED629" w14:textId="77777777" w:rsidR="004B6B42" w:rsidRDefault="004B6B42" w:rsidP="004B6B42">
      <w:pPr>
        <w:pStyle w:val="afa"/>
      </w:pPr>
      <w:r>
        <w:rPr>
          <w:rFonts w:hint="eastAsia"/>
        </w:rPr>
        <w:t>确定依据：医疗器械临床试验常规的安全性监测指标。</w:t>
      </w:r>
    </w:p>
    <w:p w14:paraId="28EADE14" w14:textId="77777777" w:rsidR="004B6B42" w:rsidRDefault="004B6B42" w:rsidP="004B6B42">
      <w:pPr>
        <w:pStyle w:val="afa"/>
      </w:pPr>
      <w:r>
        <w:rPr>
          <w:rFonts w:hint="eastAsia"/>
        </w:rPr>
        <w:t>指标定义：严重不良事件是指医疗器械临床试验过程中发生的导致死亡或者健康状况严重恶化，包括致命的疾病或者伤害、身体结构或者身体功能的永久性缺陷、需要住院治疗或者延长住院时间、需要采取医疗措施以避免对身体结构或者身体功能造成永久性缺陷；导致胎儿窘迫、胎儿死亡或者先天性异常、先天缺损等事件。严重不良事件发生率指以上事件发生人数占全部受试者人数的比例，同时计算与试验医疗器械相关的严重不良事件发生率。</w:t>
      </w:r>
    </w:p>
    <w:p w14:paraId="11D03CC8" w14:textId="5556706B" w:rsidR="000144BA" w:rsidRDefault="004B6B42" w:rsidP="004B6B42">
      <w:pPr>
        <w:pStyle w:val="afa"/>
      </w:pPr>
      <w:r>
        <w:rPr>
          <w:rFonts w:hint="eastAsia"/>
        </w:rPr>
        <w:t>计算公式：严重不良事件发生率</w:t>
      </w:r>
      <w:r>
        <w:rPr>
          <w:rFonts w:hint="eastAsia"/>
        </w:rPr>
        <w:t>=</w:t>
      </w:r>
      <w:r>
        <w:rPr>
          <w:rFonts w:hint="eastAsia"/>
        </w:rPr>
        <w:t>发生严重不良事件的受试者数÷全部受试者数×</w:t>
      </w:r>
      <w:r>
        <w:rPr>
          <w:rFonts w:hint="eastAsia"/>
        </w:rPr>
        <w:t>100%</w:t>
      </w:r>
      <w:r w:rsidR="00D66251">
        <w:rPr>
          <w:rFonts w:hint="eastAsia"/>
        </w:rPr>
        <w:t>。</w:t>
      </w:r>
    </w:p>
    <w:p w14:paraId="11D03CC9" w14:textId="77777777" w:rsidR="000144BA" w:rsidRDefault="00D66251">
      <w:pPr>
        <w:pStyle w:val="afa"/>
        <w:numPr>
          <w:ilvl w:val="0"/>
          <w:numId w:val="5"/>
        </w:numPr>
        <w:ind w:firstLineChars="0"/>
      </w:pPr>
      <w:r>
        <w:rPr>
          <w:rFonts w:hint="eastAsia"/>
        </w:rPr>
        <w:t>器械缺陷发生率</w:t>
      </w:r>
    </w:p>
    <w:p w14:paraId="1A014777" w14:textId="77777777" w:rsidR="004B6B42" w:rsidRDefault="004B6B42" w:rsidP="004B6B42">
      <w:pPr>
        <w:pStyle w:val="afa"/>
      </w:pPr>
      <w:r>
        <w:rPr>
          <w:rFonts w:hint="eastAsia"/>
        </w:rPr>
        <w:t>确定依据：医疗器械临床试验常规的安全性监测指标。</w:t>
      </w:r>
    </w:p>
    <w:p w14:paraId="3E1F635E" w14:textId="77777777" w:rsidR="004B6B42" w:rsidRDefault="004B6B42" w:rsidP="004B6B42">
      <w:pPr>
        <w:pStyle w:val="afa"/>
      </w:pPr>
      <w:r>
        <w:rPr>
          <w:rFonts w:hint="eastAsia"/>
        </w:rPr>
        <w:t>指标定义：器械缺陷发生率指发生器械缺陷受试者数占器械使用治疗受试者数的比例。器械缺陷是指临床试验过程中医疗器械在正常使用情况下存在可能危及人体健康和生命安全的不合理风险，如标签错误、质量问题、故障等。</w:t>
      </w:r>
    </w:p>
    <w:p w14:paraId="11D03CCC" w14:textId="5533DD65" w:rsidR="000144BA" w:rsidRDefault="004B6B42" w:rsidP="004B6B42">
      <w:pPr>
        <w:pStyle w:val="afa"/>
      </w:pPr>
      <w:r>
        <w:rPr>
          <w:rFonts w:hint="eastAsia"/>
        </w:rPr>
        <w:t>计算公式：器械缺陷发生率</w:t>
      </w:r>
      <w:r>
        <w:rPr>
          <w:rFonts w:hint="eastAsia"/>
        </w:rPr>
        <w:t>=</w:t>
      </w:r>
      <w:r>
        <w:rPr>
          <w:rFonts w:hint="eastAsia"/>
        </w:rPr>
        <w:t>器械缺陷发生受试者数÷器械使用受试者数×</w:t>
      </w:r>
      <w:r>
        <w:rPr>
          <w:rFonts w:hint="eastAsia"/>
        </w:rPr>
        <w:t>100%</w:t>
      </w:r>
      <w:r w:rsidR="00D66251">
        <w:rPr>
          <w:rFonts w:hint="eastAsia"/>
        </w:rPr>
        <w:t>。</w:t>
      </w:r>
    </w:p>
    <w:p w14:paraId="11D03CCD" w14:textId="77777777" w:rsidR="000144BA" w:rsidRDefault="00D66251">
      <w:pPr>
        <w:pStyle w:val="-1"/>
      </w:pPr>
      <w:bookmarkStart w:id="37" w:name="_Toc117517695"/>
      <w:bookmarkStart w:id="38" w:name="_Toc117517700"/>
      <w:bookmarkStart w:id="39" w:name="_Toc117517705"/>
      <w:bookmarkStart w:id="40" w:name="_Toc117517697"/>
      <w:bookmarkStart w:id="41" w:name="_Toc117517694"/>
      <w:bookmarkStart w:id="42" w:name="_Toc117517692"/>
      <w:bookmarkStart w:id="43" w:name="_Toc117517698"/>
      <w:bookmarkStart w:id="44" w:name="_Toc117517693"/>
      <w:bookmarkStart w:id="45" w:name="_Toc117517696"/>
      <w:bookmarkStart w:id="46" w:name="_Toc117517690"/>
      <w:bookmarkStart w:id="47" w:name="_Toc117517691"/>
      <w:bookmarkStart w:id="48" w:name="_Toc117517708"/>
      <w:bookmarkStart w:id="49" w:name="_Toc117517703"/>
      <w:bookmarkStart w:id="50" w:name="_Toc117517704"/>
      <w:bookmarkStart w:id="51" w:name="_Toc117517699"/>
      <w:bookmarkStart w:id="52" w:name="_Toc117517702"/>
      <w:bookmarkStart w:id="53" w:name="_Toc117517709"/>
      <w:bookmarkStart w:id="54" w:name="_Toc117517706"/>
      <w:bookmarkStart w:id="55" w:name="_Toc117517701"/>
      <w:bookmarkStart w:id="56" w:name="_Toc117517710"/>
      <w:bookmarkStart w:id="57" w:name="_Toc117517707"/>
      <w:bookmarkStart w:id="58" w:name="_Toc191901078"/>
      <w:bookmarkStart w:id="59" w:name="_Toc19693775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hint="eastAsia"/>
        </w:rPr>
        <w:t>统计分析集</w:t>
      </w:r>
      <w:bookmarkEnd w:id="58"/>
      <w:bookmarkEnd w:id="59"/>
    </w:p>
    <w:p w14:paraId="57194AA1" w14:textId="77777777" w:rsidR="004B6B42" w:rsidRDefault="004B6B42" w:rsidP="004B6B42">
      <w:pPr>
        <w:ind w:firstLine="420"/>
      </w:pPr>
      <w:r>
        <w:rPr>
          <w:rFonts w:hint="eastAsia"/>
        </w:rPr>
        <w:t>临床试验的数据分析应基于不同的分析集，通常包括全分析集（</w:t>
      </w:r>
      <w:r>
        <w:rPr>
          <w:rFonts w:hint="eastAsia"/>
        </w:rPr>
        <w:t>Full Analysis Set, FAS</w:t>
      </w:r>
      <w:r>
        <w:rPr>
          <w:rFonts w:hint="eastAsia"/>
        </w:rPr>
        <w:t>）和符合方案集（</w:t>
      </w:r>
      <w:r>
        <w:rPr>
          <w:rFonts w:hint="eastAsia"/>
        </w:rPr>
        <w:t>Per Protocol Set, PPS</w:t>
      </w:r>
      <w:r>
        <w:rPr>
          <w:rFonts w:hint="eastAsia"/>
        </w:rPr>
        <w:t>）和安全性集（</w:t>
      </w:r>
      <w:r>
        <w:rPr>
          <w:rFonts w:hint="eastAsia"/>
        </w:rPr>
        <w:t>Safety Set, SS</w:t>
      </w:r>
      <w:r>
        <w:rPr>
          <w:rFonts w:hint="eastAsia"/>
        </w:rPr>
        <w:t>）。</w:t>
      </w:r>
    </w:p>
    <w:p w14:paraId="0050E8FF" w14:textId="77777777" w:rsidR="004B6B42" w:rsidRDefault="004B6B42" w:rsidP="004B6B42">
      <w:pPr>
        <w:ind w:firstLine="420"/>
      </w:pPr>
      <w:r>
        <w:rPr>
          <w:rFonts w:hint="eastAsia"/>
        </w:rPr>
        <w:t>全分析集（</w:t>
      </w:r>
      <w:r>
        <w:rPr>
          <w:rFonts w:hint="eastAsia"/>
        </w:rPr>
        <w:t>FAS</w:t>
      </w:r>
      <w:r>
        <w:rPr>
          <w:rFonts w:hint="eastAsia"/>
        </w:rPr>
        <w:t>）：指尽可能接近符合意向性分析原则的理想的受试者集。该数据集是从所有已入组的受试者中，以最少的和合理的方法剔除受试者后得出的。只有在非常有限的情形下才可剔除受试者，包括违反了重要的入组标准、入组后无任何观察数据的情形。</w:t>
      </w:r>
      <w:r>
        <w:rPr>
          <w:rFonts w:hint="eastAsia"/>
        </w:rPr>
        <w:t>FAS</w:t>
      </w:r>
      <w:r>
        <w:rPr>
          <w:rFonts w:hint="eastAsia"/>
        </w:rPr>
        <w:t>将作为本研究基线资料及有效性评价的主要人群。</w:t>
      </w:r>
    </w:p>
    <w:p w14:paraId="3B071E55" w14:textId="77777777" w:rsidR="004B6B42" w:rsidRDefault="004B6B42" w:rsidP="004B6B42">
      <w:pPr>
        <w:ind w:firstLine="420"/>
      </w:pPr>
      <w:r>
        <w:rPr>
          <w:rFonts w:hint="eastAsia"/>
        </w:rPr>
        <w:t>符合方案集（</w:t>
      </w:r>
      <w:r>
        <w:rPr>
          <w:rFonts w:hint="eastAsia"/>
        </w:rPr>
        <w:t>PPS</w:t>
      </w:r>
      <w:r>
        <w:rPr>
          <w:rFonts w:hint="eastAsia"/>
        </w:rPr>
        <w:t>）：指符合入选标准、不符合排除标准、接受</w:t>
      </w:r>
      <w:r>
        <w:rPr>
          <w:rFonts w:hint="eastAsia"/>
        </w:rPr>
        <w:t>X</w:t>
      </w:r>
      <w:r>
        <w:rPr>
          <w:rFonts w:hint="eastAsia"/>
        </w:rPr>
        <w:t>射线计算机体层摄影设备扫描并完成主要疗效指标评估的受试者集合。</w:t>
      </w:r>
      <w:r>
        <w:rPr>
          <w:rFonts w:hint="eastAsia"/>
        </w:rPr>
        <w:t>PPS</w:t>
      </w:r>
      <w:r>
        <w:rPr>
          <w:rFonts w:hint="eastAsia"/>
        </w:rPr>
        <w:t>将作为本研究有效性分析的主要人群。</w:t>
      </w:r>
    </w:p>
    <w:p w14:paraId="11D03CD1" w14:textId="52C4EDEB" w:rsidR="000144BA" w:rsidRDefault="004B6B42" w:rsidP="004B6B42">
      <w:pPr>
        <w:ind w:firstLine="420"/>
        <w:rPr>
          <w:iCs/>
        </w:rPr>
      </w:pPr>
      <w:r>
        <w:rPr>
          <w:rFonts w:hint="eastAsia"/>
        </w:rPr>
        <w:t>安全性集（</w:t>
      </w:r>
      <w:r>
        <w:rPr>
          <w:rFonts w:hint="eastAsia"/>
        </w:rPr>
        <w:t>SS</w:t>
      </w:r>
      <w:r>
        <w:rPr>
          <w:rFonts w:hint="eastAsia"/>
        </w:rPr>
        <w:t>）：指所有接受</w:t>
      </w:r>
      <w:r>
        <w:rPr>
          <w:rFonts w:hint="eastAsia"/>
        </w:rPr>
        <w:t>X</w:t>
      </w:r>
      <w:r>
        <w:rPr>
          <w:rFonts w:hint="eastAsia"/>
        </w:rPr>
        <w:t>射线计算机体层摄影设备扫描并至少有一次安全性评价的受试者集合。</w:t>
      </w:r>
      <w:r>
        <w:rPr>
          <w:rFonts w:hint="eastAsia"/>
        </w:rPr>
        <w:t>SS</w:t>
      </w:r>
      <w:r>
        <w:rPr>
          <w:rFonts w:hint="eastAsia"/>
        </w:rPr>
        <w:t>将作为本研究安全性分析的主要人群</w:t>
      </w:r>
      <w:r w:rsidR="00D66251">
        <w:rPr>
          <w:rFonts w:hint="eastAsia"/>
          <w:iCs/>
        </w:rPr>
        <w:t>。</w:t>
      </w:r>
    </w:p>
    <w:p w14:paraId="11D03CD2" w14:textId="460131BF" w:rsidR="000144BA" w:rsidRDefault="00D66251">
      <w:pPr>
        <w:pStyle w:val="-1"/>
      </w:pPr>
      <w:bookmarkStart w:id="60" w:name="_Toc191901079"/>
      <w:bookmarkStart w:id="61" w:name="_Toc196937759"/>
      <w:r>
        <w:rPr>
          <w:rFonts w:hint="eastAsia"/>
        </w:rPr>
        <w:t>扫描部位</w:t>
      </w:r>
      <w:r w:rsidR="004B6B42">
        <w:rPr>
          <w:rFonts w:hint="eastAsia"/>
        </w:rPr>
        <w:t>、扫描类型</w:t>
      </w:r>
      <w:r>
        <w:rPr>
          <w:rFonts w:hint="eastAsia"/>
        </w:rPr>
        <w:t>及分配例数</w:t>
      </w:r>
      <w:bookmarkEnd w:id="60"/>
      <w:bookmarkEnd w:id="61"/>
    </w:p>
    <w:p w14:paraId="11D03CD3" w14:textId="69F719C7" w:rsidR="000144BA" w:rsidRDefault="004B6B42">
      <w:pPr>
        <w:ind w:firstLine="420"/>
      </w:pPr>
      <w:r>
        <w:rPr>
          <w:rFonts w:hint="eastAsia"/>
          <w:color w:val="auto"/>
        </w:rPr>
        <w:t>本临床试验包括</w:t>
      </w:r>
      <w:r w:rsidRPr="0070756A">
        <w:rPr>
          <w:rFonts w:hint="eastAsia"/>
          <w:color w:val="auto"/>
        </w:rPr>
        <w:t>头颈部</w:t>
      </w:r>
      <w:r w:rsidRPr="0070756A">
        <w:rPr>
          <w:color w:val="auto"/>
        </w:rPr>
        <w:t>30</w:t>
      </w:r>
      <w:r>
        <w:rPr>
          <w:rFonts w:hint="eastAsia"/>
          <w:color w:val="auto"/>
        </w:rPr>
        <w:t>例、胸部</w:t>
      </w:r>
      <w:r>
        <w:rPr>
          <w:rFonts w:hint="eastAsia"/>
          <w:color w:val="auto"/>
        </w:rPr>
        <w:t>30</w:t>
      </w:r>
      <w:r>
        <w:rPr>
          <w:rFonts w:hint="eastAsia"/>
          <w:color w:val="auto"/>
        </w:rPr>
        <w:t>例、腹部</w:t>
      </w:r>
      <w:r>
        <w:rPr>
          <w:rFonts w:hint="eastAsia"/>
          <w:color w:val="auto"/>
        </w:rPr>
        <w:t>30</w:t>
      </w:r>
      <w:r>
        <w:rPr>
          <w:rFonts w:hint="eastAsia"/>
          <w:color w:val="auto"/>
        </w:rPr>
        <w:t>例、骨与关节</w:t>
      </w:r>
      <w:r>
        <w:rPr>
          <w:rFonts w:hint="eastAsia"/>
          <w:color w:val="auto"/>
        </w:rPr>
        <w:t>30</w:t>
      </w:r>
      <w:r>
        <w:rPr>
          <w:rFonts w:hint="eastAsia"/>
          <w:color w:val="auto"/>
        </w:rPr>
        <w:t>例、</w:t>
      </w:r>
      <w:r w:rsidRPr="0070756A">
        <w:rPr>
          <w:rFonts w:hint="eastAsia"/>
          <w:color w:val="auto"/>
        </w:rPr>
        <w:t>冠脉</w:t>
      </w:r>
      <w:r>
        <w:rPr>
          <w:rFonts w:hint="eastAsia"/>
          <w:color w:val="auto"/>
        </w:rPr>
        <w:t>20</w:t>
      </w:r>
      <w:r>
        <w:rPr>
          <w:rFonts w:hint="eastAsia"/>
          <w:color w:val="auto"/>
        </w:rPr>
        <w:t>例，共计</w:t>
      </w:r>
      <w:r>
        <w:rPr>
          <w:rFonts w:hint="eastAsia"/>
          <w:color w:val="auto"/>
        </w:rPr>
        <w:t>140</w:t>
      </w:r>
      <w:r>
        <w:rPr>
          <w:rFonts w:hint="eastAsia"/>
          <w:color w:val="auto"/>
        </w:rPr>
        <w:t>例</w:t>
      </w:r>
      <w:r w:rsidR="00D66251">
        <w:rPr>
          <w:rFonts w:hint="eastAsia"/>
        </w:rPr>
        <w:t>，</w:t>
      </w:r>
      <w:r>
        <w:rPr>
          <w:rFonts w:hint="eastAsia"/>
        </w:rPr>
        <w:t>扫描类型分为平扫和增强扫描，</w:t>
      </w:r>
      <w:r w:rsidR="00D66251">
        <w:rPr>
          <w:rFonts w:hint="eastAsia"/>
        </w:rPr>
        <w:t>具体扫描部位分布如</w:t>
      </w:r>
      <w:r>
        <w:rPr>
          <w:rFonts w:hint="eastAsia"/>
        </w:rPr>
        <w:t>表</w:t>
      </w:r>
      <w:r>
        <w:rPr>
          <w:rFonts w:hint="eastAsia"/>
        </w:rPr>
        <w:t>6</w:t>
      </w:r>
      <w:r w:rsidR="00D66251">
        <w:rPr>
          <w:rFonts w:hint="eastAsia"/>
        </w:rPr>
        <w:t>：</w:t>
      </w:r>
    </w:p>
    <w:p w14:paraId="11D03CD4" w14:textId="092794D8" w:rsidR="000144BA" w:rsidRDefault="00D66251">
      <w:pPr>
        <w:pStyle w:val="a3"/>
        <w:spacing w:after="156"/>
      </w:pPr>
      <w:r>
        <w:rPr>
          <w:rFonts w:hint="eastAsia"/>
        </w:rPr>
        <w:lastRenderedPageBreak/>
        <w:t>表</w:t>
      </w:r>
      <w:r>
        <w:rPr>
          <w:rFonts w:hint="eastAsia"/>
        </w:rPr>
        <w:t xml:space="preserve"> </w:t>
      </w:r>
      <w:r w:rsidR="004B6B42">
        <w:rPr>
          <w:rFonts w:hint="eastAsia"/>
          <w:noProof/>
        </w:rPr>
        <w:t>6</w:t>
      </w:r>
      <w:r>
        <w:rPr>
          <w:rFonts w:hint="eastAsia"/>
        </w:rPr>
        <w:t xml:space="preserve"> </w:t>
      </w:r>
      <w:r>
        <w:rPr>
          <w:rFonts w:hint="eastAsia"/>
        </w:rPr>
        <w:t>具体扫描部位及分配表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88"/>
        <w:gridCol w:w="2230"/>
        <w:gridCol w:w="1602"/>
        <w:gridCol w:w="1909"/>
        <w:gridCol w:w="660"/>
        <w:gridCol w:w="660"/>
        <w:gridCol w:w="1053"/>
      </w:tblGrid>
      <w:tr w:rsidR="004B6B42" w14:paraId="6A934A06" w14:textId="77777777" w:rsidTr="007D796E">
        <w:trPr>
          <w:cantSplit/>
          <w:trHeight w:val="340"/>
          <w:tblHeader/>
          <w:jc w:val="center"/>
        </w:trPr>
        <w:tc>
          <w:tcPr>
            <w:tcW w:w="685" w:type="pct"/>
            <w:shd w:val="clear" w:color="auto" w:fill="D8D8D8" w:themeFill="background1" w:themeFillShade="D8"/>
            <w:vAlign w:val="center"/>
          </w:tcPr>
          <w:p w14:paraId="6FCD4543"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bookmarkStart w:id="62" w:name="_Hlk166071096"/>
            <w:r>
              <w:rPr>
                <w:b/>
                <w:bCs/>
                <w:color w:val="auto"/>
                <w:sz w:val="20"/>
                <w:szCs w:val="20"/>
                <w:lang w:val="zh-TW" w:eastAsia="zh-TW" w:bidi="zh-TW"/>
              </w:rPr>
              <w:t>扫描部位</w:t>
            </w:r>
          </w:p>
        </w:tc>
        <w:tc>
          <w:tcPr>
            <w:tcW w:w="1186" w:type="pct"/>
            <w:shd w:val="clear" w:color="auto" w:fill="D8D8D8" w:themeFill="background1" w:themeFillShade="D8"/>
            <w:vAlign w:val="center"/>
          </w:tcPr>
          <w:p w14:paraId="30E709C9"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扫描部位总例数</w:t>
            </w:r>
          </w:p>
        </w:tc>
        <w:tc>
          <w:tcPr>
            <w:tcW w:w="852" w:type="pct"/>
            <w:shd w:val="clear" w:color="auto" w:fill="D8D8D8" w:themeFill="background1" w:themeFillShade="D8"/>
            <w:vAlign w:val="center"/>
          </w:tcPr>
          <w:p w14:paraId="2A6F33F8"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扫描子部位</w:t>
            </w:r>
          </w:p>
        </w:tc>
        <w:tc>
          <w:tcPr>
            <w:tcW w:w="1015" w:type="pct"/>
            <w:shd w:val="clear" w:color="auto" w:fill="D8D8D8" w:themeFill="background1" w:themeFillShade="D8"/>
            <w:vAlign w:val="center"/>
          </w:tcPr>
          <w:p w14:paraId="072983AB"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子部位细分</w:t>
            </w:r>
          </w:p>
        </w:tc>
        <w:tc>
          <w:tcPr>
            <w:tcW w:w="351" w:type="pct"/>
            <w:shd w:val="clear" w:color="auto" w:fill="D8D8D8" w:themeFill="background1" w:themeFillShade="D8"/>
            <w:vAlign w:val="center"/>
          </w:tcPr>
          <w:p w14:paraId="5EACF10A"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平扫</w:t>
            </w:r>
          </w:p>
        </w:tc>
        <w:tc>
          <w:tcPr>
            <w:tcW w:w="351" w:type="pct"/>
            <w:shd w:val="clear" w:color="auto" w:fill="D8D8D8" w:themeFill="background1" w:themeFillShade="D8"/>
            <w:vAlign w:val="center"/>
          </w:tcPr>
          <w:p w14:paraId="2BA7F622" w14:textId="77777777" w:rsidR="004B6B42" w:rsidRDefault="004B6B42" w:rsidP="00DE6089">
            <w:pPr>
              <w:adjustRightInd w:val="0"/>
              <w:snapToGrid w:val="0"/>
              <w:spacing w:line="240" w:lineRule="auto"/>
              <w:ind w:firstLineChars="0" w:firstLine="0"/>
              <w:jc w:val="center"/>
              <w:rPr>
                <w:b/>
                <w:bCs/>
                <w:color w:val="auto"/>
                <w:sz w:val="20"/>
                <w:szCs w:val="20"/>
                <w:lang w:bidi="zh-TW"/>
              </w:rPr>
            </w:pPr>
            <w:r>
              <w:rPr>
                <w:b/>
                <w:bCs/>
                <w:color w:val="000000" w:themeColor="text1"/>
                <w:sz w:val="20"/>
                <w:szCs w:val="20"/>
                <w:lang w:val="zh-TW" w:eastAsia="zh-TW" w:bidi="zh-TW"/>
              </w:rPr>
              <w:t>增强</w:t>
            </w:r>
          </w:p>
        </w:tc>
        <w:tc>
          <w:tcPr>
            <w:tcW w:w="560" w:type="pct"/>
            <w:shd w:val="clear" w:color="auto" w:fill="D8D8D8" w:themeFill="background1" w:themeFillShade="D8"/>
            <w:vAlign w:val="center"/>
          </w:tcPr>
          <w:p w14:paraId="659A4699" w14:textId="77777777" w:rsidR="004B6B42" w:rsidRDefault="004B6B42" w:rsidP="00DE6089">
            <w:pPr>
              <w:adjustRightInd w:val="0"/>
              <w:snapToGrid w:val="0"/>
              <w:spacing w:line="240" w:lineRule="auto"/>
              <w:ind w:firstLineChars="125" w:firstLine="251"/>
              <w:jc w:val="center"/>
              <w:rPr>
                <w:b/>
                <w:bCs/>
                <w:color w:val="auto"/>
                <w:sz w:val="20"/>
                <w:szCs w:val="20"/>
                <w:lang w:bidi="zh-TW"/>
              </w:rPr>
            </w:pPr>
            <w:r>
              <w:rPr>
                <w:b/>
                <w:bCs/>
                <w:color w:val="auto"/>
                <w:sz w:val="20"/>
                <w:szCs w:val="20"/>
                <w:lang w:bidi="zh-TW"/>
              </w:rPr>
              <w:t>总计</w:t>
            </w:r>
          </w:p>
        </w:tc>
      </w:tr>
      <w:tr w:rsidR="004B6B42" w14:paraId="6A4FC1A3" w14:textId="77777777" w:rsidTr="007D796E">
        <w:trPr>
          <w:cantSplit/>
          <w:trHeight w:val="340"/>
          <w:jc w:val="center"/>
        </w:trPr>
        <w:tc>
          <w:tcPr>
            <w:tcW w:w="685" w:type="pct"/>
            <w:vMerge w:val="restart"/>
            <w:shd w:val="clear" w:color="auto" w:fill="FFFFFF"/>
            <w:vAlign w:val="center"/>
          </w:tcPr>
          <w:p w14:paraId="2F8BBE5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头颈部</w:t>
            </w:r>
          </w:p>
        </w:tc>
        <w:tc>
          <w:tcPr>
            <w:tcW w:w="1186" w:type="pct"/>
            <w:vMerge w:val="restart"/>
            <w:shd w:val="clear" w:color="auto" w:fill="FFFFFF"/>
            <w:vAlign w:val="center"/>
          </w:tcPr>
          <w:p w14:paraId="1F11FA9B"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0FC7CE7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头颅</w:t>
            </w:r>
          </w:p>
        </w:tc>
        <w:tc>
          <w:tcPr>
            <w:tcW w:w="1015" w:type="pct"/>
            <w:shd w:val="clear" w:color="auto" w:fill="FFFFFF"/>
            <w:vAlign w:val="center"/>
          </w:tcPr>
          <w:p w14:paraId="7F48BA5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颅脑</w:t>
            </w:r>
          </w:p>
        </w:tc>
        <w:tc>
          <w:tcPr>
            <w:tcW w:w="351" w:type="pct"/>
            <w:shd w:val="clear" w:color="auto" w:fill="FFFFFF"/>
            <w:vAlign w:val="center"/>
          </w:tcPr>
          <w:p w14:paraId="2421994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17</w:t>
            </w:r>
          </w:p>
        </w:tc>
        <w:tc>
          <w:tcPr>
            <w:tcW w:w="351" w:type="pct"/>
            <w:shd w:val="clear" w:color="auto" w:fill="FFFFFF"/>
            <w:vAlign w:val="center"/>
          </w:tcPr>
          <w:p w14:paraId="38016A5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bidi="zh-TW"/>
              </w:rPr>
              <w:t>2</w:t>
            </w:r>
          </w:p>
        </w:tc>
        <w:tc>
          <w:tcPr>
            <w:tcW w:w="560" w:type="pct"/>
            <w:shd w:val="clear" w:color="auto" w:fill="FFFFFF"/>
            <w:vAlign w:val="center"/>
          </w:tcPr>
          <w:p w14:paraId="295984F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bidi="zh-TW"/>
              </w:rPr>
              <w:t>19</w:t>
            </w:r>
          </w:p>
        </w:tc>
      </w:tr>
      <w:tr w:rsidR="004B6B42" w14:paraId="3EDDD17D" w14:textId="77777777" w:rsidTr="007D796E">
        <w:trPr>
          <w:cantSplit/>
          <w:trHeight w:val="340"/>
          <w:jc w:val="center"/>
        </w:trPr>
        <w:tc>
          <w:tcPr>
            <w:tcW w:w="685" w:type="pct"/>
            <w:vMerge/>
            <w:shd w:val="clear" w:color="auto" w:fill="FFFFFF"/>
            <w:vAlign w:val="center"/>
          </w:tcPr>
          <w:p w14:paraId="10C4815B"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5DA32C3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val="restart"/>
            <w:shd w:val="clear" w:color="auto" w:fill="FFFFFF"/>
            <w:vAlign w:val="center"/>
          </w:tcPr>
          <w:p w14:paraId="57E32D1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五官</w:t>
            </w:r>
          </w:p>
        </w:tc>
        <w:tc>
          <w:tcPr>
            <w:tcW w:w="1015" w:type="pct"/>
            <w:shd w:val="clear" w:color="auto" w:fill="FFFFFF"/>
            <w:vAlign w:val="center"/>
          </w:tcPr>
          <w:p w14:paraId="41469F2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副鼻窦</w:t>
            </w:r>
          </w:p>
        </w:tc>
        <w:tc>
          <w:tcPr>
            <w:tcW w:w="351" w:type="pct"/>
            <w:shd w:val="clear" w:color="auto" w:fill="FFFFFF"/>
            <w:vAlign w:val="center"/>
          </w:tcPr>
          <w:p w14:paraId="4D54916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405B0E62"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043AA0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205553BF" w14:textId="77777777" w:rsidTr="007D796E">
        <w:trPr>
          <w:cantSplit/>
          <w:trHeight w:val="340"/>
          <w:jc w:val="center"/>
        </w:trPr>
        <w:tc>
          <w:tcPr>
            <w:tcW w:w="685" w:type="pct"/>
            <w:vMerge/>
            <w:shd w:val="clear" w:color="auto" w:fill="FFFFFF"/>
            <w:vAlign w:val="center"/>
          </w:tcPr>
          <w:p w14:paraId="5EBA7C2E"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333ADBC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740E772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9FDD16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眼眶</w:t>
            </w:r>
          </w:p>
        </w:tc>
        <w:tc>
          <w:tcPr>
            <w:tcW w:w="351" w:type="pct"/>
            <w:shd w:val="clear" w:color="auto" w:fill="FFFFFF"/>
            <w:vAlign w:val="center"/>
          </w:tcPr>
          <w:p w14:paraId="4958671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5F76C58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A858BE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5C1676E8" w14:textId="77777777" w:rsidTr="007D796E">
        <w:trPr>
          <w:cantSplit/>
          <w:trHeight w:val="340"/>
          <w:jc w:val="center"/>
        </w:trPr>
        <w:tc>
          <w:tcPr>
            <w:tcW w:w="685" w:type="pct"/>
            <w:vMerge/>
            <w:shd w:val="clear" w:color="auto" w:fill="FFFFFF"/>
            <w:vAlign w:val="center"/>
          </w:tcPr>
          <w:p w14:paraId="047A81A9"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6ACCD78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4F74690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3FEDDA14"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内耳</w:t>
            </w:r>
          </w:p>
        </w:tc>
        <w:tc>
          <w:tcPr>
            <w:tcW w:w="351" w:type="pct"/>
            <w:shd w:val="clear" w:color="auto" w:fill="FFFFFF"/>
            <w:vAlign w:val="center"/>
          </w:tcPr>
          <w:p w14:paraId="22D4155F"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3D44AAC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E57DF1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7D4D2EF6" w14:textId="77777777" w:rsidTr="007D796E">
        <w:trPr>
          <w:cantSplit/>
          <w:trHeight w:val="340"/>
          <w:jc w:val="center"/>
        </w:trPr>
        <w:tc>
          <w:tcPr>
            <w:tcW w:w="685" w:type="pct"/>
            <w:vMerge/>
            <w:shd w:val="clear" w:color="auto" w:fill="FFFFFF"/>
            <w:vAlign w:val="center"/>
          </w:tcPr>
          <w:p w14:paraId="64DC7E4B"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79E5DF2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shd w:val="clear" w:color="auto" w:fill="FFFFFF"/>
            <w:vAlign w:val="center"/>
          </w:tcPr>
          <w:p w14:paraId="02AFE30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颈部</w:t>
            </w:r>
          </w:p>
        </w:tc>
        <w:tc>
          <w:tcPr>
            <w:tcW w:w="1015" w:type="pct"/>
            <w:shd w:val="clear" w:color="auto" w:fill="FFFFFF"/>
            <w:vAlign w:val="center"/>
          </w:tcPr>
          <w:p w14:paraId="30A5F63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颈部</w:t>
            </w:r>
          </w:p>
        </w:tc>
        <w:tc>
          <w:tcPr>
            <w:tcW w:w="351" w:type="pct"/>
            <w:shd w:val="clear" w:color="auto" w:fill="FFFFFF"/>
            <w:vAlign w:val="center"/>
          </w:tcPr>
          <w:p w14:paraId="69E44273"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3</w:t>
            </w:r>
          </w:p>
        </w:tc>
        <w:tc>
          <w:tcPr>
            <w:tcW w:w="351" w:type="pct"/>
            <w:shd w:val="clear" w:color="auto" w:fill="FFFFFF"/>
            <w:vAlign w:val="center"/>
          </w:tcPr>
          <w:p w14:paraId="74D620C6"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560" w:type="pct"/>
            <w:shd w:val="clear" w:color="auto" w:fill="FFFFFF"/>
            <w:vAlign w:val="center"/>
          </w:tcPr>
          <w:p w14:paraId="55B43474"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5</w:t>
            </w:r>
          </w:p>
        </w:tc>
      </w:tr>
      <w:tr w:rsidR="004B6B42" w14:paraId="53FA2973" w14:textId="77777777" w:rsidTr="007D796E">
        <w:trPr>
          <w:cantSplit/>
          <w:trHeight w:val="340"/>
          <w:jc w:val="center"/>
        </w:trPr>
        <w:tc>
          <w:tcPr>
            <w:tcW w:w="685" w:type="pct"/>
            <w:shd w:val="clear" w:color="auto" w:fill="FFFFFF"/>
            <w:vAlign w:val="center"/>
          </w:tcPr>
          <w:p w14:paraId="150F97F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1186" w:type="pct"/>
            <w:shd w:val="clear" w:color="auto" w:fill="FFFFFF"/>
            <w:vAlign w:val="center"/>
          </w:tcPr>
          <w:p w14:paraId="1246B23C"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3D305BC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1015" w:type="pct"/>
            <w:shd w:val="clear" w:color="auto" w:fill="FFFFFF"/>
            <w:vAlign w:val="center"/>
          </w:tcPr>
          <w:p w14:paraId="033E7D3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351" w:type="pct"/>
            <w:shd w:val="clear" w:color="auto" w:fill="FFFFFF"/>
            <w:vAlign w:val="center"/>
          </w:tcPr>
          <w:p w14:paraId="0F55CA13"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28</w:t>
            </w:r>
          </w:p>
        </w:tc>
        <w:tc>
          <w:tcPr>
            <w:tcW w:w="351" w:type="pct"/>
            <w:shd w:val="clear" w:color="auto" w:fill="FFFFFF"/>
            <w:vAlign w:val="center"/>
          </w:tcPr>
          <w:p w14:paraId="6935E56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2</w:t>
            </w:r>
          </w:p>
        </w:tc>
        <w:tc>
          <w:tcPr>
            <w:tcW w:w="560" w:type="pct"/>
            <w:shd w:val="clear" w:color="auto" w:fill="FFFFFF"/>
            <w:vAlign w:val="center"/>
          </w:tcPr>
          <w:p w14:paraId="53ADF76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30</w:t>
            </w:r>
          </w:p>
        </w:tc>
      </w:tr>
      <w:tr w:rsidR="004B6B42" w14:paraId="3624A0D6" w14:textId="77777777" w:rsidTr="007D796E">
        <w:trPr>
          <w:cantSplit/>
          <w:trHeight w:val="340"/>
          <w:jc w:val="center"/>
        </w:trPr>
        <w:tc>
          <w:tcPr>
            <w:tcW w:w="685" w:type="pct"/>
            <w:vMerge w:val="restart"/>
            <w:shd w:val="clear" w:color="auto" w:fill="FFFFFF"/>
            <w:vAlign w:val="center"/>
          </w:tcPr>
          <w:p w14:paraId="3F150F9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1186" w:type="pct"/>
            <w:vMerge w:val="restart"/>
            <w:shd w:val="clear" w:color="auto" w:fill="FFFFFF"/>
            <w:vAlign w:val="center"/>
          </w:tcPr>
          <w:p w14:paraId="26042CDC"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0939CA5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1015" w:type="pct"/>
            <w:shd w:val="clear" w:color="auto" w:fill="FFFFFF"/>
            <w:vAlign w:val="center"/>
          </w:tcPr>
          <w:p w14:paraId="0913497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351" w:type="pct"/>
            <w:shd w:val="clear" w:color="auto" w:fill="FFFFFF"/>
            <w:vAlign w:val="center"/>
          </w:tcPr>
          <w:p w14:paraId="43F60B0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22</w:t>
            </w:r>
          </w:p>
        </w:tc>
        <w:tc>
          <w:tcPr>
            <w:tcW w:w="351" w:type="pct"/>
            <w:shd w:val="clear" w:color="auto" w:fill="FFFFFF"/>
            <w:vAlign w:val="center"/>
          </w:tcPr>
          <w:p w14:paraId="51112F15"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4</w:t>
            </w:r>
          </w:p>
        </w:tc>
        <w:tc>
          <w:tcPr>
            <w:tcW w:w="560" w:type="pct"/>
            <w:shd w:val="clear" w:color="auto" w:fill="FFFFFF"/>
            <w:vAlign w:val="center"/>
          </w:tcPr>
          <w:p w14:paraId="1B480CE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26</w:t>
            </w:r>
          </w:p>
        </w:tc>
      </w:tr>
      <w:tr w:rsidR="004B6B42" w14:paraId="4AE57E17" w14:textId="77777777" w:rsidTr="007D796E">
        <w:trPr>
          <w:cantSplit/>
          <w:trHeight w:val="340"/>
          <w:jc w:val="center"/>
        </w:trPr>
        <w:tc>
          <w:tcPr>
            <w:tcW w:w="685" w:type="pct"/>
            <w:vMerge/>
            <w:shd w:val="clear" w:color="auto" w:fill="FFFFFF"/>
            <w:vAlign w:val="center"/>
          </w:tcPr>
          <w:p w14:paraId="363B092F"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11DC28F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shd w:val="clear" w:color="auto" w:fill="FFFFFF"/>
            <w:vAlign w:val="center"/>
          </w:tcPr>
          <w:p w14:paraId="461B695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盆腔</w:t>
            </w:r>
          </w:p>
        </w:tc>
        <w:tc>
          <w:tcPr>
            <w:tcW w:w="1015" w:type="pct"/>
            <w:shd w:val="clear" w:color="auto" w:fill="FFFFFF"/>
            <w:vAlign w:val="center"/>
          </w:tcPr>
          <w:p w14:paraId="24A5D70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盆腔</w:t>
            </w:r>
          </w:p>
        </w:tc>
        <w:tc>
          <w:tcPr>
            <w:tcW w:w="351" w:type="pct"/>
            <w:shd w:val="clear" w:color="auto" w:fill="FFFFFF"/>
            <w:vAlign w:val="center"/>
          </w:tcPr>
          <w:p w14:paraId="0936CA8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4</w:t>
            </w:r>
          </w:p>
        </w:tc>
        <w:tc>
          <w:tcPr>
            <w:tcW w:w="351" w:type="pct"/>
            <w:shd w:val="clear" w:color="auto" w:fill="FFFFFF"/>
            <w:vAlign w:val="center"/>
          </w:tcPr>
          <w:p w14:paraId="1604BCF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4ED134DA"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4</w:t>
            </w:r>
          </w:p>
        </w:tc>
      </w:tr>
      <w:tr w:rsidR="004B6B42" w14:paraId="720AA846" w14:textId="77777777" w:rsidTr="007D796E">
        <w:trPr>
          <w:cantSplit/>
          <w:trHeight w:val="340"/>
          <w:jc w:val="center"/>
        </w:trPr>
        <w:tc>
          <w:tcPr>
            <w:tcW w:w="685" w:type="pct"/>
            <w:vMerge w:val="restart"/>
            <w:shd w:val="clear" w:color="auto" w:fill="FFFFFF"/>
            <w:vAlign w:val="center"/>
          </w:tcPr>
          <w:p w14:paraId="61230B9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骨与关节</w:t>
            </w:r>
          </w:p>
        </w:tc>
        <w:tc>
          <w:tcPr>
            <w:tcW w:w="1186" w:type="pct"/>
            <w:vMerge w:val="restart"/>
            <w:shd w:val="clear" w:color="auto" w:fill="FFFFFF"/>
            <w:vAlign w:val="center"/>
          </w:tcPr>
          <w:p w14:paraId="1880E538"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vMerge w:val="restart"/>
            <w:shd w:val="clear" w:color="auto" w:fill="FFFFFF"/>
            <w:vAlign w:val="center"/>
          </w:tcPr>
          <w:p w14:paraId="23E659C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脊柱</w:t>
            </w:r>
          </w:p>
        </w:tc>
        <w:tc>
          <w:tcPr>
            <w:tcW w:w="1015" w:type="pct"/>
            <w:shd w:val="clear" w:color="auto" w:fill="FFFFFF"/>
            <w:vAlign w:val="center"/>
          </w:tcPr>
          <w:p w14:paraId="570E14B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腰椎</w:t>
            </w:r>
          </w:p>
        </w:tc>
        <w:tc>
          <w:tcPr>
            <w:tcW w:w="351" w:type="pct"/>
            <w:shd w:val="clear" w:color="auto" w:fill="FFFFFF"/>
            <w:vAlign w:val="center"/>
          </w:tcPr>
          <w:p w14:paraId="523E3F0C"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c>
          <w:tcPr>
            <w:tcW w:w="351" w:type="pct"/>
            <w:shd w:val="clear" w:color="auto" w:fill="FFFFFF"/>
            <w:vAlign w:val="center"/>
          </w:tcPr>
          <w:p w14:paraId="3905858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23E0618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r>
      <w:tr w:rsidR="004B6B42" w14:paraId="66ACB09B" w14:textId="77777777" w:rsidTr="007D796E">
        <w:trPr>
          <w:cantSplit/>
          <w:trHeight w:val="340"/>
          <w:jc w:val="center"/>
        </w:trPr>
        <w:tc>
          <w:tcPr>
            <w:tcW w:w="685" w:type="pct"/>
            <w:vMerge/>
            <w:shd w:val="clear" w:color="auto" w:fill="FFFFFF"/>
            <w:vAlign w:val="center"/>
          </w:tcPr>
          <w:p w14:paraId="1DE667AA"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2B239D5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10577EA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07A3808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胸椎</w:t>
            </w:r>
          </w:p>
        </w:tc>
        <w:tc>
          <w:tcPr>
            <w:tcW w:w="351" w:type="pct"/>
            <w:shd w:val="clear" w:color="auto" w:fill="FFFFFF"/>
            <w:vAlign w:val="center"/>
          </w:tcPr>
          <w:p w14:paraId="2687629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2</w:t>
            </w:r>
          </w:p>
        </w:tc>
        <w:tc>
          <w:tcPr>
            <w:tcW w:w="351" w:type="pct"/>
            <w:shd w:val="clear" w:color="auto" w:fill="FFFFFF"/>
            <w:vAlign w:val="center"/>
          </w:tcPr>
          <w:p w14:paraId="32DCF0C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10DBA30"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7CE87E1E" w14:textId="77777777" w:rsidTr="007D796E">
        <w:trPr>
          <w:cantSplit/>
          <w:trHeight w:val="340"/>
          <w:jc w:val="center"/>
        </w:trPr>
        <w:tc>
          <w:tcPr>
            <w:tcW w:w="685" w:type="pct"/>
            <w:vMerge/>
            <w:shd w:val="clear" w:color="auto" w:fill="FFFFFF"/>
            <w:vAlign w:val="center"/>
          </w:tcPr>
          <w:p w14:paraId="0A001D1A"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41692C6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7AD99A4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090153D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颈椎</w:t>
            </w:r>
          </w:p>
        </w:tc>
        <w:tc>
          <w:tcPr>
            <w:tcW w:w="351" w:type="pct"/>
            <w:shd w:val="clear" w:color="auto" w:fill="FFFFFF"/>
            <w:vAlign w:val="center"/>
          </w:tcPr>
          <w:p w14:paraId="12FB21A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47479BE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2134AD4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1A926CB8" w14:textId="77777777" w:rsidTr="007D796E">
        <w:trPr>
          <w:cantSplit/>
          <w:trHeight w:val="340"/>
          <w:jc w:val="center"/>
        </w:trPr>
        <w:tc>
          <w:tcPr>
            <w:tcW w:w="685" w:type="pct"/>
            <w:vMerge/>
            <w:shd w:val="clear" w:color="auto" w:fill="FFFFFF"/>
            <w:vAlign w:val="center"/>
          </w:tcPr>
          <w:p w14:paraId="7E3B325D"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4008288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val="restart"/>
            <w:shd w:val="clear" w:color="auto" w:fill="FFFFFF"/>
            <w:vAlign w:val="center"/>
          </w:tcPr>
          <w:p w14:paraId="14077792"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关节</w:t>
            </w:r>
          </w:p>
        </w:tc>
        <w:tc>
          <w:tcPr>
            <w:tcW w:w="1015" w:type="pct"/>
            <w:shd w:val="clear" w:color="auto" w:fill="FFFFFF"/>
            <w:vAlign w:val="center"/>
          </w:tcPr>
          <w:p w14:paraId="7D82DC2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肩关节</w:t>
            </w:r>
          </w:p>
        </w:tc>
        <w:tc>
          <w:tcPr>
            <w:tcW w:w="351" w:type="pct"/>
            <w:shd w:val="clear" w:color="auto" w:fill="FFFFFF"/>
            <w:vAlign w:val="center"/>
          </w:tcPr>
          <w:p w14:paraId="204596C5"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28B5D71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30A3B5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4CE26BFB" w14:textId="77777777" w:rsidTr="007D796E">
        <w:trPr>
          <w:cantSplit/>
          <w:trHeight w:val="340"/>
          <w:jc w:val="center"/>
        </w:trPr>
        <w:tc>
          <w:tcPr>
            <w:tcW w:w="685" w:type="pct"/>
            <w:vMerge/>
            <w:shd w:val="clear" w:color="auto" w:fill="FFFFFF"/>
            <w:vAlign w:val="center"/>
          </w:tcPr>
          <w:p w14:paraId="7E617D98"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7D1C3D9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3F745A3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DB5FA5F"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髋关节</w:t>
            </w:r>
          </w:p>
        </w:tc>
        <w:tc>
          <w:tcPr>
            <w:tcW w:w="351" w:type="pct"/>
            <w:shd w:val="clear" w:color="auto" w:fill="FFFFFF"/>
            <w:vAlign w:val="center"/>
          </w:tcPr>
          <w:p w14:paraId="7952FB2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7F7A160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9ACFFE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03A05548" w14:textId="77777777" w:rsidTr="007D796E">
        <w:trPr>
          <w:cantSplit/>
          <w:trHeight w:val="340"/>
          <w:jc w:val="center"/>
        </w:trPr>
        <w:tc>
          <w:tcPr>
            <w:tcW w:w="685" w:type="pct"/>
            <w:vMerge/>
            <w:shd w:val="clear" w:color="auto" w:fill="FFFFFF"/>
            <w:vAlign w:val="center"/>
          </w:tcPr>
          <w:p w14:paraId="255549F6"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54032AA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1888ED3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58002912"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其他</w:t>
            </w:r>
            <w:r>
              <w:rPr>
                <w:color w:val="auto"/>
                <w:sz w:val="20"/>
                <w:szCs w:val="20"/>
                <w:lang w:val="zh-TW" w:eastAsia="zh-TW" w:bidi="zh-TW"/>
              </w:rPr>
              <w:t>关节</w:t>
            </w:r>
          </w:p>
        </w:tc>
        <w:tc>
          <w:tcPr>
            <w:tcW w:w="351" w:type="pct"/>
            <w:shd w:val="clear" w:color="auto" w:fill="FFFFFF"/>
            <w:vAlign w:val="center"/>
          </w:tcPr>
          <w:p w14:paraId="1934813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16</w:t>
            </w:r>
          </w:p>
        </w:tc>
        <w:tc>
          <w:tcPr>
            <w:tcW w:w="351" w:type="pct"/>
            <w:shd w:val="clear" w:color="auto" w:fill="FFFFFF"/>
            <w:vAlign w:val="center"/>
          </w:tcPr>
          <w:p w14:paraId="0E4CECA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381E75F7"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16</w:t>
            </w:r>
          </w:p>
        </w:tc>
      </w:tr>
      <w:tr w:rsidR="004B6B42" w14:paraId="47741F50" w14:textId="77777777" w:rsidTr="007D796E">
        <w:trPr>
          <w:cantSplit/>
          <w:trHeight w:val="340"/>
          <w:jc w:val="center"/>
        </w:trPr>
        <w:tc>
          <w:tcPr>
            <w:tcW w:w="685" w:type="pct"/>
            <w:vMerge w:val="restart"/>
            <w:shd w:val="clear" w:color="auto" w:fill="FFFFFF"/>
            <w:vAlign w:val="center"/>
          </w:tcPr>
          <w:p w14:paraId="38F468C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w:t>
            </w:r>
          </w:p>
        </w:tc>
        <w:tc>
          <w:tcPr>
            <w:tcW w:w="1186" w:type="pct"/>
            <w:vMerge w:val="restart"/>
            <w:shd w:val="clear" w:color="auto" w:fill="FFFFFF"/>
            <w:vAlign w:val="center"/>
          </w:tcPr>
          <w:p w14:paraId="13634D11"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20</w:t>
            </w:r>
          </w:p>
        </w:tc>
        <w:tc>
          <w:tcPr>
            <w:tcW w:w="852" w:type="pct"/>
            <w:vMerge w:val="restart"/>
            <w:shd w:val="clear" w:color="auto" w:fill="FFFFFF"/>
            <w:vAlign w:val="center"/>
          </w:tcPr>
          <w:p w14:paraId="63904B4F"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心脏</w:t>
            </w:r>
          </w:p>
        </w:tc>
        <w:tc>
          <w:tcPr>
            <w:tcW w:w="1015" w:type="pct"/>
            <w:shd w:val="clear" w:color="auto" w:fill="FFFFFF"/>
            <w:vAlign w:val="center"/>
          </w:tcPr>
          <w:p w14:paraId="31A5F024"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冠脉（前瞻）</w:t>
            </w:r>
          </w:p>
        </w:tc>
        <w:tc>
          <w:tcPr>
            <w:tcW w:w="351" w:type="pct"/>
            <w:shd w:val="clear" w:color="auto" w:fill="FFFFFF"/>
            <w:vAlign w:val="center"/>
          </w:tcPr>
          <w:p w14:paraId="45FA51C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351" w:type="pct"/>
            <w:shd w:val="clear" w:color="auto" w:fill="FFFFFF"/>
            <w:vAlign w:val="center"/>
          </w:tcPr>
          <w:p w14:paraId="2F1FD15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w:t>
            </w:r>
          </w:p>
        </w:tc>
        <w:tc>
          <w:tcPr>
            <w:tcW w:w="560" w:type="pct"/>
            <w:shd w:val="clear" w:color="auto" w:fill="FFFFFF"/>
            <w:vAlign w:val="center"/>
          </w:tcPr>
          <w:p w14:paraId="72AF3AE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w:t>
            </w:r>
          </w:p>
        </w:tc>
      </w:tr>
      <w:tr w:rsidR="004B6B42" w14:paraId="6A07E2B6" w14:textId="77777777" w:rsidTr="007D796E">
        <w:trPr>
          <w:cantSplit/>
          <w:trHeight w:val="340"/>
          <w:jc w:val="center"/>
        </w:trPr>
        <w:tc>
          <w:tcPr>
            <w:tcW w:w="685" w:type="pct"/>
            <w:vMerge/>
            <w:shd w:val="clear" w:color="auto" w:fill="FFFFFF"/>
            <w:vAlign w:val="center"/>
          </w:tcPr>
          <w:p w14:paraId="4CE22717" w14:textId="77777777" w:rsidR="004B6B42" w:rsidRDefault="004B6B42" w:rsidP="00DE6089">
            <w:pPr>
              <w:adjustRightInd w:val="0"/>
              <w:snapToGrid w:val="0"/>
              <w:spacing w:line="240" w:lineRule="auto"/>
              <w:ind w:firstLine="400"/>
              <w:jc w:val="center"/>
              <w:rPr>
                <w:color w:val="auto"/>
                <w:sz w:val="20"/>
                <w:szCs w:val="20"/>
                <w:lang w:val="zh-TW" w:eastAsia="zh-TW" w:bidi="zh-TW"/>
              </w:rPr>
            </w:pPr>
          </w:p>
        </w:tc>
        <w:tc>
          <w:tcPr>
            <w:tcW w:w="1186" w:type="pct"/>
            <w:vMerge/>
            <w:shd w:val="clear" w:color="auto" w:fill="FFFFFF"/>
            <w:vAlign w:val="center"/>
          </w:tcPr>
          <w:p w14:paraId="1B026DD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473C3B0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CB058C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冠脉（回顾）</w:t>
            </w:r>
          </w:p>
        </w:tc>
        <w:tc>
          <w:tcPr>
            <w:tcW w:w="351" w:type="pct"/>
            <w:shd w:val="clear" w:color="auto" w:fill="FFFFFF"/>
            <w:vAlign w:val="center"/>
          </w:tcPr>
          <w:p w14:paraId="444B763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351" w:type="pct"/>
            <w:shd w:val="clear" w:color="auto" w:fill="FFFFFF"/>
            <w:vAlign w:val="center"/>
          </w:tcPr>
          <w:p w14:paraId="1E03937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c>
          <w:tcPr>
            <w:tcW w:w="560" w:type="pct"/>
            <w:shd w:val="clear" w:color="auto" w:fill="FFFFFF"/>
            <w:vAlign w:val="center"/>
          </w:tcPr>
          <w:p w14:paraId="0A3D3AD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r>
      <w:tr w:rsidR="004B6B42" w14:paraId="3BE3F90B" w14:textId="77777777" w:rsidTr="007D796E">
        <w:trPr>
          <w:cantSplit/>
          <w:trHeight w:val="340"/>
          <w:jc w:val="center"/>
        </w:trPr>
        <w:tc>
          <w:tcPr>
            <w:tcW w:w="685" w:type="pct"/>
            <w:shd w:val="clear" w:color="auto" w:fill="F2F2F2" w:themeFill="background1" w:themeFillShade="F2"/>
            <w:vAlign w:val="center"/>
          </w:tcPr>
          <w:p w14:paraId="4B914352"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总计</w:t>
            </w:r>
          </w:p>
        </w:tc>
        <w:tc>
          <w:tcPr>
            <w:tcW w:w="1186" w:type="pct"/>
            <w:shd w:val="clear" w:color="auto" w:fill="F2F2F2" w:themeFill="background1" w:themeFillShade="F2"/>
            <w:vAlign w:val="center"/>
          </w:tcPr>
          <w:p w14:paraId="1ED08D83"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140</w:t>
            </w:r>
          </w:p>
        </w:tc>
        <w:tc>
          <w:tcPr>
            <w:tcW w:w="852" w:type="pct"/>
            <w:shd w:val="clear" w:color="auto" w:fill="F2F2F2" w:themeFill="background1" w:themeFillShade="F2"/>
            <w:vAlign w:val="center"/>
          </w:tcPr>
          <w:p w14:paraId="41D1A39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w:t>
            </w:r>
          </w:p>
        </w:tc>
        <w:tc>
          <w:tcPr>
            <w:tcW w:w="1015" w:type="pct"/>
            <w:shd w:val="clear" w:color="auto" w:fill="F2F2F2" w:themeFill="background1" w:themeFillShade="F2"/>
            <w:vAlign w:val="center"/>
          </w:tcPr>
          <w:p w14:paraId="227CEEBC"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w:t>
            </w:r>
          </w:p>
        </w:tc>
        <w:tc>
          <w:tcPr>
            <w:tcW w:w="351" w:type="pct"/>
            <w:shd w:val="clear" w:color="auto" w:fill="F2F2F2" w:themeFill="background1" w:themeFillShade="F2"/>
            <w:vAlign w:val="center"/>
          </w:tcPr>
          <w:p w14:paraId="2DDF5BD8"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bidi="zh-TW"/>
              </w:rPr>
            </w:pPr>
            <w:r>
              <w:rPr>
                <w:rFonts w:hint="eastAsia"/>
                <w:color w:val="auto"/>
                <w:sz w:val="20"/>
                <w:szCs w:val="20"/>
                <w:lang w:val="zh-TW" w:bidi="zh-TW"/>
              </w:rPr>
              <w:t>110</w:t>
            </w:r>
          </w:p>
        </w:tc>
        <w:tc>
          <w:tcPr>
            <w:tcW w:w="351" w:type="pct"/>
            <w:shd w:val="clear" w:color="auto" w:fill="F2F2F2" w:themeFill="background1" w:themeFillShade="F2"/>
            <w:vAlign w:val="center"/>
          </w:tcPr>
          <w:p w14:paraId="6CD33420"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bidi="zh-TW"/>
              </w:rPr>
            </w:pPr>
            <w:r>
              <w:rPr>
                <w:rFonts w:hint="eastAsia"/>
                <w:color w:val="auto"/>
                <w:sz w:val="20"/>
                <w:szCs w:val="20"/>
                <w:lang w:val="zh-TW" w:bidi="zh-TW"/>
              </w:rPr>
              <w:t>30</w:t>
            </w:r>
          </w:p>
        </w:tc>
        <w:tc>
          <w:tcPr>
            <w:tcW w:w="560" w:type="pct"/>
            <w:shd w:val="clear" w:color="auto" w:fill="F2F2F2" w:themeFill="background1" w:themeFillShade="F2"/>
            <w:vAlign w:val="center"/>
          </w:tcPr>
          <w:p w14:paraId="7D83947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140</w:t>
            </w:r>
          </w:p>
        </w:tc>
      </w:tr>
      <w:bookmarkEnd w:id="62"/>
    </w:tbl>
    <w:p w14:paraId="11D03D65" w14:textId="77777777" w:rsidR="000144BA" w:rsidRDefault="000144BA">
      <w:pPr>
        <w:ind w:firstLine="420"/>
      </w:pPr>
    </w:p>
    <w:p w14:paraId="11D03D66" w14:textId="77777777" w:rsidR="000144BA" w:rsidRDefault="00D66251">
      <w:pPr>
        <w:pStyle w:val="-1"/>
      </w:pPr>
      <w:bookmarkStart w:id="63" w:name="_Toc481068305"/>
      <w:bookmarkStart w:id="64" w:name="_Toc68178099"/>
      <w:bookmarkStart w:id="65" w:name="_Toc191901080"/>
      <w:bookmarkStart w:id="66" w:name="_Toc196937760"/>
      <w:r>
        <w:rPr>
          <w:rFonts w:hint="eastAsia"/>
        </w:rPr>
        <w:t>数据处理</w:t>
      </w:r>
      <w:bookmarkStart w:id="67" w:name="_Hlk37339063"/>
      <w:bookmarkEnd w:id="63"/>
      <w:bookmarkEnd w:id="64"/>
      <w:bookmarkEnd w:id="65"/>
      <w:bookmarkEnd w:id="66"/>
    </w:p>
    <w:p w14:paraId="11D03D67" w14:textId="77133512" w:rsidR="000144BA" w:rsidRDefault="0050363E">
      <w:pPr>
        <w:ind w:firstLine="420"/>
        <w:rPr>
          <w:szCs w:val="24"/>
        </w:rPr>
      </w:pPr>
      <w:r w:rsidRPr="0050363E">
        <w:rPr>
          <w:rFonts w:hint="eastAsia"/>
          <w:szCs w:val="24"/>
        </w:rPr>
        <w:t>所有缺失、未用或错误数据（包括中途退出和撤出）和不合理数据，将在数据盲态审核阶段，由研究者及数据核查人员共同商讨，并最终确定。这些数据处理的统计学基本原则如下</w:t>
      </w:r>
      <w:r w:rsidR="00D66251">
        <w:rPr>
          <w:rFonts w:hint="eastAsia"/>
          <w:szCs w:val="24"/>
        </w:rPr>
        <w:t>：</w:t>
      </w:r>
    </w:p>
    <w:p w14:paraId="427AEBD4"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描述每一位脱落病例的详细情况；</w:t>
      </w:r>
    </w:p>
    <w:p w14:paraId="00B5EE6C"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基线的缺失数据，可以不进行估计；</w:t>
      </w:r>
    </w:p>
    <w:p w14:paraId="5E8866DF"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对主要有效性评价指标图像质量优良率的缺失值可采用最坏情况进行估计；</w:t>
      </w:r>
    </w:p>
    <w:p w14:paraId="31DF5759"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对次要有效性评价指标的缺失值可以不进行估计；</w:t>
      </w:r>
    </w:p>
    <w:p w14:paraId="6026CA92"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对安全性评价指标的缺失值不进行估计；</w:t>
      </w:r>
    </w:p>
    <w:p w14:paraId="11D03D6C" w14:textId="23B33FDF" w:rsidR="000144BA" w:rsidRPr="0050363E" w:rsidRDefault="0050363E" w:rsidP="00DE6089">
      <w:pPr>
        <w:pStyle w:val="afa"/>
        <w:numPr>
          <w:ilvl w:val="0"/>
          <w:numId w:val="16"/>
        </w:numPr>
        <w:ind w:rightChars="-45" w:right="-94" w:firstLineChars="0"/>
        <w:rPr>
          <w:szCs w:val="24"/>
        </w:rPr>
      </w:pPr>
      <w:r w:rsidRPr="0050363E">
        <w:rPr>
          <w:rFonts w:hint="eastAsia"/>
          <w:szCs w:val="24"/>
        </w:rPr>
        <w:t>对处理后的主要有效性评价指标，在</w:t>
      </w:r>
      <w:r w:rsidRPr="0050363E">
        <w:rPr>
          <w:rFonts w:hint="eastAsia"/>
          <w:szCs w:val="24"/>
        </w:rPr>
        <w:t>FAS</w:t>
      </w:r>
      <w:r w:rsidRPr="0050363E">
        <w:rPr>
          <w:rFonts w:hint="eastAsia"/>
          <w:szCs w:val="24"/>
        </w:rPr>
        <w:t>集中进行敏感性分析。</w:t>
      </w:r>
    </w:p>
    <w:p w14:paraId="11D03D6D" w14:textId="77777777" w:rsidR="000144BA" w:rsidRDefault="00D66251">
      <w:pPr>
        <w:pStyle w:val="-1"/>
      </w:pPr>
      <w:bookmarkStart w:id="68" w:name="_Toc191901081"/>
      <w:bookmarkStart w:id="69" w:name="_Toc196937761"/>
      <w:bookmarkEnd w:id="67"/>
      <w:r>
        <w:rPr>
          <w:rFonts w:hint="eastAsia"/>
        </w:rPr>
        <w:lastRenderedPageBreak/>
        <w:t>统计分析方法</w:t>
      </w:r>
      <w:bookmarkEnd w:id="68"/>
      <w:bookmarkEnd w:id="69"/>
    </w:p>
    <w:p w14:paraId="11D03D6E" w14:textId="77777777" w:rsidR="000144BA" w:rsidRDefault="00D66251">
      <w:pPr>
        <w:pStyle w:val="-2"/>
      </w:pPr>
      <w:bookmarkStart w:id="70" w:name="_Toc191901082"/>
      <w:bookmarkStart w:id="71" w:name="_Toc196937762"/>
      <w:r>
        <w:rPr>
          <w:rFonts w:hint="eastAsia"/>
        </w:rPr>
        <w:t>统计软件</w:t>
      </w:r>
      <w:bookmarkEnd w:id="70"/>
      <w:bookmarkEnd w:id="71"/>
    </w:p>
    <w:p w14:paraId="11D03D6F" w14:textId="77777777" w:rsidR="000144BA" w:rsidRDefault="00D66251">
      <w:pPr>
        <w:ind w:firstLine="420"/>
      </w:pPr>
      <w:r>
        <w:rPr>
          <w:rFonts w:hint="eastAsia"/>
        </w:rPr>
        <w:t>采用</w:t>
      </w:r>
      <w:r>
        <w:rPr>
          <w:rFonts w:hint="eastAsia"/>
        </w:rPr>
        <w:t>Statistical Analysis System</w:t>
      </w:r>
      <w:r>
        <w:rPr>
          <w:rFonts w:hint="eastAsia"/>
        </w:rPr>
        <w:t>（</w:t>
      </w:r>
      <w:r>
        <w:rPr>
          <w:rFonts w:hint="eastAsia"/>
        </w:rPr>
        <w:t>SAS</w:t>
      </w:r>
      <w:r>
        <w:rPr>
          <w:rFonts w:hint="eastAsia"/>
        </w:rPr>
        <w:t>）</w:t>
      </w:r>
      <w:r>
        <w:rPr>
          <w:rFonts w:hint="eastAsia"/>
        </w:rPr>
        <w:t>9.4</w:t>
      </w:r>
      <w:r>
        <w:rPr>
          <w:rFonts w:hint="eastAsia"/>
        </w:rPr>
        <w:t>版本进行统计分析。</w:t>
      </w:r>
    </w:p>
    <w:p w14:paraId="11D03D70" w14:textId="1F3E778F" w:rsidR="000144BA" w:rsidRDefault="00D66251">
      <w:pPr>
        <w:pStyle w:val="-2"/>
      </w:pPr>
      <w:bookmarkStart w:id="72" w:name="_Toc191901083"/>
      <w:bookmarkStart w:id="73" w:name="_Toc196937763"/>
      <w:r>
        <w:rPr>
          <w:rFonts w:hint="eastAsia"/>
        </w:rPr>
        <w:t>一般原则</w:t>
      </w:r>
      <w:bookmarkEnd w:id="72"/>
      <w:bookmarkEnd w:id="73"/>
    </w:p>
    <w:p w14:paraId="11D03D71" w14:textId="145918A7" w:rsidR="000144BA" w:rsidRDefault="00D66251">
      <w:pPr>
        <w:ind w:firstLine="420"/>
      </w:pPr>
      <w:r>
        <w:t>一般而言，连续性变量将使用例数、算术均数、标准差、中位数、</w:t>
      </w:r>
      <w:r>
        <w:t>25%</w:t>
      </w:r>
      <w:r>
        <w:t>分位数（</w:t>
      </w:r>
      <w:r>
        <w:t>Q1</w:t>
      </w:r>
      <w:r>
        <w:t>）、</w:t>
      </w:r>
      <w:r>
        <w:t>75%</w:t>
      </w:r>
      <w:r>
        <w:t>分位数（</w:t>
      </w:r>
      <w:r>
        <w:t>Q3</w:t>
      </w:r>
      <w:r>
        <w:t>）、最小值和最大值等进行统计描述；分类变量将使用频数及频率、发生率、构成比进</w:t>
      </w:r>
      <w:bookmarkStart w:id="74" w:name="OLE_LINK1"/>
      <w:r>
        <w:t>行统计描述。</w:t>
      </w:r>
      <w:bookmarkEnd w:id="74"/>
    </w:p>
    <w:p w14:paraId="11D03D72" w14:textId="77777777" w:rsidR="000144BA" w:rsidRDefault="00D66251">
      <w:pPr>
        <w:ind w:firstLine="420"/>
      </w:pPr>
      <w:r>
        <w:t>如无特殊说明，本次统计分析中对于小数位数保留将遵循以下约定：</w:t>
      </w:r>
    </w:p>
    <w:p w14:paraId="11D03D73" w14:textId="1583DA15" w:rsidR="000144BA" w:rsidRDefault="00D66251">
      <w:pPr>
        <w:pStyle w:val="a3"/>
        <w:spacing w:after="156"/>
      </w:pPr>
      <w:r>
        <w:rPr>
          <w:rFonts w:hint="eastAsia"/>
        </w:rPr>
        <w:t>表</w:t>
      </w:r>
      <w:r>
        <w:rPr>
          <w:rFonts w:hint="eastAsia"/>
        </w:rPr>
        <w:t xml:space="preserve"> </w:t>
      </w:r>
      <w:r w:rsidR="002A5AB9">
        <w:rPr>
          <w:noProof/>
        </w:rPr>
        <w:t>6</w:t>
      </w:r>
      <w:r>
        <w:rPr>
          <w:rFonts w:hint="eastAsia"/>
        </w:rPr>
        <w:t xml:space="preserve"> </w:t>
      </w:r>
      <w:r>
        <w:rPr>
          <w:rFonts w:hint="eastAsia"/>
        </w:rPr>
        <w:t>数据小数位保留规定</w:t>
      </w:r>
    </w:p>
    <w:tbl>
      <w:tblPr>
        <w:tblStyle w:val="af2"/>
        <w:tblW w:w="5000" w:type="pct"/>
        <w:jc w:val="center"/>
        <w:tblLook w:val="04A0" w:firstRow="1" w:lastRow="0" w:firstColumn="1" w:lastColumn="0" w:noHBand="0" w:noVBand="1"/>
      </w:tblPr>
      <w:tblGrid>
        <w:gridCol w:w="4107"/>
        <w:gridCol w:w="2834"/>
        <w:gridCol w:w="2461"/>
      </w:tblGrid>
      <w:tr w:rsidR="00537BB1" w14:paraId="11D03D76" w14:textId="628FC3C7" w:rsidTr="0024060C">
        <w:trPr>
          <w:trHeight w:val="397"/>
          <w:tblHeader/>
          <w:jc w:val="center"/>
        </w:trPr>
        <w:tc>
          <w:tcPr>
            <w:tcW w:w="2184" w:type="pct"/>
            <w:shd w:val="clear" w:color="auto" w:fill="D8D8D8"/>
          </w:tcPr>
          <w:p w14:paraId="11D03D74" w14:textId="77777777" w:rsidR="00537BB1" w:rsidRDefault="00537BB1" w:rsidP="0024060C">
            <w:pPr>
              <w:spacing w:line="240" w:lineRule="auto"/>
              <w:ind w:firstLineChars="0" w:firstLine="0"/>
              <w:jc w:val="left"/>
            </w:pPr>
            <w:r>
              <w:t>统计量</w:t>
            </w:r>
          </w:p>
        </w:tc>
        <w:tc>
          <w:tcPr>
            <w:tcW w:w="1507" w:type="pct"/>
            <w:shd w:val="clear" w:color="auto" w:fill="D8D8D8"/>
          </w:tcPr>
          <w:p w14:paraId="11D03D75" w14:textId="7023E130" w:rsidR="00537BB1" w:rsidRDefault="00537BB1" w:rsidP="0024060C">
            <w:pPr>
              <w:spacing w:line="240" w:lineRule="auto"/>
              <w:ind w:firstLineChars="0" w:firstLine="0"/>
            </w:pPr>
            <w:r>
              <w:rPr>
                <w:rFonts w:hint="eastAsia"/>
              </w:rPr>
              <w:t>小数位数保留</w:t>
            </w:r>
          </w:p>
        </w:tc>
        <w:tc>
          <w:tcPr>
            <w:tcW w:w="1309" w:type="pct"/>
            <w:shd w:val="clear" w:color="auto" w:fill="D8D8D8"/>
            <w:vAlign w:val="center"/>
          </w:tcPr>
          <w:p w14:paraId="40569C3C" w14:textId="1A6565D2" w:rsidR="00537BB1" w:rsidRDefault="00537BB1" w:rsidP="0024060C">
            <w:pPr>
              <w:spacing w:line="240" w:lineRule="auto"/>
              <w:ind w:firstLineChars="0" w:firstLine="0"/>
            </w:pPr>
            <w:r>
              <w:rPr>
                <w:rFonts w:hint="eastAsia"/>
              </w:rPr>
              <w:t>说明</w:t>
            </w:r>
          </w:p>
        </w:tc>
      </w:tr>
      <w:tr w:rsidR="00537BB1" w14:paraId="11D03D79" w14:textId="55B475B3" w:rsidTr="0024060C">
        <w:trPr>
          <w:trHeight w:val="397"/>
          <w:jc w:val="center"/>
        </w:trPr>
        <w:tc>
          <w:tcPr>
            <w:tcW w:w="2184" w:type="pct"/>
            <w:vAlign w:val="center"/>
          </w:tcPr>
          <w:p w14:paraId="11D03D77" w14:textId="222AA422" w:rsidR="00537BB1" w:rsidRDefault="00537BB1" w:rsidP="0024060C">
            <w:pPr>
              <w:spacing w:line="240" w:lineRule="auto"/>
              <w:ind w:firstLineChars="0" w:firstLine="0"/>
            </w:pPr>
            <w:r>
              <w:t>N</w:t>
            </w:r>
            <w:r>
              <w:rPr>
                <w:rFonts w:hint="eastAsia"/>
              </w:rPr>
              <w:t>、</w:t>
            </w:r>
            <w:r>
              <w:rPr>
                <w:rFonts w:hint="eastAsia"/>
              </w:rPr>
              <w:t>NMiss</w:t>
            </w:r>
          </w:p>
        </w:tc>
        <w:tc>
          <w:tcPr>
            <w:tcW w:w="1507" w:type="pct"/>
            <w:vAlign w:val="center"/>
          </w:tcPr>
          <w:p w14:paraId="11D03D78" w14:textId="292821B2" w:rsidR="00537BB1" w:rsidRDefault="00537BB1" w:rsidP="0024060C">
            <w:pPr>
              <w:spacing w:line="240" w:lineRule="auto"/>
              <w:ind w:firstLineChars="0" w:firstLine="0"/>
            </w:pPr>
            <w:r>
              <w:rPr>
                <w:rFonts w:hint="eastAsia"/>
              </w:rPr>
              <w:t>无小数位数</w:t>
            </w:r>
          </w:p>
        </w:tc>
        <w:tc>
          <w:tcPr>
            <w:tcW w:w="1309" w:type="pct"/>
            <w:vAlign w:val="center"/>
          </w:tcPr>
          <w:p w14:paraId="07142DF2" w14:textId="3EFFDC9E" w:rsidR="00537BB1" w:rsidRDefault="00537BB1" w:rsidP="0024060C">
            <w:pPr>
              <w:spacing w:line="240" w:lineRule="auto"/>
              <w:ind w:firstLineChars="0" w:firstLine="0"/>
            </w:pPr>
            <w:r>
              <w:rPr>
                <w:rFonts w:hint="eastAsia"/>
              </w:rPr>
              <w:t>整数</w:t>
            </w:r>
          </w:p>
        </w:tc>
      </w:tr>
      <w:tr w:rsidR="00537BB1" w14:paraId="07A92720" w14:textId="77777777" w:rsidTr="0024060C">
        <w:trPr>
          <w:trHeight w:val="397"/>
          <w:jc w:val="center"/>
        </w:trPr>
        <w:tc>
          <w:tcPr>
            <w:tcW w:w="2184" w:type="pct"/>
            <w:vAlign w:val="center"/>
          </w:tcPr>
          <w:p w14:paraId="68861BED" w14:textId="30CC2CDC" w:rsidR="00537BB1" w:rsidRDefault="00537BB1" w:rsidP="0024060C">
            <w:pPr>
              <w:spacing w:line="240" w:lineRule="auto"/>
              <w:ind w:firstLineChars="0" w:firstLine="0"/>
            </w:pPr>
            <w:r>
              <w:t>n(%)</w:t>
            </w:r>
            <w:r w:rsidR="0046357A">
              <w:rPr>
                <w:rFonts w:hint="eastAsia"/>
              </w:rPr>
              <w:t>、</w:t>
            </w:r>
            <w:r w:rsidR="0046357A">
              <w:rPr>
                <w:rFonts w:hint="eastAsia"/>
              </w:rPr>
              <w:t>%</w:t>
            </w:r>
          </w:p>
        </w:tc>
        <w:tc>
          <w:tcPr>
            <w:tcW w:w="1507" w:type="pct"/>
            <w:vAlign w:val="center"/>
          </w:tcPr>
          <w:p w14:paraId="7BEA2FDB" w14:textId="6305213F" w:rsidR="00537BB1" w:rsidRDefault="00537BB1" w:rsidP="0024060C">
            <w:pPr>
              <w:spacing w:line="240" w:lineRule="auto"/>
              <w:ind w:firstLineChars="0" w:firstLine="0"/>
            </w:pPr>
            <w:r>
              <w:rPr>
                <w:rFonts w:hint="eastAsia"/>
              </w:rPr>
              <w:t>保留</w:t>
            </w:r>
            <w:r>
              <w:rPr>
                <w:rFonts w:hint="eastAsia"/>
              </w:rPr>
              <w:t>2</w:t>
            </w:r>
            <w:r>
              <w:rPr>
                <w:rFonts w:hint="eastAsia"/>
              </w:rPr>
              <w:t>位小数</w:t>
            </w:r>
          </w:p>
        </w:tc>
        <w:tc>
          <w:tcPr>
            <w:tcW w:w="1309" w:type="pct"/>
          </w:tcPr>
          <w:p w14:paraId="623ADFD0" w14:textId="7D7522D6" w:rsidR="00537BB1" w:rsidRDefault="00537BB1" w:rsidP="0024060C">
            <w:pPr>
              <w:spacing w:line="240" w:lineRule="auto"/>
              <w:ind w:firstLineChars="0" w:firstLine="0"/>
            </w:pPr>
            <w:r>
              <w:rPr>
                <w:rFonts w:hint="eastAsia"/>
              </w:rPr>
              <w:t>百分比</w:t>
            </w:r>
          </w:p>
        </w:tc>
      </w:tr>
      <w:tr w:rsidR="00537BB1" w14:paraId="11D03D7C" w14:textId="2C334F31" w:rsidTr="0024060C">
        <w:trPr>
          <w:trHeight w:val="397"/>
          <w:jc w:val="center"/>
        </w:trPr>
        <w:tc>
          <w:tcPr>
            <w:tcW w:w="2184" w:type="pct"/>
            <w:vAlign w:val="center"/>
          </w:tcPr>
          <w:p w14:paraId="11D03D7A" w14:textId="2F278FC7" w:rsidR="00537BB1" w:rsidRDefault="00537BB1" w:rsidP="0024060C">
            <w:pPr>
              <w:spacing w:line="240" w:lineRule="auto"/>
              <w:ind w:firstLineChars="0" w:firstLine="0"/>
            </w:pPr>
            <w:r>
              <w:rPr>
                <w:rFonts w:hint="eastAsia"/>
              </w:rPr>
              <w:t>Mean</w:t>
            </w:r>
            <w:r>
              <w:rPr>
                <w:rFonts w:hint="eastAsia"/>
              </w:rPr>
              <w:t>、</w:t>
            </w:r>
            <w:r>
              <w:rPr>
                <w:rFonts w:hint="eastAsia"/>
              </w:rPr>
              <w:t>Min</w:t>
            </w:r>
            <w:r>
              <w:rPr>
                <w:rFonts w:hint="eastAsia"/>
              </w:rPr>
              <w:t>、</w:t>
            </w:r>
            <w:r>
              <w:rPr>
                <w:rFonts w:hint="eastAsia"/>
              </w:rPr>
              <w:t>Max</w:t>
            </w:r>
            <w:r>
              <w:rPr>
                <w:rFonts w:hint="eastAsia"/>
              </w:rPr>
              <w:t>、</w:t>
            </w:r>
            <w:r>
              <w:t>Median</w:t>
            </w:r>
            <w:r>
              <w:rPr>
                <w:rFonts w:hint="eastAsia"/>
              </w:rPr>
              <w:t>、</w:t>
            </w:r>
            <w:r>
              <w:t>Q1</w:t>
            </w:r>
            <w:r>
              <w:rPr>
                <w:rFonts w:hint="eastAsia"/>
              </w:rPr>
              <w:t>、</w:t>
            </w:r>
            <w:r>
              <w:t>Q3</w:t>
            </w:r>
          </w:p>
        </w:tc>
        <w:tc>
          <w:tcPr>
            <w:tcW w:w="1507" w:type="pct"/>
            <w:vAlign w:val="center"/>
          </w:tcPr>
          <w:p w14:paraId="11D03D7B" w14:textId="7F5F4057" w:rsidR="00537BB1" w:rsidRDefault="00537BB1" w:rsidP="0024060C">
            <w:pPr>
              <w:spacing w:line="240" w:lineRule="auto"/>
              <w:ind w:firstLineChars="0" w:firstLine="0"/>
            </w:pPr>
            <w:r>
              <w:rPr>
                <w:rFonts w:hint="eastAsia"/>
              </w:rPr>
              <w:t>保留</w:t>
            </w:r>
            <w:r>
              <w:t>2</w:t>
            </w:r>
            <w:r>
              <w:rPr>
                <w:rFonts w:hint="eastAsia"/>
              </w:rPr>
              <w:t>位小数</w:t>
            </w:r>
          </w:p>
        </w:tc>
        <w:tc>
          <w:tcPr>
            <w:tcW w:w="1309" w:type="pct"/>
          </w:tcPr>
          <w:p w14:paraId="4771E012" w14:textId="77777777" w:rsidR="00537BB1" w:rsidRDefault="00537BB1" w:rsidP="0024060C">
            <w:pPr>
              <w:spacing w:line="240" w:lineRule="auto"/>
              <w:ind w:firstLineChars="0" w:firstLine="0"/>
            </w:pPr>
          </w:p>
        </w:tc>
      </w:tr>
      <w:tr w:rsidR="00537BB1" w14:paraId="11D03D7F" w14:textId="76ADE123" w:rsidTr="0024060C">
        <w:trPr>
          <w:trHeight w:val="397"/>
          <w:jc w:val="center"/>
        </w:trPr>
        <w:tc>
          <w:tcPr>
            <w:tcW w:w="2184" w:type="pct"/>
            <w:vAlign w:val="center"/>
          </w:tcPr>
          <w:p w14:paraId="11D03D7D" w14:textId="673C6248" w:rsidR="00537BB1" w:rsidRDefault="00537BB1" w:rsidP="0024060C">
            <w:pPr>
              <w:spacing w:line="240" w:lineRule="auto"/>
              <w:ind w:firstLineChars="0" w:firstLine="0"/>
            </w:pPr>
            <w:r>
              <w:rPr>
                <w:rFonts w:hint="eastAsia"/>
              </w:rPr>
              <w:t>S</w:t>
            </w:r>
            <w:r>
              <w:t>D</w:t>
            </w:r>
          </w:p>
        </w:tc>
        <w:tc>
          <w:tcPr>
            <w:tcW w:w="1507" w:type="pct"/>
            <w:vAlign w:val="center"/>
          </w:tcPr>
          <w:p w14:paraId="11D03D7E" w14:textId="3B5890C7" w:rsidR="00537BB1" w:rsidRDefault="00537BB1" w:rsidP="0024060C">
            <w:pPr>
              <w:spacing w:line="240" w:lineRule="auto"/>
              <w:ind w:firstLineChars="0" w:firstLine="0"/>
            </w:pPr>
            <w:r>
              <w:rPr>
                <w:rFonts w:hint="eastAsia"/>
              </w:rPr>
              <w:t>保留</w:t>
            </w:r>
            <w:r>
              <w:t>3</w:t>
            </w:r>
            <w:r>
              <w:rPr>
                <w:rFonts w:hint="eastAsia"/>
              </w:rPr>
              <w:t>位小数</w:t>
            </w:r>
          </w:p>
        </w:tc>
        <w:tc>
          <w:tcPr>
            <w:tcW w:w="1309" w:type="pct"/>
          </w:tcPr>
          <w:p w14:paraId="07A2EA50" w14:textId="77777777" w:rsidR="00537BB1" w:rsidRDefault="00537BB1" w:rsidP="0024060C">
            <w:pPr>
              <w:spacing w:line="240" w:lineRule="auto"/>
              <w:ind w:firstLineChars="0" w:firstLine="0"/>
            </w:pPr>
          </w:p>
        </w:tc>
      </w:tr>
    </w:tbl>
    <w:p w14:paraId="11D03D8D" w14:textId="77777777" w:rsidR="000144BA" w:rsidRDefault="00D66251">
      <w:pPr>
        <w:pStyle w:val="-2"/>
      </w:pPr>
      <w:bookmarkStart w:id="75" w:name="_Toc191901084"/>
      <w:bookmarkStart w:id="76" w:name="_Toc196937764"/>
      <w:r>
        <w:rPr>
          <w:rFonts w:hint="eastAsia"/>
        </w:rPr>
        <w:t>受试者特征</w:t>
      </w:r>
      <w:bookmarkEnd w:id="75"/>
      <w:bookmarkEnd w:id="76"/>
    </w:p>
    <w:p w14:paraId="11D03D8E" w14:textId="77777777" w:rsidR="000144BA" w:rsidRDefault="00D66251">
      <w:pPr>
        <w:pStyle w:val="-3"/>
      </w:pPr>
      <w:bookmarkStart w:id="77" w:name="_Toc191901085"/>
      <w:bookmarkStart w:id="78" w:name="_Toc196937765"/>
      <w:r>
        <w:rPr>
          <w:rFonts w:hint="eastAsia"/>
        </w:rPr>
        <w:t>受试者分布</w:t>
      </w:r>
      <w:bookmarkEnd w:id="77"/>
      <w:bookmarkEnd w:id="78"/>
    </w:p>
    <w:p w14:paraId="11D03D8F" w14:textId="77777777" w:rsidR="000144BA" w:rsidRDefault="00D66251">
      <w:pPr>
        <w:ind w:firstLine="420"/>
        <w:rPr>
          <w:iCs/>
        </w:rPr>
      </w:pPr>
      <w:r>
        <w:rPr>
          <w:rFonts w:hint="eastAsia"/>
          <w:iCs/>
        </w:rPr>
        <w:t>汇总描述筛选、入组、完成检查、完成图像质量评价、完成试验和提前退出及各退出原因的受试者例数和百分比。</w:t>
      </w:r>
    </w:p>
    <w:p w14:paraId="11D03D90" w14:textId="77777777" w:rsidR="000144BA" w:rsidRDefault="00D66251">
      <w:pPr>
        <w:ind w:firstLine="420"/>
        <w:rPr>
          <w:iCs/>
        </w:rPr>
      </w:pPr>
      <w:r>
        <w:rPr>
          <w:rFonts w:hint="eastAsia"/>
          <w:iCs/>
        </w:rPr>
        <w:t>汇总描述进入各分析集的例数和百分比。</w:t>
      </w:r>
    </w:p>
    <w:p w14:paraId="11D03D91" w14:textId="77777777" w:rsidR="000144BA" w:rsidRDefault="00D66251">
      <w:pPr>
        <w:ind w:firstLine="420"/>
        <w:rPr>
          <w:iCs/>
        </w:rPr>
      </w:pPr>
      <w:r>
        <w:rPr>
          <w:rFonts w:hint="eastAsia"/>
          <w:iCs/>
        </w:rPr>
        <w:t>汇总描述脱落、剔除病例相关情况。</w:t>
      </w:r>
    </w:p>
    <w:p w14:paraId="11D03D93" w14:textId="77777777" w:rsidR="000144BA" w:rsidRDefault="00D66251">
      <w:pPr>
        <w:pStyle w:val="-3"/>
      </w:pPr>
      <w:bookmarkStart w:id="79" w:name="_Toc68178110"/>
      <w:bookmarkStart w:id="80" w:name="_Toc191901086"/>
      <w:bookmarkStart w:id="81" w:name="_Toc196937766"/>
      <w:r>
        <w:t>方案偏离</w:t>
      </w:r>
      <w:bookmarkEnd w:id="79"/>
      <w:bookmarkEnd w:id="80"/>
      <w:bookmarkEnd w:id="81"/>
    </w:p>
    <w:p w14:paraId="11D03D94" w14:textId="77777777" w:rsidR="000144BA" w:rsidRDefault="00D66251">
      <w:pPr>
        <w:ind w:firstLine="420"/>
        <w:rPr>
          <w:iCs/>
        </w:rPr>
      </w:pPr>
      <w:r>
        <w:rPr>
          <w:rFonts w:hint="eastAsia"/>
          <w:iCs/>
        </w:rPr>
        <w:t>汇总描述各类型方案偏离的受试者例数和发生率。</w:t>
      </w:r>
    </w:p>
    <w:p w14:paraId="11D03D96" w14:textId="77777777" w:rsidR="000144BA" w:rsidRDefault="00D66251">
      <w:pPr>
        <w:pStyle w:val="-3"/>
      </w:pPr>
      <w:bookmarkStart w:id="82" w:name="_Toc191901087"/>
      <w:bookmarkStart w:id="83" w:name="_Toc196937767"/>
      <w:r>
        <w:rPr>
          <w:rFonts w:hint="eastAsia"/>
        </w:rPr>
        <w:t>人口学特征及基线资料</w:t>
      </w:r>
      <w:bookmarkEnd w:id="82"/>
      <w:bookmarkEnd w:id="83"/>
    </w:p>
    <w:p w14:paraId="11D03D97" w14:textId="77777777" w:rsidR="000144BA" w:rsidRDefault="00D66251">
      <w:pPr>
        <w:ind w:firstLine="420"/>
        <w:rPr>
          <w:iCs/>
        </w:rPr>
      </w:pPr>
      <w:r>
        <w:rPr>
          <w:rFonts w:hint="eastAsia"/>
          <w:iCs/>
        </w:rPr>
        <w:t>人口学特征及基线资料将基于</w:t>
      </w:r>
      <w:r>
        <w:rPr>
          <w:rFonts w:hint="eastAsia"/>
          <w:iCs/>
        </w:rPr>
        <w:t>FAS</w:t>
      </w:r>
      <w:r>
        <w:rPr>
          <w:rFonts w:hint="eastAsia"/>
          <w:iCs/>
        </w:rPr>
        <w:t>进行分析。人口学特征指标包括性别、年龄，基线资料包括身高、体重、心率、收缩压、舒张压。</w:t>
      </w:r>
    </w:p>
    <w:p w14:paraId="11D03D98" w14:textId="77777777" w:rsidR="000144BA" w:rsidRDefault="00D66251">
      <w:pPr>
        <w:pStyle w:val="-3"/>
      </w:pPr>
      <w:bookmarkStart w:id="84" w:name="_Toc164761971"/>
      <w:bookmarkStart w:id="85" w:name="_Toc164761970"/>
      <w:bookmarkStart w:id="86" w:name="_Toc164761969"/>
      <w:bookmarkStart w:id="87" w:name="_Toc191901088"/>
      <w:bookmarkStart w:id="88" w:name="_Toc196937768"/>
      <w:bookmarkEnd w:id="84"/>
      <w:bookmarkEnd w:id="85"/>
      <w:bookmarkEnd w:id="86"/>
      <w:r>
        <w:rPr>
          <w:rFonts w:hint="eastAsia"/>
        </w:rPr>
        <w:t>既往史及个人史</w:t>
      </w:r>
      <w:bookmarkEnd w:id="87"/>
      <w:bookmarkEnd w:id="88"/>
    </w:p>
    <w:p w14:paraId="11D03D99" w14:textId="77777777" w:rsidR="000144BA" w:rsidRDefault="00D66251">
      <w:pPr>
        <w:ind w:firstLine="420"/>
        <w:rPr>
          <w:iCs/>
        </w:rPr>
      </w:pPr>
      <w:r>
        <w:rPr>
          <w:rFonts w:hint="eastAsia"/>
          <w:iCs/>
        </w:rPr>
        <w:t>既往史及个人史将基于</w:t>
      </w:r>
      <w:r>
        <w:rPr>
          <w:rFonts w:hint="eastAsia"/>
          <w:iCs/>
        </w:rPr>
        <w:t>FAS</w:t>
      </w:r>
      <w:r>
        <w:rPr>
          <w:rFonts w:hint="eastAsia"/>
          <w:iCs/>
        </w:rPr>
        <w:t>进行汇总描述。</w:t>
      </w:r>
    </w:p>
    <w:p w14:paraId="11D03DA1" w14:textId="77777777" w:rsidR="000144BA" w:rsidRDefault="00D66251">
      <w:pPr>
        <w:pStyle w:val="-3"/>
      </w:pPr>
      <w:bookmarkStart w:id="89" w:name="_Toc191469425"/>
      <w:bookmarkStart w:id="90" w:name="_Toc191901089"/>
      <w:bookmarkStart w:id="91" w:name="_Toc191469426"/>
      <w:bookmarkStart w:id="92" w:name="_Toc191901090"/>
      <w:bookmarkStart w:id="93" w:name="_Toc191469427"/>
      <w:bookmarkStart w:id="94" w:name="_Toc191901091"/>
      <w:bookmarkStart w:id="95" w:name="_Toc191469428"/>
      <w:bookmarkStart w:id="96" w:name="_Toc191901092"/>
      <w:bookmarkStart w:id="97" w:name="_Toc191469429"/>
      <w:bookmarkStart w:id="98" w:name="_Toc191901093"/>
      <w:bookmarkStart w:id="99" w:name="_Toc191469430"/>
      <w:bookmarkStart w:id="100" w:name="_Toc191901094"/>
      <w:bookmarkStart w:id="101" w:name="_Toc191901095"/>
      <w:bookmarkStart w:id="102" w:name="_Toc196937769"/>
      <w:bookmarkEnd w:id="89"/>
      <w:bookmarkEnd w:id="90"/>
      <w:bookmarkEnd w:id="91"/>
      <w:bookmarkEnd w:id="92"/>
      <w:bookmarkEnd w:id="93"/>
      <w:bookmarkEnd w:id="94"/>
      <w:bookmarkEnd w:id="95"/>
      <w:bookmarkEnd w:id="96"/>
      <w:bookmarkEnd w:id="97"/>
      <w:bookmarkEnd w:id="98"/>
      <w:bookmarkEnd w:id="99"/>
      <w:bookmarkEnd w:id="100"/>
      <w:r>
        <w:rPr>
          <w:rFonts w:hint="eastAsia"/>
        </w:rPr>
        <w:t>实验室检查</w:t>
      </w:r>
      <w:bookmarkEnd w:id="101"/>
      <w:bookmarkEnd w:id="102"/>
    </w:p>
    <w:p w14:paraId="11D03DA2" w14:textId="77777777" w:rsidR="000144BA" w:rsidRDefault="00D66251">
      <w:pPr>
        <w:ind w:firstLine="420"/>
      </w:pPr>
      <w:r>
        <w:rPr>
          <w:rFonts w:hint="eastAsia"/>
        </w:rPr>
        <w:lastRenderedPageBreak/>
        <w:t>汇总描述血清肌酐、血妊娠的检查结果及其临床意义判定。</w:t>
      </w:r>
    </w:p>
    <w:p w14:paraId="11D03DA3" w14:textId="77777777" w:rsidR="000144BA" w:rsidRDefault="00D66251">
      <w:pPr>
        <w:ind w:firstLine="420"/>
      </w:pPr>
      <w:r>
        <w:rPr>
          <w:rFonts w:hint="eastAsia"/>
        </w:rPr>
        <w:t>列表详细描述实验室检查具体情况。</w:t>
      </w:r>
    </w:p>
    <w:p w14:paraId="11D03DA4" w14:textId="33B979AD" w:rsidR="000144BA" w:rsidRDefault="00D66251">
      <w:pPr>
        <w:pStyle w:val="-3"/>
      </w:pPr>
      <w:bookmarkStart w:id="103" w:name="_Toc191901096"/>
      <w:bookmarkStart w:id="104" w:name="_Toc196937770"/>
      <w:r>
        <w:rPr>
          <w:rFonts w:hint="eastAsia"/>
        </w:rPr>
        <w:t>CT</w:t>
      </w:r>
      <w:r>
        <w:rPr>
          <w:rFonts w:hint="eastAsia"/>
        </w:rPr>
        <w:t>扫描</w:t>
      </w:r>
      <w:r w:rsidR="00A702EF">
        <w:rPr>
          <w:rFonts w:hint="eastAsia"/>
        </w:rPr>
        <w:t>（临床协议）</w:t>
      </w:r>
      <w:bookmarkEnd w:id="103"/>
      <w:bookmarkEnd w:id="104"/>
    </w:p>
    <w:p w14:paraId="11D03DA5" w14:textId="435BB1F9" w:rsidR="000144BA" w:rsidRDefault="00D66251">
      <w:pPr>
        <w:ind w:firstLine="420"/>
      </w:pPr>
      <w:r>
        <w:rPr>
          <w:rFonts w:hint="eastAsia"/>
        </w:rPr>
        <w:t>汇总描述</w:t>
      </w:r>
      <w:r>
        <w:rPr>
          <w:rFonts w:hint="eastAsia"/>
        </w:rPr>
        <w:t>CT</w:t>
      </w:r>
      <w:r>
        <w:rPr>
          <w:rFonts w:hint="eastAsia"/>
        </w:rPr>
        <w:t>扫描部位、扫描方式。</w:t>
      </w:r>
    </w:p>
    <w:p w14:paraId="11D03DA7" w14:textId="77777777" w:rsidR="000144BA" w:rsidRDefault="00D66251">
      <w:pPr>
        <w:pStyle w:val="-2"/>
      </w:pPr>
      <w:bookmarkStart w:id="105" w:name="_Toc191901097"/>
      <w:bookmarkStart w:id="106" w:name="_Toc196937771"/>
      <w:r>
        <w:rPr>
          <w:rFonts w:hint="eastAsia"/>
        </w:rPr>
        <w:t>有效性评价指标</w:t>
      </w:r>
      <w:bookmarkEnd w:id="105"/>
      <w:bookmarkEnd w:id="106"/>
    </w:p>
    <w:p w14:paraId="11D03DA8" w14:textId="77777777" w:rsidR="000144BA" w:rsidRDefault="00D66251">
      <w:pPr>
        <w:pStyle w:val="-3"/>
      </w:pPr>
      <w:bookmarkStart w:id="107" w:name="_Toc191901098"/>
      <w:bookmarkStart w:id="108" w:name="_Toc196937772"/>
      <w:r>
        <w:rPr>
          <w:rFonts w:hint="eastAsia"/>
        </w:rPr>
        <w:t>主要有效性指标</w:t>
      </w:r>
      <w:bookmarkEnd w:id="107"/>
      <w:bookmarkEnd w:id="108"/>
    </w:p>
    <w:p w14:paraId="11D03DA9" w14:textId="4C5A41C3" w:rsidR="000144BA" w:rsidRDefault="00D66251">
      <w:pPr>
        <w:ind w:firstLine="420"/>
        <w:rPr>
          <w:iCs/>
          <w:szCs w:val="24"/>
        </w:rPr>
      </w:pPr>
      <w:r>
        <w:rPr>
          <w:rFonts w:hint="eastAsia"/>
          <w:iCs/>
          <w:szCs w:val="24"/>
        </w:rPr>
        <w:t>本研究主要有效性指标为临床图像质量可接受率，评价基于</w:t>
      </w:r>
      <w:r>
        <w:rPr>
          <w:rFonts w:hint="eastAsia"/>
          <w:iCs/>
          <w:szCs w:val="24"/>
        </w:rPr>
        <w:t>PPS</w:t>
      </w:r>
      <w:r>
        <w:rPr>
          <w:rFonts w:hint="eastAsia"/>
          <w:iCs/>
          <w:szCs w:val="24"/>
        </w:rPr>
        <w:t>。</w:t>
      </w:r>
    </w:p>
    <w:p w14:paraId="11D03DAA" w14:textId="7E9BB926" w:rsidR="000144BA" w:rsidRDefault="00D73660">
      <w:pPr>
        <w:ind w:firstLine="420"/>
        <w:rPr>
          <w:iCs/>
          <w:szCs w:val="24"/>
        </w:rPr>
      </w:pPr>
      <w:r w:rsidRPr="00D73660">
        <w:rPr>
          <w:rFonts w:hint="eastAsia"/>
          <w:iCs/>
          <w:szCs w:val="24"/>
        </w:rPr>
        <w:t>使用</w:t>
      </w:r>
      <w:r w:rsidRPr="00D73660">
        <w:rPr>
          <w:rFonts w:hint="eastAsia"/>
          <w:iCs/>
          <w:szCs w:val="24"/>
        </w:rPr>
        <w:t>Wald</w:t>
      </w:r>
      <w:r w:rsidRPr="00D73660">
        <w:rPr>
          <w:rFonts w:hint="eastAsia"/>
          <w:iCs/>
          <w:szCs w:val="24"/>
        </w:rPr>
        <w:t>法计算</w:t>
      </w:r>
      <w:r w:rsidRPr="00D73660">
        <w:rPr>
          <w:rFonts w:hint="eastAsia"/>
          <w:iCs/>
          <w:szCs w:val="24"/>
        </w:rPr>
        <w:t>95%</w:t>
      </w:r>
      <w:r>
        <w:rPr>
          <w:rFonts w:hint="eastAsia"/>
          <w:iCs/>
          <w:szCs w:val="24"/>
        </w:rPr>
        <w:t>置信区间（</w:t>
      </w:r>
      <w:r>
        <w:rPr>
          <w:rFonts w:hint="eastAsia"/>
        </w:rPr>
        <w:t>Confidence Interval</w:t>
      </w:r>
      <w:r>
        <w:rPr>
          <w:rFonts w:hint="eastAsia"/>
        </w:rPr>
        <w:t>，</w:t>
      </w:r>
      <w:r>
        <w:t>CI</w:t>
      </w:r>
      <w:r>
        <w:rPr>
          <w:rFonts w:hint="eastAsia"/>
          <w:iCs/>
          <w:szCs w:val="24"/>
        </w:rPr>
        <w:t>）</w:t>
      </w:r>
      <w:r w:rsidRPr="00D73660">
        <w:rPr>
          <w:rFonts w:hint="eastAsia"/>
          <w:iCs/>
          <w:szCs w:val="24"/>
        </w:rPr>
        <w:t>，若率超过</w:t>
      </w:r>
      <w:r w:rsidRPr="00D73660">
        <w:rPr>
          <w:rFonts w:hint="eastAsia"/>
          <w:iCs/>
          <w:szCs w:val="24"/>
        </w:rPr>
        <w:t>90%</w:t>
      </w:r>
      <w:r w:rsidRPr="00D73660">
        <w:rPr>
          <w:rFonts w:hint="eastAsia"/>
          <w:iCs/>
          <w:szCs w:val="24"/>
        </w:rPr>
        <w:t>，则使用</w:t>
      </w:r>
      <w:r w:rsidRPr="00D73660">
        <w:rPr>
          <w:rFonts w:hint="eastAsia"/>
          <w:iCs/>
          <w:szCs w:val="24"/>
        </w:rPr>
        <w:t>Clopper-Pearson</w:t>
      </w:r>
      <w:r w:rsidRPr="00D73660">
        <w:rPr>
          <w:rFonts w:hint="eastAsia"/>
          <w:iCs/>
          <w:szCs w:val="24"/>
        </w:rPr>
        <w:t>法</w:t>
      </w:r>
      <w:r w:rsidR="00D66251">
        <w:rPr>
          <w:rFonts w:hint="eastAsia"/>
          <w:iCs/>
          <w:szCs w:val="24"/>
        </w:rPr>
        <w:t>，如果临床图像质量</w:t>
      </w:r>
      <w:r w:rsidR="00EE4889">
        <w:rPr>
          <w:rFonts w:hint="eastAsia"/>
          <w:iCs/>
          <w:szCs w:val="24"/>
        </w:rPr>
        <w:t>可接受率</w:t>
      </w:r>
      <w:r w:rsidR="00D66251">
        <w:rPr>
          <w:rFonts w:hint="eastAsia"/>
          <w:iCs/>
          <w:szCs w:val="24"/>
        </w:rPr>
        <w:t>在</w:t>
      </w:r>
      <w:r w:rsidR="00D66251">
        <w:rPr>
          <w:rFonts w:hint="eastAsia"/>
          <w:iCs/>
          <w:szCs w:val="24"/>
        </w:rPr>
        <w:t>PPS</w:t>
      </w:r>
      <w:r w:rsidR="00D66251">
        <w:rPr>
          <w:rFonts w:hint="eastAsia"/>
          <w:iCs/>
          <w:szCs w:val="24"/>
        </w:rPr>
        <w:t>中达到</w:t>
      </w:r>
      <w:r w:rsidR="00D66251">
        <w:rPr>
          <w:rFonts w:hint="eastAsia"/>
          <w:iCs/>
          <w:szCs w:val="24"/>
        </w:rPr>
        <w:t>100%</w:t>
      </w:r>
      <w:r w:rsidR="00D66251">
        <w:rPr>
          <w:rFonts w:hint="eastAsia"/>
          <w:iCs/>
          <w:szCs w:val="24"/>
        </w:rPr>
        <w:t>，则临床可接受。</w:t>
      </w:r>
    </w:p>
    <w:p w14:paraId="11D03DAB" w14:textId="77777777" w:rsidR="000144BA" w:rsidRDefault="00D66251">
      <w:pPr>
        <w:ind w:firstLine="420"/>
        <w:rPr>
          <w:iCs/>
          <w:szCs w:val="24"/>
        </w:rPr>
      </w:pPr>
      <w:r>
        <w:rPr>
          <w:rFonts w:hint="eastAsia"/>
          <w:iCs/>
          <w:szCs w:val="24"/>
        </w:rPr>
        <w:t>针对图像质量的分析应分为：</w:t>
      </w:r>
    </w:p>
    <w:p w14:paraId="11D03DAD" w14:textId="25F346B1" w:rsidR="000144BA" w:rsidRDefault="00D73660" w:rsidP="00F516A5">
      <w:pPr>
        <w:pStyle w:val="afa"/>
        <w:numPr>
          <w:ilvl w:val="0"/>
          <w:numId w:val="7"/>
        </w:numPr>
        <w:ind w:firstLineChars="0"/>
        <w:rPr>
          <w:iCs/>
          <w:szCs w:val="24"/>
        </w:rPr>
      </w:pPr>
      <w:r>
        <w:rPr>
          <w:rFonts w:hint="eastAsia"/>
          <w:iCs/>
          <w:szCs w:val="24"/>
        </w:rPr>
        <w:t>5</w:t>
      </w:r>
      <w:r w:rsidR="00D66251">
        <w:rPr>
          <w:rFonts w:hint="eastAsia"/>
          <w:iCs/>
          <w:szCs w:val="24"/>
        </w:rPr>
        <w:t>个部位：头颈部、胸部、腹部、骨与关节</w:t>
      </w:r>
      <w:r>
        <w:rPr>
          <w:rFonts w:hint="eastAsia"/>
          <w:iCs/>
          <w:szCs w:val="24"/>
        </w:rPr>
        <w:t>、冠脉</w:t>
      </w:r>
      <w:r w:rsidR="00D66251">
        <w:rPr>
          <w:rFonts w:hint="eastAsia"/>
          <w:iCs/>
          <w:szCs w:val="24"/>
        </w:rPr>
        <w:t>；</w:t>
      </w:r>
    </w:p>
    <w:p w14:paraId="11D03DAE" w14:textId="247CD21C" w:rsidR="000144BA" w:rsidRDefault="00D66251">
      <w:pPr>
        <w:pStyle w:val="afa"/>
        <w:numPr>
          <w:ilvl w:val="0"/>
          <w:numId w:val="7"/>
        </w:numPr>
        <w:ind w:firstLineChars="0"/>
        <w:rPr>
          <w:iCs/>
          <w:szCs w:val="24"/>
        </w:rPr>
      </w:pPr>
      <w:r>
        <w:rPr>
          <w:rFonts w:hint="eastAsia"/>
          <w:iCs/>
          <w:szCs w:val="24"/>
        </w:rPr>
        <w:t>2</w:t>
      </w:r>
      <w:r>
        <w:rPr>
          <w:rFonts w:hint="eastAsia"/>
          <w:iCs/>
          <w:szCs w:val="24"/>
        </w:rPr>
        <w:t>种扫描方式：平扫、增强；</w:t>
      </w:r>
    </w:p>
    <w:p w14:paraId="11D03DB1" w14:textId="77777777" w:rsidR="000144BA" w:rsidRDefault="00D66251">
      <w:pPr>
        <w:pStyle w:val="-3"/>
      </w:pPr>
      <w:bookmarkStart w:id="109" w:name="_Toc191901099"/>
      <w:bookmarkStart w:id="110" w:name="_Toc117087975"/>
      <w:bookmarkStart w:id="111" w:name="_Toc117080032"/>
      <w:bookmarkStart w:id="112" w:name="_Toc191901100"/>
      <w:bookmarkStart w:id="113" w:name="_Toc196937773"/>
      <w:bookmarkEnd w:id="109"/>
      <w:bookmarkEnd w:id="110"/>
      <w:bookmarkEnd w:id="111"/>
      <w:r>
        <w:rPr>
          <w:rFonts w:hint="eastAsia"/>
        </w:rPr>
        <w:t>次要有效性指标</w:t>
      </w:r>
      <w:bookmarkEnd w:id="112"/>
      <w:bookmarkEnd w:id="113"/>
    </w:p>
    <w:p w14:paraId="11D03DB2" w14:textId="64D9AB48" w:rsidR="000144BA" w:rsidRDefault="00D66251">
      <w:pPr>
        <w:ind w:firstLine="420"/>
        <w:rPr>
          <w:iCs/>
          <w:szCs w:val="24"/>
        </w:rPr>
      </w:pPr>
      <w:r>
        <w:rPr>
          <w:rFonts w:hint="eastAsia"/>
          <w:iCs/>
          <w:szCs w:val="24"/>
        </w:rPr>
        <w:t>本研究次要有效性指标包括常用功能评价、</w:t>
      </w:r>
      <w:r w:rsidR="00B0665C" w:rsidRPr="00B0665C">
        <w:rPr>
          <w:rFonts w:hint="eastAsia"/>
          <w:iCs/>
          <w:szCs w:val="24"/>
        </w:rPr>
        <w:t>选用功能评价</w:t>
      </w:r>
      <w:r w:rsidR="00B0665C">
        <w:rPr>
          <w:rFonts w:hint="eastAsia"/>
          <w:iCs/>
          <w:szCs w:val="24"/>
        </w:rPr>
        <w:t>、</w:t>
      </w:r>
      <w:r>
        <w:rPr>
          <w:rFonts w:hint="eastAsia"/>
          <w:iCs/>
          <w:szCs w:val="24"/>
        </w:rPr>
        <w:t>机器使用便捷性评价、整机功能及稳定性满意度评价。上述次要有效性指标的评价基于</w:t>
      </w:r>
      <w:r>
        <w:rPr>
          <w:rFonts w:hint="eastAsia"/>
          <w:iCs/>
          <w:szCs w:val="24"/>
        </w:rPr>
        <w:t>FAS</w:t>
      </w:r>
      <w:r>
        <w:rPr>
          <w:rFonts w:hint="eastAsia"/>
          <w:iCs/>
          <w:szCs w:val="24"/>
        </w:rPr>
        <w:t>和</w:t>
      </w:r>
      <w:r>
        <w:rPr>
          <w:rFonts w:hint="eastAsia"/>
          <w:iCs/>
          <w:szCs w:val="24"/>
        </w:rPr>
        <w:t>PPS</w:t>
      </w:r>
      <w:r>
        <w:rPr>
          <w:rFonts w:hint="eastAsia"/>
          <w:iCs/>
          <w:szCs w:val="24"/>
        </w:rPr>
        <w:t>。</w:t>
      </w:r>
    </w:p>
    <w:p w14:paraId="11D03DB3" w14:textId="77777777" w:rsidR="000144BA" w:rsidRDefault="00D66251">
      <w:pPr>
        <w:pStyle w:val="afa"/>
        <w:numPr>
          <w:ilvl w:val="0"/>
          <w:numId w:val="8"/>
        </w:numPr>
        <w:ind w:firstLineChars="0"/>
        <w:rPr>
          <w:iCs/>
          <w:szCs w:val="24"/>
        </w:rPr>
      </w:pPr>
      <w:r>
        <w:rPr>
          <w:rFonts w:hint="eastAsia"/>
          <w:iCs/>
          <w:szCs w:val="24"/>
        </w:rPr>
        <w:t>常用功能评价</w:t>
      </w:r>
    </w:p>
    <w:p w14:paraId="11D03DB4" w14:textId="77777777" w:rsidR="000144BA" w:rsidRDefault="00D66251">
      <w:pPr>
        <w:ind w:firstLine="420"/>
        <w:rPr>
          <w:iCs/>
          <w:szCs w:val="24"/>
        </w:rPr>
      </w:pPr>
      <w:r>
        <w:rPr>
          <w:rFonts w:hint="eastAsia"/>
          <w:iCs/>
          <w:szCs w:val="24"/>
        </w:rPr>
        <w:t>汇总常用功能评价各项评分，计算各项评分的可接受率和总体的可接受率。</w:t>
      </w:r>
    </w:p>
    <w:p w14:paraId="570C91DE" w14:textId="4C6F4835" w:rsidR="000A0DC7" w:rsidRDefault="000A0DC7" w:rsidP="000A0DC7">
      <w:pPr>
        <w:pStyle w:val="afa"/>
        <w:numPr>
          <w:ilvl w:val="0"/>
          <w:numId w:val="8"/>
        </w:numPr>
        <w:ind w:firstLineChars="0"/>
        <w:rPr>
          <w:iCs/>
          <w:szCs w:val="24"/>
        </w:rPr>
      </w:pPr>
      <w:r w:rsidRPr="000A0DC7">
        <w:rPr>
          <w:rFonts w:hint="eastAsia"/>
          <w:iCs/>
          <w:szCs w:val="24"/>
        </w:rPr>
        <w:t>选用功能评</w:t>
      </w:r>
      <w:r>
        <w:rPr>
          <w:rFonts w:hint="eastAsia"/>
          <w:iCs/>
          <w:szCs w:val="24"/>
        </w:rPr>
        <w:t>价</w:t>
      </w:r>
    </w:p>
    <w:p w14:paraId="1844E5CA" w14:textId="42C7A2F7" w:rsidR="000A0DC7" w:rsidRDefault="000A0DC7" w:rsidP="000A0DC7">
      <w:pPr>
        <w:ind w:firstLine="420"/>
        <w:rPr>
          <w:iCs/>
          <w:szCs w:val="24"/>
        </w:rPr>
      </w:pPr>
      <w:r>
        <w:rPr>
          <w:rFonts w:hint="eastAsia"/>
          <w:iCs/>
          <w:szCs w:val="24"/>
        </w:rPr>
        <w:t>汇总</w:t>
      </w:r>
      <w:r w:rsidRPr="000A0DC7">
        <w:rPr>
          <w:rFonts w:hint="eastAsia"/>
          <w:iCs/>
          <w:szCs w:val="24"/>
        </w:rPr>
        <w:t>选用功能评价</w:t>
      </w:r>
      <w:r>
        <w:rPr>
          <w:rFonts w:hint="eastAsia"/>
          <w:iCs/>
          <w:szCs w:val="24"/>
        </w:rPr>
        <w:t>各项评分，计算各项评分的可接受率和总体的可接受率。</w:t>
      </w:r>
    </w:p>
    <w:p w14:paraId="4C54149D" w14:textId="74184CF5" w:rsidR="000A0DC7" w:rsidRDefault="000A0DC7" w:rsidP="000A0DC7">
      <w:pPr>
        <w:pStyle w:val="afa"/>
        <w:numPr>
          <w:ilvl w:val="0"/>
          <w:numId w:val="8"/>
        </w:numPr>
        <w:ind w:firstLineChars="0"/>
        <w:rPr>
          <w:iCs/>
          <w:szCs w:val="24"/>
        </w:rPr>
      </w:pPr>
      <w:r w:rsidRPr="000A0DC7">
        <w:rPr>
          <w:rFonts w:hint="eastAsia"/>
          <w:iCs/>
          <w:szCs w:val="24"/>
        </w:rPr>
        <w:t>机器使用便捷性评</w:t>
      </w:r>
      <w:r>
        <w:rPr>
          <w:rFonts w:hint="eastAsia"/>
          <w:iCs/>
          <w:szCs w:val="24"/>
        </w:rPr>
        <w:t>价</w:t>
      </w:r>
    </w:p>
    <w:p w14:paraId="50A7A7B9" w14:textId="0F0FBD0F" w:rsidR="000A0DC7" w:rsidRDefault="000A0DC7" w:rsidP="000A0DC7">
      <w:pPr>
        <w:ind w:firstLine="420"/>
        <w:rPr>
          <w:iCs/>
          <w:szCs w:val="24"/>
        </w:rPr>
      </w:pPr>
      <w:r w:rsidRPr="000A0DC7">
        <w:rPr>
          <w:rFonts w:hint="eastAsia"/>
          <w:iCs/>
          <w:szCs w:val="24"/>
        </w:rPr>
        <w:t>汇总机器使用便捷性评价各项评分，计算各项评分的可接受率和总体的可接受率</w:t>
      </w:r>
      <w:r>
        <w:rPr>
          <w:rFonts w:hint="eastAsia"/>
          <w:iCs/>
          <w:szCs w:val="24"/>
        </w:rPr>
        <w:t>。</w:t>
      </w:r>
    </w:p>
    <w:p w14:paraId="7730022C" w14:textId="7CAE3DAC" w:rsidR="002E51C3" w:rsidRDefault="002E51C3" w:rsidP="002E51C3">
      <w:pPr>
        <w:pStyle w:val="afa"/>
        <w:numPr>
          <w:ilvl w:val="0"/>
          <w:numId w:val="8"/>
        </w:numPr>
        <w:ind w:firstLineChars="0"/>
        <w:rPr>
          <w:iCs/>
          <w:szCs w:val="24"/>
        </w:rPr>
      </w:pPr>
      <w:r w:rsidRPr="002E51C3">
        <w:rPr>
          <w:rFonts w:hint="eastAsia"/>
          <w:iCs/>
          <w:szCs w:val="24"/>
        </w:rPr>
        <w:t>整机功能性及稳定性满意度评</w:t>
      </w:r>
      <w:r>
        <w:rPr>
          <w:rFonts w:hint="eastAsia"/>
          <w:iCs/>
          <w:szCs w:val="24"/>
        </w:rPr>
        <w:t>价</w:t>
      </w:r>
    </w:p>
    <w:p w14:paraId="07D054AA" w14:textId="04A73480" w:rsidR="002E51C3" w:rsidRDefault="002E51C3" w:rsidP="002E51C3">
      <w:pPr>
        <w:ind w:firstLine="420"/>
        <w:rPr>
          <w:iCs/>
          <w:szCs w:val="24"/>
        </w:rPr>
      </w:pPr>
      <w:r w:rsidRPr="000A0DC7">
        <w:rPr>
          <w:rFonts w:hint="eastAsia"/>
          <w:iCs/>
          <w:szCs w:val="24"/>
        </w:rPr>
        <w:t>汇总</w:t>
      </w:r>
      <w:r w:rsidRPr="002E51C3">
        <w:rPr>
          <w:rFonts w:hint="eastAsia"/>
          <w:iCs/>
          <w:szCs w:val="24"/>
        </w:rPr>
        <w:t>整机功能性及稳定性满意度评</w:t>
      </w:r>
      <w:r w:rsidRPr="000A0DC7">
        <w:rPr>
          <w:rFonts w:hint="eastAsia"/>
          <w:iCs/>
          <w:szCs w:val="24"/>
        </w:rPr>
        <w:t>价各项评分，计算各项评分的可接受率和总体的可接受率</w:t>
      </w:r>
      <w:r>
        <w:rPr>
          <w:rFonts w:hint="eastAsia"/>
          <w:iCs/>
          <w:szCs w:val="24"/>
        </w:rPr>
        <w:t>。</w:t>
      </w:r>
    </w:p>
    <w:p w14:paraId="11D03DBA" w14:textId="77777777" w:rsidR="000144BA" w:rsidRDefault="00D66251">
      <w:pPr>
        <w:pStyle w:val="-2"/>
      </w:pPr>
      <w:bookmarkStart w:id="114" w:name="_Toc165308435"/>
      <w:bookmarkStart w:id="115" w:name="_Toc191901101"/>
      <w:bookmarkStart w:id="116" w:name="_Toc196937774"/>
      <w:bookmarkEnd w:id="114"/>
      <w:r>
        <w:rPr>
          <w:rFonts w:hint="eastAsia"/>
        </w:rPr>
        <w:t>安全性评价指标</w:t>
      </w:r>
      <w:bookmarkEnd w:id="115"/>
      <w:bookmarkEnd w:id="116"/>
    </w:p>
    <w:p w14:paraId="11D03DBB" w14:textId="77777777" w:rsidR="000144BA" w:rsidRDefault="00D66251">
      <w:pPr>
        <w:pStyle w:val="-3"/>
      </w:pPr>
      <w:bookmarkStart w:id="117" w:name="_Toc191901102"/>
      <w:bookmarkStart w:id="118" w:name="_Toc196937775"/>
      <w:r>
        <w:rPr>
          <w:rFonts w:hint="eastAsia"/>
        </w:rPr>
        <w:t>不良事件</w:t>
      </w:r>
      <w:bookmarkEnd w:id="117"/>
      <w:bookmarkEnd w:id="118"/>
    </w:p>
    <w:p w14:paraId="11D03DBC" w14:textId="0AA5F997" w:rsidR="000144BA" w:rsidRDefault="00D66251">
      <w:pPr>
        <w:ind w:firstLine="420"/>
      </w:pPr>
      <w:r>
        <w:rPr>
          <w:rFonts w:hint="eastAsia"/>
        </w:rPr>
        <w:t>采用描述性统计并用</w:t>
      </w:r>
      <w:r>
        <w:rPr>
          <w:rFonts w:hint="eastAsia"/>
        </w:rPr>
        <w:t>MedDRA</w:t>
      </w:r>
      <w:r>
        <w:rPr>
          <w:rFonts w:hint="eastAsia"/>
        </w:rPr>
        <w:t>（</w:t>
      </w:r>
      <w:r>
        <w:rPr>
          <w:rFonts w:hint="eastAsia"/>
        </w:rPr>
        <w:t>V</w:t>
      </w:r>
      <w:r>
        <w:t>2</w:t>
      </w:r>
      <w:r w:rsidR="0053130B">
        <w:rPr>
          <w:rFonts w:hint="eastAsia"/>
        </w:rPr>
        <w:t>7</w:t>
      </w:r>
      <w:r>
        <w:t>.</w:t>
      </w:r>
      <w:r w:rsidR="0053130B">
        <w:rPr>
          <w:rFonts w:hint="eastAsia"/>
        </w:rPr>
        <w:t>1</w:t>
      </w:r>
      <w:r>
        <w:rPr>
          <w:rFonts w:hint="eastAsia"/>
        </w:rPr>
        <w:t>）医学术语，对不良事件（</w:t>
      </w:r>
      <w:r>
        <w:rPr>
          <w:rFonts w:hint="eastAsia"/>
        </w:rPr>
        <w:t>Adverse</w:t>
      </w:r>
      <w:r>
        <w:t xml:space="preserve"> Events</w:t>
      </w:r>
      <w:r>
        <w:rPr>
          <w:rFonts w:hint="eastAsia"/>
        </w:rPr>
        <w:t>，</w:t>
      </w:r>
      <w:r>
        <w:rPr>
          <w:rFonts w:hint="eastAsia"/>
        </w:rPr>
        <w:t>AE</w:t>
      </w:r>
      <w:r>
        <w:rPr>
          <w:rFonts w:hint="eastAsia"/>
        </w:rPr>
        <w:t>）及严重不良事件（</w:t>
      </w:r>
      <w:r>
        <w:rPr>
          <w:rFonts w:hint="eastAsia"/>
        </w:rPr>
        <w:t>Serious</w:t>
      </w:r>
      <w:r>
        <w:t xml:space="preserve"> Adverse Events</w:t>
      </w:r>
      <w:r>
        <w:rPr>
          <w:rFonts w:hint="eastAsia"/>
        </w:rPr>
        <w:t>，</w:t>
      </w:r>
      <w:r>
        <w:rPr>
          <w:rFonts w:hint="eastAsia"/>
        </w:rPr>
        <w:t>SAE</w:t>
      </w:r>
      <w:r>
        <w:rPr>
          <w:rFonts w:hint="eastAsia"/>
        </w:rPr>
        <w:t>）的发生率、例数、例次、严重程度进行汇总。</w:t>
      </w:r>
    </w:p>
    <w:p w14:paraId="11D03DBD" w14:textId="77777777" w:rsidR="000144BA" w:rsidRDefault="00D66251">
      <w:pPr>
        <w:pStyle w:val="afa"/>
        <w:numPr>
          <w:ilvl w:val="0"/>
          <w:numId w:val="9"/>
        </w:numPr>
        <w:ind w:firstLineChars="0"/>
      </w:pPr>
      <w:r>
        <w:rPr>
          <w:rFonts w:hint="eastAsia"/>
        </w:rPr>
        <w:lastRenderedPageBreak/>
        <w:t>汇总描述各类</w:t>
      </w:r>
      <w:r>
        <w:rPr>
          <w:rFonts w:hint="eastAsia"/>
        </w:rPr>
        <w:t>AE</w:t>
      </w:r>
      <w:r>
        <w:rPr>
          <w:rFonts w:hint="eastAsia"/>
        </w:rPr>
        <w:t>的发生例数（发生率）和例次，包括：</w:t>
      </w:r>
    </w:p>
    <w:p w14:paraId="11D03DBE" w14:textId="77777777" w:rsidR="000144BA" w:rsidRDefault="00D66251">
      <w:pPr>
        <w:pStyle w:val="afa"/>
        <w:numPr>
          <w:ilvl w:val="0"/>
          <w:numId w:val="10"/>
        </w:numPr>
        <w:ind w:firstLineChars="0"/>
      </w:pPr>
      <w:r>
        <w:rPr>
          <w:rFonts w:hint="eastAsia"/>
        </w:rPr>
        <w:t>全部</w:t>
      </w:r>
      <w:r>
        <w:rPr>
          <w:rFonts w:hint="eastAsia"/>
        </w:rPr>
        <w:t>AE</w:t>
      </w:r>
    </w:p>
    <w:p w14:paraId="11D03DBF" w14:textId="77777777" w:rsidR="000144BA" w:rsidRDefault="00D66251">
      <w:pPr>
        <w:pStyle w:val="afa"/>
        <w:numPr>
          <w:ilvl w:val="0"/>
          <w:numId w:val="10"/>
        </w:numPr>
        <w:ind w:firstLineChars="0"/>
      </w:pPr>
      <w:r>
        <w:rPr>
          <w:rFonts w:hint="eastAsia"/>
        </w:rPr>
        <w:t>与试验医疗器械相关的</w:t>
      </w:r>
      <w:r>
        <w:rPr>
          <w:rFonts w:hint="eastAsia"/>
        </w:rPr>
        <w:t>AE</w:t>
      </w:r>
    </w:p>
    <w:p w14:paraId="11D03DC0" w14:textId="77777777" w:rsidR="000144BA" w:rsidRDefault="00D66251">
      <w:pPr>
        <w:pStyle w:val="afa"/>
        <w:numPr>
          <w:ilvl w:val="0"/>
          <w:numId w:val="10"/>
        </w:numPr>
        <w:ind w:firstLineChars="0"/>
      </w:pPr>
      <w:r>
        <w:rPr>
          <w:rFonts w:hint="eastAsia"/>
        </w:rPr>
        <w:t>全部</w:t>
      </w:r>
      <w:r>
        <w:rPr>
          <w:rFonts w:hint="eastAsia"/>
        </w:rPr>
        <w:t>SAE</w:t>
      </w:r>
    </w:p>
    <w:p w14:paraId="11D03DC1" w14:textId="77777777" w:rsidR="000144BA" w:rsidRDefault="00D66251">
      <w:pPr>
        <w:pStyle w:val="afa"/>
        <w:numPr>
          <w:ilvl w:val="0"/>
          <w:numId w:val="10"/>
        </w:numPr>
        <w:ind w:firstLineChars="0"/>
      </w:pPr>
      <w:r>
        <w:rPr>
          <w:rFonts w:hint="eastAsia"/>
        </w:rPr>
        <w:t>与试验医疗器械相关的</w:t>
      </w:r>
      <w:r>
        <w:rPr>
          <w:rFonts w:hint="eastAsia"/>
        </w:rPr>
        <w:t>SAE</w:t>
      </w:r>
    </w:p>
    <w:p w14:paraId="11D03DC2" w14:textId="77777777" w:rsidR="000144BA" w:rsidRDefault="00D66251">
      <w:pPr>
        <w:ind w:leftChars="200" w:left="420" w:firstLineChars="0" w:firstLine="420"/>
      </w:pPr>
      <w:r>
        <w:rPr>
          <w:rFonts w:hint="eastAsia"/>
        </w:rPr>
        <w:t>与试验医疗器械相关的不良事件定义：与试验医疗器械的相关性为“肯定有关”、“可能有关”的不良事件。</w:t>
      </w:r>
    </w:p>
    <w:p w14:paraId="11D03DC3" w14:textId="77777777" w:rsidR="000144BA" w:rsidRDefault="00D66251">
      <w:pPr>
        <w:pStyle w:val="afa"/>
        <w:numPr>
          <w:ilvl w:val="0"/>
          <w:numId w:val="9"/>
        </w:numPr>
        <w:ind w:firstLineChars="0"/>
      </w:pPr>
      <w:r>
        <w:rPr>
          <w:rFonts w:hint="eastAsia"/>
        </w:rPr>
        <w:t>对</w:t>
      </w:r>
      <w:r>
        <w:rPr>
          <w:rFonts w:hint="eastAsia"/>
        </w:rPr>
        <w:t>(1)</w:t>
      </w:r>
      <w:r>
        <w:rPr>
          <w:rFonts w:hint="eastAsia"/>
        </w:rPr>
        <w:t>中所述各类</w:t>
      </w:r>
      <w:r>
        <w:rPr>
          <w:rFonts w:hint="eastAsia"/>
        </w:rPr>
        <w:t>AE</w:t>
      </w:r>
      <w:r>
        <w:rPr>
          <w:rFonts w:hint="eastAsia"/>
        </w:rPr>
        <w:t>，基于系统器官分类（</w:t>
      </w:r>
      <w:r>
        <w:rPr>
          <w:rFonts w:hint="eastAsia"/>
        </w:rPr>
        <w:t>SOC</w:t>
      </w:r>
      <w:r>
        <w:rPr>
          <w:rFonts w:hint="eastAsia"/>
        </w:rPr>
        <w:t>）和首选术语（</w:t>
      </w:r>
      <w:r>
        <w:rPr>
          <w:rFonts w:hint="eastAsia"/>
        </w:rPr>
        <w:t>PT</w:t>
      </w:r>
      <w:r>
        <w:rPr>
          <w:rFonts w:hint="eastAsia"/>
        </w:rPr>
        <w:t>）分类，描述各分类的发生例数（发生率）和例次。</w:t>
      </w:r>
    </w:p>
    <w:p w14:paraId="11D03DC4" w14:textId="77777777" w:rsidR="000144BA" w:rsidRDefault="00D66251">
      <w:pPr>
        <w:pStyle w:val="afa"/>
        <w:numPr>
          <w:ilvl w:val="0"/>
          <w:numId w:val="9"/>
        </w:numPr>
        <w:ind w:firstLineChars="0"/>
      </w:pPr>
      <w:r>
        <w:rPr>
          <w:rFonts w:hint="eastAsia"/>
        </w:rPr>
        <w:t>对</w:t>
      </w:r>
      <w:r>
        <w:rPr>
          <w:rFonts w:hint="eastAsia"/>
        </w:rPr>
        <w:t>(1)</w:t>
      </w:r>
      <w:r>
        <w:rPr>
          <w:rFonts w:hint="eastAsia"/>
        </w:rPr>
        <w:t>中所述各类</w:t>
      </w:r>
      <w:r>
        <w:rPr>
          <w:rFonts w:hint="eastAsia"/>
        </w:rPr>
        <w:t>AE</w:t>
      </w:r>
      <w:r>
        <w:rPr>
          <w:rFonts w:hint="eastAsia"/>
        </w:rPr>
        <w:t>，基于系统器官分类（</w:t>
      </w:r>
      <w:r>
        <w:rPr>
          <w:rFonts w:hint="eastAsia"/>
        </w:rPr>
        <w:t>SOC</w:t>
      </w:r>
      <w:r>
        <w:rPr>
          <w:rFonts w:hint="eastAsia"/>
        </w:rPr>
        <w:t>）和首选术语（</w:t>
      </w:r>
      <w:r>
        <w:rPr>
          <w:rFonts w:hint="eastAsia"/>
        </w:rPr>
        <w:t>PT</w:t>
      </w:r>
      <w:r>
        <w:rPr>
          <w:rFonts w:hint="eastAsia"/>
        </w:rPr>
        <w:t>）分类及严重程度，描述各分类、不同严重程度的发生例数（发生率）和例次。</w:t>
      </w:r>
    </w:p>
    <w:p w14:paraId="7C1123AC" w14:textId="77777777" w:rsidR="007A5E7F" w:rsidRDefault="007A5E7F" w:rsidP="00F516A5">
      <w:pPr>
        <w:pStyle w:val="-3"/>
      </w:pPr>
      <w:bookmarkStart w:id="119" w:name="_Toc191901103"/>
      <w:bookmarkStart w:id="120" w:name="_Toc196937776"/>
      <w:r>
        <w:rPr>
          <w:rFonts w:hint="eastAsia"/>
        </w:rPr>
        <w:t>合并用药</w:t>
      </w:r>
      <w:bookmarkEnd w:id="119"/>
      <w:bookmarkEnd w:id="120"/>
    </w:p>
    <w:p w14:paraId="682E8C33" w14:textId="3B7DD32D" w:rsidR="007A5E7F" w:rsidRDefault="007A5E7F" w:rsidP="007A5E7F">
      <w:pPr>
        <w:ind w:firstLine="420"/>
      </w:pPr>
      <w:r>
        <w:rPr>
          <w:rFonts w:hint="eastAsia"/>
        </w:rPr>
        <w:t>合并用药将基于</w:t>
      </w:r>
      <w:r>
        <w:rPr>
          <w:rFonts w:hint="eastAsia"/>
        </w:rPr>
        <w:t>SS</w:t>
      </w:r>
      <w:r>
        <w:rPr>
          <w:rFonts w:hint="eastAsia"/>
        </w:rPr>
        <w:t>进行汇总描述。</w:t>
      </w:r>
    </w:p>
    <w:p w14:paraId="5CC55FAF" w14:textId="77777777" w:rsidR="007A5E7F" w:rsidRDefault="007A5E7F" w:rsidP="00F516A5">
      <w:pPr>
        <w:pStyle w:val="-3"/>
      </w:pPr>
      <w:bookmarkStart w:id="121" w:name="_Toc191901104"/>
      <w:bookmarkStart w:id="122" w:name="_Toc196937777"/>
      <w:r>
        <w:rPr>
          <w:rFonts w:hint="eastAsia"/>
        </w:rPr>
        <w:t>伴随治疗</w:t>
      </w:r>
      <w:bookmarkEnd w:id="121"/>
      <w:bookmarkEnd w:id="122"/>
    </w:p>
    <w:p w14:paraId="1AF4B0A4" w14:textId="77777777" w:rsidR="007A5E7F" w:rsidRDefault="007A5E7F" w:rsidP="007A5E7F">
      <w:pPr>
        <w:ind w:firstLine="420"/>
      </w:pPr>
      <w:r>
        <w:rPr>
          <w:rFonts w:hint="eastAsia"/>
        </w:rPr>
        <w:t>伴随治疗将基于</w:t>
      </w:r>
      <w:r>
        <w:rPr>
          <w:rFonts w:hint="eastAsia"/>
        </w:rPr>
        <w:t>SS</w:t>
      </w:r>
      <w:r>
        <w:rPr>
          <w:rFonts w:hint="eastAsia"/>
        </w:rPr>
        <w:t>进行汇总描述。对伴随治疗采用</w:t>
      </w:r>
      <w:r>
        <w:rPr>
          <w:rFonts w:hint="eastAsia"/>
        </w:rPr>
        <w:t>MedDRA</w:t>
      </w:r>
      <w:r>
        <w:rPr>
          <w:rFonts w:hint="eastAsia"/>
        </w:rPr>
        <w:t>（</w:t>
      </w:r>
      <w:r>
        <w:rPr>
          <w:rFonts w:hint="eastAsia"/>
        </w:rPr>
        <w:t>V27.1</w:t>
      </w:r>
      <w:r>
        <w:rPr>
          <w:rFonts w:hint="eastAsia"/>
        </w:rPr>
        <w:t>）进行编码。</w:t>
      </w:r>
    </w:p>
    <w:p w14:paraId="11D03DC6" w14:textId="77777777" w:rsidR="000144BA" w:rsidRDefault="00D66251">
      <w:pPr>
        <w:pStyle w:val="-3"/>
      </w:pPr>
      <w:bookmarkStart w:id="123" w:name="_Toc117087988"/>
      <w:bookmarkStart w:id="124" w:name="_Toc117087985"/>
      <w:bookmarkStart w:id="125" w:name="_Toc117087990"/>
      <w:bookmarkStart w:id="126" w:name="_Toc117087984"/>
      <w:bookmarkStart w:id="127" w:name="_Toc117087986"/>
      <w:bookmarkStart w:id="128" w:name="_Toc117087989"/>
      <w:bookmarkStart w:id="129" w:name="_Toc117087991"/>
      <w:bookmarkStart w:id="130" w:name="_Toc117087992"/>
      <w:bookmarkStart w:id="131" w:name="_Toc117087987"/>
      <w:bookmarkStart w:id="132" w:name="_Toc117087997"/>
      <w:bookmarkStart w:id="133" w:name="_Toc117087996"/>
      <w:bookmarkStart w:id="134" w:name="_Toc117087994"/>
      <w:bookmarkStart w:id="135" w:name="_Toc117087995"/>
      <w:bookmarkStart w:id="136" w:name="_Toc117087999"/>
      <w:bookmarkStart w:id="137" w:name="_Toc117087998"/>
      <w:bookmarkStart w:id="138" w:name="_Toc117087993"/>
      <w:bookmarkStart w:id="139" w:name="_Toc191901105"/>
      <w:bookmarkStart w:id="140" w:name="_Toc196937778"/>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Pr>
          <w:rFonts w:hint="eastAsia"/>
        </w:rPr>
        <w:t>器械缺陷</w:t>
      </w:r>
      <w:bookmarkEnd w:id="139"/>
      <w:bookmarkEnd w:id="140"/>
    </w:p>
    <w:p w14:paraId="11D03DC7" w14:textId="77777777" w:rsidR="000144BA" w:rsidRDefault="00D66251">
      <w:pPr>
        <w:ind w:firstLine="420"/>
        <w:rPr>
          <w:iCs/>
        </w:rPr>
      </w:pPr>
      <w:r>
        <w:rPr>
          <w:iCs/>
        </w:rPr>
        <w:t>计算</w:t>
      </w:r>
      <w:r>
        <w:rPr>
          <w:rFonts w:hint="eastAsia"/>
          <w:iCs/>
        </w:rPr>
        <w:t>器械缺陷</w:t>
      </w:r>
      <w:r>
        <w:rPr>
          <w:iCs/>
        </w:rPr>
        <w:t>发生</w:t>
      </w:r>
      <w:r>
        <w:rPr>
          <w:rFonts w:hint="eastAsia"/>
          <w:iCs/>
        </w:rPr>
        <w:t>例次、发生例数</w:t>
      </w:r>
      <w:r>
        <w:rPr>
          <w:iCs/>
        </w:rPr>
        <w:t>及发生率</w:t>
      </w:r>
      <w:r>
        <w:rPr>
          <w:rFonts w:hint="eastAsia"/>
          <w:iCs/>
        </w:rPr>
        <w:t>。</w:t>
      </w:r>
    </w:p>
    <w:p w14:paraId="11D03DC9" w14:textId="77777777" w:rsidR="000144BA" w:rsidRDefault="00D66251">
      <w:pPr>
        <w:pStyle w:val="-2"/>
      </w:pPr>
      <w:bookmarkStart w:id="141" w:name="_Toc191901106"/>
      <w:bookmarkStart w:id="142" w:name="_Toc196937779"/>
      <w:r>
        <w:rPr>
          <w:rFonts w:hint="eastAsia"/>
        </w:rPr>
        <w:t>敏感性分析</w:t>
      </w:r>
      <w:bookmarkEnd w:id="141"/>
      <w:bookmarkEnd w:id="142"/>
    </w:p>
    <w:p w14:paraId="11D03DCA" w14:textId="77777777" w:rsidR="000144BA" w:rsidRDefault="00D66251">
      <w:pPr>
        <w:ind w:firstLine="420"/>
      </w:pPr>
      <w:r>
        <w:rPr>
          <w:rFonts w:hint="eastAsia"/>
        </w:rPr>
        <w:t>如果受试者有效性指标采用最坏情况或均值填补法进行填补，基于</w:t>
      </w:r>
      <w:r>
        <w:rPr>
          <w:rFonts w:hint="eastAsia"/>
        </w:rPr>
        <w:t>FAS</w:t>
      </w:r>
      <w:r>
        <w:rPr>
          <w:rFonts w:hint="eastAsia"/>
        </w:rPr>
        <w:t>对主要有效性指标进行敏感性分析。</w:t>
      </w:r>
      <w:r>
        <w:rPr>
          <w:rFonts w:hint="eastAsia"/>
        </w:rPr>
        <w:t>FAS</w:t>
      </w:r>
      <w:r>
        <w:rPr>
          <w:rFonts w:hint="eastAsia"/>
        </w:rPr>
        <w:t>与</w:t>
      </w:r>
      <w:r>
        <w:rPr>
          <w:rFonts w:hint="eastAsia"/>
        </w:rPr>
        <w:t>PPS</w:t>
      </w:r>
      <w:r>
        <w:rPr>
          <w:rFonts w:hint="eastAsia"/>
        </w:rPr>
        <w:t>二者结论一致时，可以增强试验结果的可信度。当二者结论不一致时，以基于纳入</w:t>
      </w:r>
      <w:r>
        <w:rPr>
          <w:rFonts w:hint="eastAsia"/>
        </w:rPr>
        <w:t>PPS</w:t>
      </w:r>
      <w:r>
        <w:rPr>
          <w:rFonts w:hint="eastAsia"/>
        </w:rPr>
        <w:t>人群的分析为主，同时应对差异进行充分的讨论和解释。</w:t>
      </w:r>
    </w:p>
    <w:p w14:paraId="11D03DCB" w14:textId="77777777" w:rsidR="000144BA" w:rsidRDefault="00D66251">
      <w:pPr>
        <w:pStyle w:val="-2"/>
      </w:pPr>
      <w:bookmarkStart w:id="143" w:name="_Toc191901107"/>
      <w:bookmarkStart w:id="144" w:name="_Toc196937780"/>
      <w:r>
        <w:rPr>
          <w:rFonts w:hint="eastAsia"/>
        </w:rPr>
        <w:t>亚组分析</w:t>
      </w:r>
      <w:bookmarkEnd w:id="143"/>
      <w:bookmarkEnd w:id="144"/>
    </w:p>
    <w:p w14:paraId="11D03DCC" w14:textId="77777777" w:rsidR="000144BA" w:rsidRDefault="00D66251">
      <w:pPr>
        <w:ind w:firstLine="420"/>
      </w:pPr>
      <w:r>
        <w:rPr>
          <w:rFonts w:hint="eastAsia"/>
        </w:rPr>
        <w:t>本次试验不排除必要时进行亚组分析。</w:t>
      </w:r>
    </w:p>
    <w:p w14:paraId="11D03DCE" w14:textId="305F84E7" w:rsidR="000144BA" w:rsidRDefault="00D66251" w:rsidP="000C558D">
      <w:pPr>
        <w:ind w:firstLine="420"/>
      </w:pPr>
      <w:r>
        <w:rPr>
          <w:rFonts w:hint="eastAsia"/>
        </w:rPr>
        <w:t>亚组包括但不限于不同扫描部位：头颈部、胸部、腹部、骨与关节</w:t>
      </w:r>
      <w:r w:rsidR="002E51C3">
        <w:rPr>
          <w:rFonts w:hint="eastAsia"/>
        </w:rPr>
        <w:t>、冠脉</w:t>
      </w:r>
      <w:r>
        <w:rPr>
          <w:rFonts w:hint="eastAsia"/>
        </w:rPr>
        <w:t>；</w:t>
      </w:r>
    </w:p>
    <w:p w14:paraId="11D03DD1" w14:textId="643F37A4" w:rsidR="000144BA" w:rsidRDefault="00D66251">
      <w:pPr>
        <w:pStyle w:val="-1"/>
      </w:pPr>
      <w:bookmarkStart w:id="145" w:name="_Toc191901108"/>
      <w:bookmarkStart w:id="146" w:name="_Toc196937781"/>
      <w:r>
        <w:rPr>
          <w:rFonts w:hint="eastAsia"/>
        </w:rPr>
        <w:t>统计分析</w:t>
      </w:r>
      <w:bookmarkEnd w:id="145"/>
      <w:r w:rsidR="0092347E">
        <w:rPr>
          <w:rFonts w:hint="eastAsia"/>
        </w:rPr>
        <w:t>结果</w:t>
      </w:r>
      <w:bookmarkEnd w:id="146"/>
    </w:p>
    <w:p w14:paraId="3F598DE6" w14:textId="743F46FB" w:rsidR="00895676" w:rsidRDefault="00895676" w:rsidP="00895676">
      <w:pPr>
        <w:pStyle w:val="-2"/>
      </w:pPr>
      <w:bookmarkStart w:id="147" w:name="_Toc196937782"/>
      <w:r>
        <w:rPr>
          <w:rFonts w:hint="eastAsia"/>
        </w:rPr>
        <w:t>个体数据处理记录</w:t>
      </w:r>
      <w:bookmarkEnd w:id="147"/>
    </w:p>
    <w:p w14:paraId="362BA024" w14:textId="2BFADD2F" w:rsidR="00895676" w:rsidRPr="00895676" w:rsidRDefault="00895676" w:rsidP="00895676">
      <w:pPr>
        <w:ind w:firstLine="420"/>
      </w:pPr>
      <w:r>
        <w:rPr>
          <w:rFonts w:hint="eastAsia"/>
        </w:rPr>
        <w:t>本次临床试验原始记录</w:t>
      </w:r>
      <w:r w:rsidR="00F9705C">
        <w:rPr>
          <w:rFonts w:hint="eastAsia"/>
        </w:rPr>
        <w:t>中</w:t>
      </w:r>
      <w:r w:rsidR="00F9705C" w:rsidRPr="00F9705C">
        <w:rPr>
          <w:rFonts w:hint="eastAsia"/>
        </w:rPr>
        <w:t>基本信息</w:t>
      </w:r>
      <w:r w:rsidR="00F9705C" w:rsidRPr="00F9705C">
        <w:rPr>
          <w:rFonts w:hint="eastAsia"/>
        </w:rPr>
        <w:t>(INFO)</w:t>
      </w:r>
      <w:r w:rsidR="00F9705C">
        <w:rPr>
          <w:rFonts w:hint="eastAsia"/>
        </w:rPr>
        <w:t>工作表中</w:t>
      </w:r>
      <w:r w:rsidR="00F9705C" w:rsidRPr="00F9705C">
        <w:t>S1112</w:t>
      </w:r>
      <w:r w:rsidR="00F9705C">
        <w:rPr>
          <w:rFonts w:hint="eastAsia"/>
        </w:rPr>
        <w:t>受试者的身高记录为</w:t>
      </w:r>
      <w:r w:rsidR="00F9705C" w:rsidRPr="00F9705C">
        <w:t>109</w:t>
      </w:r>
      <w:r w:rsidR="00F9705C">
        <w:rPr>
          <w:rFonts w:hint="eastAsia"/>
        </w:rPr>
        <w:t>，</w:t>
      </w:r>
      <w:r w:rsidR="00F9705C" w:rsidRPr="00F9705C">
        <w:t>S1134</w:t>
      </w:r>
      <w:r w:rsidR="00F9705C">
        <w:rPr>
          <w:rFonts w:hint="eastAsia"/>
        </w:rPr>
        <w:t>受试者的身高记录为</w:t>
      </w:r>
      <w:r w:rsidR="00F9705C">
        <w:rPr>
          <w:rFonts w:hint="eastAsia"/>
        </w:rPr>
        <w:t>108</w:t>
      </w:r>
      <w:r w:rsidR="00F9705C">
        <w:rPr>
          <w:rFonts w:hint="eastAsia"/>
        </w:rPr>
        <w:t>，</w:t>
      </w:r>
      <w:r w:rsidR="00F9705C" w:rsidRPr="00F9705C">
        <w:t>S1112</w:t>
      </w:r>
      <w:r w:rsidR="00F9705C">
        <w:rPr>
          <w:rFonts w:hint="eastAsia"/>
        </w:rPr>
        <w:t>受试者的身高记录暂处理为为</w:t>
      </w:r>
      <w:r w:rsidR="00F9705C" w:rsidRPr="00F9705C">
        <w:t>1</w:t>
      </w:r>
      <w:r w:rsidR="00F9705C">
        <w:rPr>
          <w:rFonts w:hint="eastAsia"/>
        </w:rPr>
        <w:t>6</w:t>
      </w:r>
      <w:r w:rsidR="00F9705C" w:rsidRPr="00F9705C">
        <w:t>9</w:t>
      </w:r>
      <w:r w:rsidR="00F9705C">
        <w:rPr>
          <w:rFonts w:hint="eastAsia"/>
        </w:rPr>
        <w:t>，</w:t>
      </w:r>
      <w:r w:rsidR="00F9705C" w:rsidRPr="00F9705C">
        <w:t>S1134</w:t>
      </w:r>
      <w:r w:rsidR="00F9705C">
        <w:rPr>
          <w:rFonts w:hint="eastAsia"/>
        </w:rPr>
        <w:t>受试者的身高记录暂处理为为</w:t>
      </w:r>
      <w:r w:rsidR="00F9705C">
        <w:rPr>
          <w:rFonts w:hint="eastAsia"/>
        </w:rPr>
        <w:t>168</w:t>
      </w:r>
      <w:r>
        <w:rPr>
          <w:rFonts w:hint="eastAsia"/>
        </w:rPr>
        <w:t>。</w:t>
      </w:r>
      <w:r w:rsidR="00F9705C">
        <w:rPr>
          <w:rFonts w:hint="eastAsia"/>
        </w:rPr>
        <w:t>后续的统计分析结果都基于此处理。</w:t>
      </w:r>
    </w:p>
    <w:p w14:paraId="5DA0D0E3" w14:textId="77777777" w:rsidR="004341F4" w:rsidRDefault="004341F4" w:rsidP="004341F4">
      <w:pPr>
        <w:pStyle w:val="-2"/>
      </w:pPr>
      <w:bookmarkStart w:id="148" w:name="_Toc196937783"/>
      <w:r>
        <w:rPr>
          <w:rFonts w:hint="eastAsia"/>
        </w:rPr>
        <w:t>受试者特征</w:t>
      </w:r>
      <w:bookmarkEnd w:id="148"/>
    </w:p>
    <w:p w14:paraId="72187C15" w14:textId="0E8282AA" w:rsidR="008F31B3" w:rsidRDefault="00177CC1" w:rsidP="00177CC1">
      <w:pPr>
        <w:ind w:firstLine="420"/>
      </w:pPr>
      <w:r>
        <w:rPr>
          <w:rFonts w:hint="eastAsia"/>
        </w:rPr>
        <w:t>本次临床试验共筛选</w:t>
      </w:r>
      <w:r w:rsidR="002E51C3">
        <w:rPr>
          <w:rFonts w:hint="eastAsia"/>
        </w:rPr>
        <w:t>140</w:t>
      </w:r>
      <w:r>
        <w:rPr>
          <w:rFonts w:hint="eastAsia"/>
        </w:rPr>
        <w:t>例受试者，</w:t>
      </w:r>
      <w:r w:rsidR="002E51C3">
        <w:rPr>
          <w:rFonts w:hint="eastAsia"/>
        </w:rPr>
        <w:t>140</w:t>
      </w:r>
      <w:r>
        <w:rPr>
          <w:rFonts w:hint="eastAsia"/>
        </w:rPr>
        <w:t>例（</w:t>
      </w:r>
      <w:r w:rsidR="002E51C3">
        <w:rPr>
          <w:rFonts w:hint="eastAsia"/>
        </w:rPr>
        <w:t>100.00</w:t>
      </w:r>
      <w:r>
        <w:rPr>
          <w:rFonts w:hint="eastAsia"/>
        </w:rPr>
        <w:t>%</w:t>
      </w:r>
      <w:r>
        <w:rPr>
          <w:rFonts w:hint="eastAsia"/>
        </w:rPr>
        <w:t>）受试者</w:t>
      </w:r>
      <w:r w:rsidR="002E51C3">
        <w:rPr>
          <w:rFonts w:hint="eastAsia"/>
        </w:rPr>
        <w:t>全部</w:t>
      </w:r>
      <w:r w:rsidR="00376D68">
        <w:rPr>
          <w:rFonts w:hint="eastAsia"/>
        </w:rPr>
        <w:t>筛选成功并入组</w:t>
      </w:r>
      <w:r>
        <w:rPr>
          <w:rFonts w:hint="eastAsia"/>
        </w:rPr>
        <w:t>。</w:t>
      </w:r>
    </w:p>
    <w:p w14:paraId="51EEBB62" w14:textId="77C93645" w:rsidR="00177CC1" w:rsidRDefault="00177CC1" w:rsidP="00177CC1">
      <w:pPr>
        <w:ind w:firstLine="420"/>
      </w:pPr>
      <w:r>
        <w:rPr>
          <w:rFonts w:hint="eastAsia"/>
        </w:rPr>
        <w:t>入组</w:t>
      </w:r>
      <w:r w:rsidR="008F31B3">
        <w:rPr>
          <w:rFonts w:hint="eastAsia"/>
        </w:rPr>
        <w:t>的</w:t>
      </w:r>
      <w:r w:rsidR="002E51C3">
        <w:rPr>
          <w:rFonts w:hint="eastAsia"/>
        </w:rPr>
        <w:t>140</w:t>
      </w:r>
      <w:r w:rsidR="008F31B3">
        <w:rPr>
          <w:rFonts w:hint="eastAsia"/>
        </w:rPr>
        <w:t>例</w:t>
      </w:r>
      <w:r>
        <w:rPr>
          <w:rFonts w:hint="eastAsia"/>
        </w:rPr>
        <w:t>受试者均完成</w:t>
      </w:r>
      <w:r w:rsidR="002E51C3" w:rsidRPr="002E51C3">
        <w:t>AlphaCT 968</w:t>
      </w:r>
      <w:r>
        <w:rPr>
          <w:rFonts w:hint="eastAsia"/>
        </w:rPr>
        <w:t xml:space="preserve"> X</w:t>
      </w:r>
      <w:r>
        <w:rPr>
          <w:rFonts w:hint="eastAsia"/>
        </w:rPr>
        <w:t>射线计算机体层摄影设备检查，完成图像质量评价，完成临床试验。</w:t>
      </w:r>
    </w:p>
    <w:p w14:paraId="0DED06A8" w14:textId="4BC9CD63" w:rsidR="00177CC1" w:rsidRDefault="00177CC1" w:rsidP="00177CC1">
      <w:pPr>
        <w:ind w:firstLine="420"/>
      </w:pPr>
      <w:r>
        <w:rPr>
          <w:rFonts w:hint="eastAsia"/>
        </w:rPr>
        <w:t>入组</w:t>
      </w:r>
      <w:r w:rsidR="00BB2B93">
        <w:rPr>
          <w:rFonts w:hint="eastAsia"/>
        </w:rPr>
        <w:t>的</w:t>
      </w:r>
      <w:r w:rsidR="002E51C3">
        <w:rPr>
          <w:rFonts w:hint="eastAsia"/>
        </w:rPr>
        <w:t>140</w:t>
      </w:r>
      <w:r w:rsidR="00BB2B93">
        <w:rPr>
          <w:rFonts w:hint="eastAsia"/>
        </w:rPr>
        <w:t>例</w:t>
      </w:r>
      <w:r>
        <w:rPr>
          <w:rFonts w:hint="eastAsia"/>
        </w:rPr>
        <w:t>受试者全部纳入</w:t>
      </w:r>
      <w:r>
        <w:rPr>
          <w:rFonts w:hint="eastAsia"/>
        </w:rPr>
        <w:t>FAS</w:t>
      </w:r>
      <w:r>
        <w:rPr>
          <w:rFonts w:hint="eastAsia"/>
        </w:rPr>
        <w:t>和</w:t>
      </w:r>
      <w:r>
        <w:rPr>
          <w:rFonts w:hint="eastAsia"/>
        </w:rPr>
        <w:t>SS</w:t>
      </w:r>
      <w:r w:rsidR="00DC67B3">
        <w:rPr>
          <w:rFonts w:hint="eastAsia"/>
        </w:rPr>
        <w:t>。</w:t>
      </w:r>
      <w:r w:rsidR="002E51C3">
        <w:rPr>
          <w:rFonts w:hint="eastAsia"/>
        </w:rPr>
        <w:t>除</w:t>
      </w:r>
      <w:r w:rsidR="00DC67B3" w:rsidRPr="00DC67B3">
        <w:rPr>
          <w:rFonts w:hint="eastAsia"/>
        </w:rPr>
        <w:t>S1021</w:t>
      </w:r>
      <w:r w:rsidR="00DC67B3">
        <w:rPr>
          <w:rFonts w:hint="eastAsia"/>
        </w:rPr>
        <w:t>由于</w:t>
      </w:r>
      <w:r w:rsidR="00DC67B3" w:rsidRPr="00DC67B3">
        <w:rPr>
          <w:rFonts w:hint="eastAsia"/>
        </w:rPr>
        <w:t>造影剂量不足导致显影效果不佳，</w:t>
      </w:r>
      <w:r w:rsidR="00DC67B3" w:rsidRPr="00DC67B3">
        <w:rPr>
          <w:rFonts w:hint="eastAsia"/>
        </w:rPr>
        <w:t>S1029</w:t>
      </w:r>
      <w:r w:rsidR="00DC67B3" w:rsidRPr="00DC67B3">
        <w:rPr>
          <w:rFonts w:hint="eastAsia"/>
        </w:rPr>
        <w:t>由于操作者操作不当导致错过造影剂最佳时间</w:t>
      </w:r>
      <w:r w:rsidR="00DC67B3">
        <w:rPr>
          <w:rFonts w:hint="eastAsia"/>
        </w:rPr>
        <w:t>外，其余</w:t>
      </w:r>
      <w:r w:rsidR="002E51C3">
        <w:rPr>
          <w:rFonts w:hint="eastAsia"/>
        </w:rPr>
        <w:t>138</w:t>
      </w:r>
      <w:r w:rsidR="002E51C3">
        <w:rPr>
          <w:rFonts w:hint="eastAsia"/>
        </w:rPr>
        <w:t>例受试者</w:t>
      </w:r>
      <w:r w:rsidR="00DC67B3">
        <w:rPr>
          <w:rFonts w:hint="eastAsia"/>
        </w:rPr>
        <w:t>均</w:t>
      </w:r>
      <w:r w:rsidR="002E51C3">
        <w:rPr>
          <w:rFonts w:hint="eastAsia"/>
        </w:rPr>
        <w:t>纳入</w:t>
      </w:r>
      <w:r w:rsidR="002E51C3">
        <w:rPr>
          <w:rFonts w:hint="eastAsia"/>
        </w:rPr>
        <w:t>PPS</w:t>
      </w:r>
      <w:r>
        <w:rPr>
          <w:rFonts w:hint="eastAsia"/>
        </w:rPr>
        <w:t>。</w:t>
      </w:r>
    </w:p>
    <w:p w14:paraId="7C7CDD5F" w14:textId="6612AFEA" w:rsidR="00177CC1" w:rsidRDefault="00177CC1" w:rsidP="00177CC1">
      <w:pPr>
        <w:ind w:firstLine="420"/>
      </w:pPr>
      <w:r>
        <w:rPr>
          <w:rFonts w:hint="eastAsia"/>
        </w:rPr>
        <w:t>入组</w:t>
      </w:r>
      <w:r w:rsidR="00BB2B93">
        <w:rPr>
          <w:rFonts w:hint="eastAsia"/>
        </w:rPr>
        <w:t>的</w:t>
      </w:r>
      <w:r w:rsidR="00DC67B3">
        <w:rPr>
          <w:rFonts w:hint="eastAsia"/>
        </w:rPr>
        <w:t>140</w:t>
      </w:r>
      <w:r w:rsidR="00BB2B93">
        <w:rPr>
          <w:rFonts w:hint="eastAsia"/>
        </w:rPr>
        <w:t>例</w:t>
      </w:r>
      <w:r>
        <w:rPr>
          <w:rFonts w:hint="eastAsia"/>
        </w:rPr>
        <w:t>受试者中无脱落受试者。</w:t>
      </w:r>
    </w:p>
    <w:p w14:paraId="0A7FA4C4" w14:textId="167B514D" w:rsidR="00177CC1" w:rsidRDefault="00177CC1" w:rsidP="00177CC1">
      <w:pPr>
        <w:ind w:firstLine="420"/>
      </w:pPr>
      <w:r>
        <w:rPr>
          <w:rFonts w:hint="eastAsia"/>
        </w:rPr>
        <w:t>受试者</w:t>
      </w:r>
      <w:r w:rsidR="00DC67B3">
        <w:rPr>
          <w:rFonts w:hint="eastAsia"/>
        </w:rPr>
        <w:t>首例</w:t>
      </w:r>
      <w:r>
        <w:rPr>
          <w:rFonts w:hint="eastAsia"/>
        </w:rPr>
        <w:t>入组日期为</w:t>
      </w:r>
      <w:r>
        <w:rPr>
          <w:rFonts w:hint="eastAsia"/>
        </w:rPr>
        <w:t>2025</w:t>
      </w:r>
      <w:r>
        <w:rPr>
          <w:rFonts w:hint="eastAsia"/>
        </w:rPr>
        <w:t>年</w:t>
      </w:r>
      <w:r w:rsidR="00DC67B3">
        <w:rPr>
          <w:rFonts w:hint="eastAsia"/>
        </w:rPr>
        <w:t>01</w:t>
      </w:r>
      <w:r>
        <w:rPr>
          <w:rFonts w:hint="eastAsia"/>
        </w:rPr>
        <w:t>月</w:t>
      </w:r>
      <w:r w:rsidR="00DC67B3">
        <w:rPr>
          <w:rFonts w:hint="eastAsia"/>
        </w:rPr>
        <w:t>10</w:t>
      </w:r>
      <w:r>
        <w:rPr>
          <w:rFonts w:hint="eastAsia"/>
        </w:rPr>
        <w:t>日，</w:t>
      </w:r>
      <w:r w:rsidR="00DC67B3">
        <w:rPr>
          <w:rFonts w:hint="eastAsia"/>
        </w:rPr>
        <w:t>末例入组日期为</w:t>
      </w:r>
      <w:r w:rsidR="00DC67B3">
        <w:rPr>
          <w:rFonts w:hint="eastAsia"/>
        </w:rPr>
        <w:t>2025</w:t>
      </w:r>
      <w:r w:rsidR="00DC67B3">
        <w:rPr>
          <w:rFonts w:hint="eastAsia"/>
        </w:rPr>
        <w:t>年</w:t>
      </w:r>
      <w:r w:rsidR="00DC67B3">
        <w:rPr>
          <w:rFonts w:hint="eastAsia"/>
        </w:rPr>
        <w:t>02</w:t>
      </w:r>
      <w:r w:rsidR="00DC67B3">
        <w:rPr>
          <w:rFonts w:hint="eastAsia"/>
        </w:rPr>
        <w:t>月</w:t>
      </w:r>
      <w:r w:rsidR="00DC67B3">
        <w:rPr>
          <w:rFonts w:hint="eastAsia"/>
        </w:rPr>
        <w:t>13</w:t>
      </w:r>
      <w:r w:rsidR="00DC67B3">
        <w:rPr>
          <w:rFonts w:hint="eastAsia"/>
        </w:rPr>
        <w:t>日。受试者首例</w:t>
      </w:r>
      <w:r w:rsidR="00DC67B3" w:rsidRPr="00DC67B3">
        <w:rPr>
          <w:rFonts w:hint="eastAsia"/>
        </w:rPr>
        <w:t>完成试验</w:t>
      </w:r>
      <w:r>
        <w:rPr>
          <w:rFonts w:hint="eastAsia"/>
        </w:rPr>
        <w:t>日期为</w:t>
      </w:r>
      <w:r>
        <w:rPr>
          <w:rFonts w:hint="eastAsia"/>
        </w:rPr>
        <w:t>2025</w:t>
      </w:r>
      <w:r>
        <w:rPr>
          <w:rFonts w:hint="eastAsia"/>
        </w:rPr>
        <w:t>年</w:t>
      </w:r>
      <w:r w:rsidR="00DC67B3">
        <w:rPr>
          <w:rFonts w:hint="eastAsia"/>
        </w:rPr>
        <w:t>01</w:t>
      </w:r>
      <w:r w:rsidR="00DC67B3">
        <w:rPr>
          <w:rFonts w:hint="eastAsia"/>
        </w:rPr>
        <w:t>月</w:t>
      </w:r>
      <w:r w:rsidR="00DC67B3">
        <w:rPr>
          <w:rFonts w:hint="eastAsia"/>
        </w:rPr>
        <w:t>10</w:t>
      </w:r>
      <w:r w:rsidR="00DC67B3">
        <w:rPr>
          <w:rFonts w:hint="eastAsia"/>
        </w:rPr>
        <w:t>日，</w:t>
      </w:r>
      <w:r>
        <w:rPr>
          <w:rFonts w:hint="eastAsia"/>
        </w:rPr>
        <w:t>受试者</w:t>
      </w:r>
      <w:r w:rsidR="00DC67B3">
        <w:rPr>
          <w:rFonts w:hint="eastAsia"/>
        </w:rPr>
        <w:t>末例</w:t>
      </w:r>
      <w:r w:rsidR="00DC67B3" w:rsidRPr="00DC67B3">
        <w:rPr>
          <w:rFonts w:hint="eastAsia"/>
        </w:rPr>
        <w:t>完成试验</w:t>
      </w:r>
      <w:r>
        <w:rPr>
          <w:rFonts w:hint="eastAsia"/>
        </w:rPr>
        <w:t>日期为</w:t>
      </w:r>
      <w:r>
        <w:rPr>
          <w:rFonts w:hint="eastAsia"/>
        </w:rPr>
        <w:t>2025</w:t>
      </w:r>
      <w:r>
        <w:rPr>
          <w:rFonts w:hint="eastAsia"/>
        </w:rPr>
        <w:t>年</w:t>
      </w:r>
      <w:r w:rsidR="00DC67B3">
        <w:rPr>
          <w:rFonts w:hint="eastAsia"/>
        </w:rPr>
        <w:t>02</w:t>
      </w:r>
      <w:r w:rsidR="00DC67B3">
        <w:rPr>
          <w:rFonts w:hint="eastAsia"/>
        </w:rPr>
        <w:t>月</w:t>
      </w:r>
      <w:r w:rsidR="00DC67B3">
        <w:rPr>
          <w:rFonts w:hint="eastAsia"/>
        </w:rPr>
        <w:t>13</w:t>
      </w:r>
      <w:r w:rsidR="00DC67B3">
        <w:rPr>
          <w:rFonts w:hint="eastAsia"/>
        </w:rPr>
        <w:t>日</w:t>
      </w:r>
      <w:r>
        <w:rPr>
          <w:rFonts w:hint="eastAsia"/>
        </w:rPr>
        <w:t>。</w:t>
      </w:r>
    </w:p>
    <w:p w14:paraId="5C29CC3C" w14:textId="3F12E3B0" w:rsidR="00C04A11" w:rsidRDefault="00177CC1" w:rsidP="00177CC1">
      <w:pPr>
        <w:ind w:firstLine="420"/>
        <w:rPr>
          <w:ins w:id="149" w:author="wutuan" w:date="2025-04-30T20:26:00Z" w16du:dateUtc="2025-04-30T12:26:00Z"/>
        </w:rPr>
      </w:pPr>
      <w:r>
        <w:rPr>
          <w:rFonts w:hint="eastAsia"/>
        </w:rPr>
        <w:t>受试者</w:t>
      </w:r>
      <w:r w:rsidR="00DC67B3">
        <w:rPr>
          <w:rFonts w:hint="eastAsia"/>
        </w:rPr>
        <w:t>特征</w:t>
      </w:r>
      <w:r>
        <w:rPr>
          <w:rFonts w:hint="eastAsia"/>
        </w:rPr>
        <w:t>情况详见</w:t>
      </w:r>
      <w:r w:rsidR="00A237BA">
        <w:rPr>
          <w:rFonts w:hint="eastAsia"/>
        </w:rPr>
        <w:t>下</w:t>
      </w:r>
      <w:r>
        <w:rPr>
          <w:rFonts w:hint="eastAsia"/>
        </w:rPr>
        <w:t>表</w:t>
      </w:r>
      <w:r w:rsidR="00A237BA">
        <w:rPr>
          <w:rFonts w:hint="eastAsia"/>
        </w:rPr>
        <w:t>：</w:t>
      </w:r>
    </w:p>
    <w:p w14:paraId="343348E3" w14:textId="3DCAD87D" w:rsidR="008D45A6" w:rsidRDefault="008D45A6" w:rsidP="008D45A6">
      <w:pPr>
        <w:ind w:firstLineChars="0" w:firstLine="0"/>
        <w:jc w:val="center"/>
        <w:rPr>
          <w:rFonts w:hint="eastAsia"/>
        </w:rPr>
        <w:pPrChange w:id="150" w:author="wutuan" w:date="2025-04-30T20:27:00Z" w16du:dateUtc="2025-04-30T12:27:00Z">
          <w:pPr>
            <w:ind w:firstLine="420"/>
          </w:pPr>
        </w:pPrChange>
      </w:pPr>
      <w:ins w:id="151" w:author="wutuan" w:date="2025-04-30T20:27:00Z" w16du:dateUtc="2025-04-30T12:27:00Z">
        <w:r>
          <w:rPr>
            <w:rFonts w:hint="eastAsia"/>
          </w:rPr>
          <w:t>表</w:t>
        </w:r>
        <w:r>
          <w:rPr>
            <w:rFonts w:hint="eastAsia"/>
          </w:rPr>
          <w:t xml:space="preserve">7-1 </w:t>
        </w:r>
        <w:r w:rsidRPr="008D45A6">
          <w:rPr>
            <w:rFonts w:hint="eastAsia"/>
          </w:rPr>
          <w:t>受试者分布</w:t>
        </w:r>
        <w:r w:rsidRPr="008D45A6">
          <w:rPr>
            <w:rFonts w:hint="eastAsia"/>
          </w:rPr>
          <w:t xml:space="preserve"> </w:t>
        </w:r>
        <w:r w:rsidRPr="008D45A6">
          <w:rPr>
            <w:rFonts w:hint="eastAsia"/>
          </w:rPr>
          <w:t>筛选人群</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Change w:id="152" w:author="wutuan" w:date="2025-04-30T20:27:00Z" w16du:dateUtc="2025-04-30T12:27:00Z">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231"/>
        <w:gridCol w:w="6560"/>
        <w:gridCol w:w="1621"/>
        <w:tblGridChange w:id="153">
          <w:tblGrid>
            <w:gridCol w:w="1231"/>
            <w:gridCol w:w="6560"/>
            <w:gridCol w:w="1621"/>
          </w:tblGrid>
        </w:tblGridChange>
      </w:tblGrid>
      <w:tr w:rsidR="00C04A11" w:rsidRPr="00C04A11" w14:paraId="30D1CE88" w14:textId="77777777" w:rsidTr="008D45A6">
        <w:trPr>
          <w:tblHeader/>
        </w:trPr>
        <w:tc>
          <w:tcPr>
            <w:tcW w:w="654" w:type="pct"/>
            <w:tcBorders>
              <w:top w:val="single" w:sz="4" w:space="0" w:color="auto"/>
              <w:bottom w:val="single" w:sz="4" w:space="0" w:color="auto"/>
            </w:tcBorders>
            <w:vAlign w:val="center"/>
            <w:tcPrChange w:id="154" w:author="wutuan" w:date="2025-04-30T20:27:00Z" w16du:dateUtc="2025-04-30T12:27:00Z">
              <w:tcPr>
                <w:tcW w:w="654" w:type="pct"/>
                <w:tcBorders>
                  <w:top w:val="single" w:sz="4" w:space="0" w:color="auto"/>
                  <w:bottom w:val="single" w:sz="4" w:space="0" w:color="auto"/>
                </w:tcBorders>
                <w:vAlign w:val="center"/>
              </w:tcPr>
            </w:tcPrChange>
          </w:tcPr>
          <w:p w14:paraId="51EC6AD7" w14:textId="77777777" w:rsidR="00C04A11" w:rsidRPr="00C04A11" w:rsidRDefault="00C04A11" w:rsidP="007915C7">
            <w:pPr>
              <w:widowControl/>
              <w:spacing w:line="240" w:lineRule="auto"/>
              <w:ind w:firstLineChars="0" w:firstLine="0"/>
              <w:rPr>
                <w:sz w:val="20"/>
              </w:rPr>
            </w:pPr>
            <w:r w:rsidRPr="00C04A11">
              <w:rPr>
                <w:sz w:val="20"/>
              </w:rPr>
              <w:t>项目</w:t>
            </w:r>
          </w:p>
        </w:tc>
        <w:tc>
          <w:tcPr>
            <w:tcW w:w="3485" w:type="pct"/>
            <w:tcBorders>
              <w:top w:val="single" w:sz="4" w:space="0" w:color="auto"/>
              <w:bottom w:val="single" w:sz="4" w:space="0" w:color="auto"/>
            </w:tcBorders>
            <w:vAlign w:val="center"/>
            <w:tcPrChange w:id="155" w:author="wutuan" w:date="2025-04-30T20:27:00Z" w16du:dateUtc="2025-04-30T12:27:00Z">
              <w:tcPr>
                <w:tcW w:w="3485" w:type="pct"/>
                <w:tcBorders>
                  <w:top w:val="single" w:sz="4" w:space="0" w:color="auto"/>
                  <w:bottom w:val="single" w:sz="4" w:space="0" w:color="auto"/>
                </w:tcBorders>
                <w:vAlign w:val="center"/>
              </w:tcPr>
            </w:tcPrChange>
          </w:tcPr>
          <w:p w14:paraId="75CB8B53" w14:textId="77777777" w:rsidR="00C04A11" w:rsidRPr="00C04A11" w:rsidRDefault="00C04A11" w:rsidP="00C04A11">
            <w:pPr>
              <w:widowControl/>
              <w:spacing w:line="240" w:lineRule="auto"/>
              <w:ind w:firstLineChars="0" w:firstLine="420"/>
              <w:rPr>
                <w:sz w:val="20"/>
              </w:rPr>
            </w:pPr>
          </w:p>
        </w:tc>
        <w:tc>
          <w:tcPr>
            <w:tcW w:w="861" w:type="pct"/>
            <w:tcBorders>
              <w:top w:val="single" w:sz="4" w:space="0" w:color="auto"/>
              <w:bottom w:val="single" w:sz="4" w:space="0" w:color="auto"/>
            </w:tcBorders>
            <w:tcPrChange w:id="156" w:author="wutuan" w:date="2025-04-30T20:27:00Z" w16du:dateUtc="2025-04-30T12:27:00Z">
              <w:tcPr>
                <w:tcW w:w="861" w:type="pct"/>
                <w:tcBorders>
                  <w:top w:val="single" w:sz="4" w:space="0" w:color="auto"/>
                  <w:bottom w:val="single" w:sz="4" w:space="0" w:color="auto"/>
                </w:tcBorders>
              </w:tcPr>
            </w:tcPrChange>
          </w:tcPr>
          <w:p w14:paraId="1CACEB76" w14:textId="77777777" w:rsidR="00C04A11" w:rsidRPr="00C04A11" w:rsidRDefault="00C04A11" w:rsidP="00C04A11">
            <w:pPr>
              <w:widowControl/>
              <w:spacing w:line="240" w:lineRule="auto"/>
              <w:ind w:firstLineChars="0" w:firstLine="420"/>
              <w:jc w:val="center"/>
              <w:rPr>
                <w:sz w:val="20"/>
              </w:rPr>
            </w:pPr>
            <w:r w:rsidRPr="00C04A11">
              <w:rPr>
                <w:sz w:val="20"/>
              </w:rPr>
              <w:t>合计</w:t>
            </w:r>
          </w:p>
        </w:tc>
      </w:tr>
      <w:tr w:rsidR="00C04A11" w:rsidRPr="00C04A11" w14:paraId="05F4805C" w14:textId="77777777" w:rsidTr="00C04A11">
        <w:tc>
          <w:tcPr>
            <w:tcW w:w="654" w:type="pct"/>
            <w:tcBorders>
              <w:top w:val="single" w:sz="4" w:space="0" w:color="auto"/>
            </w:tcBorders>
          </w:tcPr>
          <w:p w14:paraId="7BED07E0" w14:textId="77777777" w:rsidR="00C04A11" w:rsidRPr="00C04A11" w:rsidRDefault="00C04A11" w:rsidP="00C04A11">
            <w:pPr>
              <w:widowControl/>
              <w:spacing w:line="240" w:lineRule="auto"/>
              <w:ind w:firstLineChars="0" w:firstLine="0"/>
              <w:jc w:val="left"/>
              <w:rPr>
                <w:sz w:val="20"/>
              </w:rPr>
            </w:pPr>
            <w:r w:rsidRPr="00C04A11">
              <w:rPr>
                <w:sz w:val="20"/>
              </w:rPr>
              <w:t>筛选入组</w:t>
            </w:r>
          </w:p>
        </w:tc>
        <w:tc>
          <w:tcPr>
            <w:tcW w:w="3485" w:type="pct"/>
            <w:tcBorders>
              <w:top w:val="single" w:sz="4" w:space="0" w:color="auto"/>
            </w:tcBorders>
          </w:tcPr>
          <w:p w14:paraId="4F541FB9" w14:textId="77777777" w:rsidR="00C04A11" w:rsidRPr="00C04A11" w:rsidRDefault="00C04A11" w:rsidP="00C04A11">
            <w:pPr>
              <w:widowControl/>
              <w:spacing w:line="240" w:lineRule="auto"/>
              <w:ind w:firstLineChars="0" w:firstLine="420"/>
              <w:rPr>
                <w:sz w:val="20"/>
              </w:rPr>
            </w:pPr>
            <w:r w:rsidRPr="00C04A11">
              <w:rPr>
                <w:sz w:val="20"/>
              </w:rPr>
              <w:t>筛选人群</w:t>
            </w:r>
          </w:p>
        </w:tc>
        <w:tc>
          <w:tcPr>
            <w:tcW w:w="861" w:type="pct"/>
            <w:tcBorders>
              <w:top w:val="single" w:sz="4" w:space="0" w:color="auto"/>
            </w:tcBorders>
          </w:tcPr>
          <w:p w14:paraId="6951E61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p>
        </w:tc>
      </w:tr>
      <w:tr w:rsidR="00C04A11" w:rsidRPr="00C04A11" w14:paraId="04F3DC19" w14:textId="77777777" w:rsidTr="00C04A11">
        <w:tc>
          <w:tcPr>
            <w:tcW w:w="654" w:type="pct"/>
          </w:tcPr>
          <w:p w14:paraId="0FECFCE7" w14:textId="77777777" w:rsidR="00C04A11" w:rsidRPr="00C04A11" w:rsidRDefault="00C04A11" w:rsidP="00C04A11">
            <w:pPr>
              <w:widowControl/>
              <w:spacing w:line="240" w:lineRule="auto"/>
              <w:ind w:firstLineChars="0" w:firstLine="420"/>
              <w:jc w:val="left"/>
              <w:rPr>
                <w:sz w:val="20"/>
              </w:rPr>
            </w:pPr>
          </w:p>
        </w:tc>
        <w:tc>
          <w:tcPr>
            <w:tcW w:w="3485" w:type="pct"/>
          </w:tcPr>
          <w:p w14:paraId="11AED53B" w14:textId="77777777" w:rsidR="00C04A11" w:rsidRPr="00C04A11" w:rsidRDefault="00C04A11" w:rsidP="00C04A11">
            <w:pPr>
              <w:widowControl/>
              <w:spacing w:line="240" w:lineRule="auto"/>
              <w:ind w:leftChars="200" w:left="420" w:firstLineChars="0" w:firstLine="420"/>
              <w:rPr>
                <w:sz w:val="20"/>
              </w:rPr>
            </w:pPr>
            <w:r w:rsidRPr="00C04A11">
              <w:rPr>
                <w:sz w:val="20"/>
              </w:rPr>
              <w:t>筛选</w:t>
            </w:r>
            <w:r w:rsidRPr="00C04A11">
              <w:rPr>
                <w:rFonts w:hint="eastAsia"/>
                <w:sz w:val="20"/>
              </w:rPr>
              <w:t>失败</w:t>
            </w:r>
            <w:r w:rsidRPr="00C04A11">
              <w:rPr>
                <w:sz w:val="20"/>
              </w:rPr>
              <w:t>, n(%)</w:t>
            </w:r>
            <w:r w:rsidRPr="00C04A11">
              <w:rPr>
                <w:sz w:val="20"/>
                <w:vertAlign w:val="superscript"/>
              </w:rPr>
              <w:t>[1]</w:t>
            </w:r>
          </w:p>
        </w:tc>
        <w:tc>
          <w:tcPr>
            <w:tcW w:w="861" w:type="pct"/>
          </w:tcPr>
          <w:p w14:paraId="7B36EB75"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136BE65A" w14:textId="77777777" w:rsidTr="00C04A11">
        <w:tc>
          <w:tcPr>
            <w:tcW w:w="654" w:type="pct"/>
          </w:tcPr>
          <w:p w14:paraId="1A4F5079" w14:textId="77777777" w:rsidR="00C04A11" w:rsidRPr="00C04A11" w:rsidRDefault="00C04A11" w:rsidP="00C04A11">
            <w:pPr>
              <w:widowControl/>
              <w:spacing w:line="240" w:lineRule="auto"/>
              <w:ind w:firstLineChars="0" w:firstLine="420"/>
              <w:jc w:val="left"/>
              <w:rPr>
                <w:sz w:val="20"/>
              </w:rPr>
            </w:pPr>
          </w:p>
        </w:tc>
        <w:tc>
          <w:tcPr>
            <w:tcW w:w="3485" w:type="pct"/>
          </w:tcPr>
          <w:p w14:paraId="6FCEFDEF" w14:textId="77777777" w:rsidR="00C04A11" w:rsidRPr="00C04A11" w:rsidRDefault="00C04A11" w:rsidP="00C04A11">
            <w:pPr>
              <w:widowControl/>
              <w:spacing w:line="240" w:lineRule="auto"/>
              <w:ind w:leftChars="200" w:left="420" w:firstLineChars="0" w:firstLine="420"/>
              <w:rPr>
                <w:sz w:val="20"/>
              </w:rPr>
            </w:pPr>
            <w:r w:rsidRPr="00C04A11">
              <w:rPr>
                <w:sz w:val="20"/>
              </w:rPr>
              <w:t>筛选</w:t>
            </w:r>
            <w:r w:rsidRPr="00C04A11">
              <w:rPr>
                <w:rFonts w:hint="eastAsia"/>
                <w:sz w:val="20"/>
              </w:rPr>
              <w:t>成功</w:t>
            </w:r>
            <w:r w:rsidRPr="00C04A11">
              <w:rPr>
                <w:sz w:val="20"/>
              </w:rPr>
              <w:t>, n(%)</w:t>
            </w:r>
            <w:r w:rsidRPr="00C04A11">
              <w:rPr>
                <w:sz w:val="20"/>
                <w:vertAlign w:val="superscript"/>
              </w:rPr>
              <w:t>[1]</w:t>
            </w:r>
          </w:p>
        </w:tc>
        <w:tc>
          <w:tcPr>
            <w:tcW w:w="861" w:type="pct"/>
          </w:tcPr>
          <w:p w14:paraId="72F09AB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198B3A2B" w14:textId="77777777" w:rsidTr="00C04A11">
        <w:tc>
          <w:tcPr>
            <w:tcW w:w="654" w:type="pct"/>
          </w:tcPr>
          <w:p w14:paraId="2D70C105" w14:textId="77777777" w:rsidR="00C04A11" w:rsidRPr="00C04A11" w:rsidRDefault="00C04A11" w:rsidP="00C04A11">
            <w:pPr>
              <w:widowControl/>
              <w:spacing w:line="240" w:lineRule="auto"/>
              <w:ind w:firstLineChars="0" w:firstLine="420"/>
              <w:jc w:val="left"/>
              <w:rPr>
                <w:sz w:val="20"/>
              </w:rPr>
            </w:pPr>
          </w:p>
        </w:tc>
        <w:tc>
          <w:tcPr>
            <w:tcW w:w="3485" w:type="pct"/>
          </w:tcPr>
          <w:p w14:paraId="59A9AABE"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筛选成功但未入组</w:t>
            </w:r>
            <w:r w:rsidRPr="00C04A11">
              <w:rPr>
                <w:rFonts w:hint="eastAsia"/>
                <w:sz w:val="20"/>
              </w:rPr>
              <w:t>, n(%)</w:t>
            </w:r>
            <w:r w:rsidRPr="00C04A11">
              <w:rPr>
                <w:sz w:val="20"/>
                <w:vertAlign w:val="superscript"/>
              </w:rPr>
              <w:t>[1]</w:t>
            </w:r>
          </w:p>
        </w:tc>
        <w:tc>
          <w:tcPr>
            <w:tcW w:w="861" w:type="pct"/>
          </w:tcPr>
          <w:p w14:paraId="5D08114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5330618" w14:textId="77777777" w:rsidTr="00C04A11">
        <w:tc>
          <w:tcPr>
            <w:tcW w:w="654" w:type="pct"/>
          </w:tcPr>
          <w:p w14:paraId="0D433CA5" w14:textId="77777777" w:rsidR="00C04A11" w:rsidRPr="00C04A11" w:rsidRDefault="00C04A11" w:rsidP="00C04A11">
            <w:pPr>
              <w:widowControl/>
              <w:spacing w:line="240" w:lineRule="auto"/>
              <w:ind w:firstLineChars="0" w:firstLine="420"/>
              <w:jc w:val="left"/>
              <w:rPr>
                <w:sz w:val="20"/>
              </w:rPr>
            </w:pPr>
          </w:p>
        </w:tc>
        <w:tc>
          <w:tcPr>
            <w:tcW w:w="3485" w:type="pct"/>
          </w:tcPr>
          <w:p w14:paraId="677A422F" w14:textId="77777777" w:rsidR="00C04A11" w:rsidRPr="00C04A11" w:rsidRDefault="00C04A11" w:rsidP="00C04A11">
            <w:pPr>
              <w:widowControl/>
              <w:spacing w:line="240" w:lineRule="auto"/>
              <w:ind w:firstLineChars="0" w:firstLine="420"/>
              <w:rPr>
                <w:sz w:val="20"/>
              </w:rPr>
            </w:pPr>
            <w:r w:rsidRPr="00C04A11">
              <w:rPr>
                <w:sz w:val="20"/>
              </w:rPr>
              <w:t>入组人群</w:t>
            </w:r>
          </w:p>
        </w:tc>
        <w:tc>
          <w:tcPr>
            <w:tcW w:w="861" w:type="pct"/>
          </w:tcPr>
          <w:p w14:paraId="5849E069"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p>
        </w:tc>
      </w:tr>
      <w:tr w:rsidR="00C04A11" w:rsidRPr="00C04A11" w14:paraId="6E7C65C4" w14:textId="77777777" w:rsidTr="00C04A11">
        <w:tc>
          <w:tcPr>
            <w:tcW w:w="654" w:type="pct"/>
          </w:tcPr>
          <w:p w14:paraId="317D9A6A" w14:textId="77777777" w:rsidR="00C04A11" w:rsidRPr="00C04A11" w:rsidRDefault="00C04A11" w:rsidP="00C04A11">
            <w:pPr>
              <w:widowControl/>
              <w:spacing w:line="240" w:lineRule="auto"/>
              <w:ind w:firstLineChars="0" w:firstLine="420"/>
              <w:jc w:val="left"/>
              <w:rPr>
                <w:sz w:val="20"/>
              </w:rPr>
            </w:pPr>
          </w:p>
        </w:tc>
        <w:tc>
          <w:tcPr>
            <w:tcW w:w="3485" w:type="pct"/>
          </w:tcPr>
          <w:p w14:paraId="3A99AA3A"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未完成检查</w:t>
            </w:r>
            <w:r w:rsidRPr="00C04A11">
              <w:rPr>
                <w:rFonts w:hint="eastAsia"/>
                <w:sz w:val="20"/>
              </w:rPr>
              <w:t>, n(%)</w:t>
            </w:r>
            <w:r w:rsidRPr="00C04A11">
              <w:rPr>
                <w:sz w:val="20"/>
                <w:vertAlign w:val="superscript"/>
              </w:rPr>
              <w:t>[2]</w:t>
            </w:r>
          </w:p>
        </w:tc>
        <w:tc>
          <w:tcPr>
            <w:tcW w:w="861" w:type="pct"/>
          </w:tcPr>
          <w:p w14:paraId="3424451E"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3F8B8055" w14:textId="77777777" w:rsidTr="00C04A11">
        <w:tc>
          <w:tcPr>
            <w:tcW w:w="654" w:type="pct"/>
          </w:tcPr>
          <w:p w14:paraId="3558F030" w14:textId="77777777" w:rsidR="00C04A11" w:rsidRPr="00C04A11" w:rsidRDefault="00C04A11" w:rsidP="00C04A11">
            <w:pPr>
              <w:widowControl/>
              <w:spacing w:line="240" w:lineRule="auto"/>
              <w:ind w:firstLineChars="0" w:firstLine="420"/>
              <w:jc w:val="left"/>
              <w:rPr>
                <w:sz w:val="20"/>
              </w:rPr>
            </w:pPr>
          </w:p>
        </w:tc>
        <w:tc>
          <w:tcPr>
            <w:tcW w:w="3485" w:type="pct"/>
          </w:tcPr>
          <w:p w14:paraId="30032F24"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完成检查</w:t>
            </w:r>
            <w:r w:rsidRPr="00C04A11">
              <w:rPr>
                <w:rFonts w:hint="eastAsia"/>
                <w:sz w:val="20"/>
              </w:rPr>
              <w:t>, n(%)</w:t>
            </w:r>
            <w:r w:rsidRPr="00C04A11">
              <w:rPr>
                <w:rFonts w:hint="eastAsia"/>
                <w:sz w:val="20"/>
                <w:vertAlign w:val="superscript"/>
              </w:rPr>
              <w:t>[2]</w:t>
            </w:r>
          </w:p>
        </w:tc>
        <w:tc>
          <w:tcPr>
            <w:tcW w:w="861" w:type="pct"/>
          </w:tcPr>
          <w:p w14:paraId="0534396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790EE927" w14:textId="77777777" w:rsidTr="00C04A11">
        <w:tc>
          <w:tcPr>
            <w:tcW w:w="654" w:type="pct"/>
          </w:tcPr>
          <w:p w14:paraId="65C71B23" w14:textId="77777777" w:rsidR="00C04A11" w:rsidRPr="00C04A11" w:rsidRDefault="00C04A11" w:rsidP="00C04A11">
            <w:pPr>
              <w:widowControl/>
              <w:spacing w:line="240" w:lineRule="auto"/>
              <w:ind w:firstLineChars="0" w:firstLine="420"/>
              <w:jc w:val="left"/>
              <w:rPr>
                <w:sz w:val="20"/>
              </w:rPr>
            </w:pPr>
          </w:p>
        </w:tc>
        <w:tc>
          <w:tcPr>
            <w:tcW w:w="3485" w:type="pct"/>
          </w:tcPr>
          <w:p w14:paraId="2268FAE3"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未完成图像质量评价</w:t>
            </w:r>
            <w:r w:rsidRPr="00C04A11">
              <w:rPr>
                <w:rFonts w:hint="eastAsia"/>
                <w:sz w:val="20"/>
              </w:rPr>
              <w:t>, n(%)</w:t>
            </w:r>
            <w:r w:rsidRPr="00C04A11">
              <w:rPr>
                <w:rFonts w:hint="eastAsia"/>
                <w:sz w:val="20"/>
                <w:vertAlign w:val="superscript"/>
              </w:rPr>
              <w:t>[3]</w:t>
            </w:r>
          </w:p>
        </w:tc>
        <w:tc>
          <w:tcPr>
            <w:tcW w:w="861" w:type="pct"/>
          </w:tcPr>
          <w:p w14:paraId="306DA2E5"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07180BF" w14:textId="77777777" w:rsidTr="00C04A11">
        <w:tc>
          <w:tcPr>
            <w:tcW w:w="654" w:type="pct"/>
          </w:tcPr>
          <w:p w14:paraId="4C1385B0" w14:textId="77777777" w:rsidR="00C04A11" w:rsidRPr="00C04A11" w:rsidRDefault="00C04A11" w:rsidP="00C04A11">
            <w:pPr>
              <w:widowControl/>
              <w:spacing w:line="240" w:lineRule="auto"/>
              <w:ind w:firstLineChars="0" w:firstLine="420"/>
              <w:jc w:val="left"/>
              <w:rPr>
                <w:sz w:val="20"/>
              </w:rPr>
            </w:pPr>
          </w:p>
        </w:tc>
        <w:tc>
          <w:tcPr>
            <w:tcW w:w="3485" w:type="pct"/>
          </w:tcPr>
          <w:p w14:paraId="23FC88FB"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完成图像质量评价</w:t>
            </w:r>
            <w:r w:rsidRPr="00C04A11">
              <w:rPr>
                <w:rFonts w:hint="eastAsia"/>
                <w:sz w:val="20"/>
              </w:rPr>
              <w:t>, n(%)</w:t>
            </w:r>
            <w:r w:rsidRPr="00C04A11">
              <w:rPr>
                <w:rFonts w:hint="eastAsia"/>
                <w:sz w:val="20"/>
                <w:vertAlign w:val="superscript"/>
              </w:rPr>
              <w:t>[3]</w:t>
            </w:r>
          </w:p>
        </w:tc>
        <w:tc>
          <w:tcPr>
            <w:tcW w:w="861" w:type="pct"/>
          </w:tcPr>
          <w:p w14:paraId="2A1FC912"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03AF41FA" w14:textId="77777777" w:rsidTr="00C04A11">
        <w:tc>
          <w:tcPr>
            <w:tcW w:w="654" w:type="pct"/>
          </w:tcPr>
          <w:p w14:paraId="3D64E49F" w14:textId="77777777" w:rsidR="00C04A11" w:rsidRPr="00C04A11" w:rsidRDefault="00C04A11" w:rsidP="00C04A11">
            <w:pPr>
              <w:widowControl/>
              <w:spacing w:line="240" w:lineRule="auto"/>
              <w:ind w:firstLineChars="0" w:firstLine="420"/>
              <w:jc w:val="left"/>
              <w:rPr>
                <w:sz w:val="20"/>
              </w:rPr>
            </w:pPr>
          </w:p>
        </w:tc>
        <w:tc>
          <w:tcPr>
            <w:tcW w:w="3485" w:type="pct"/>
          </w:tcPr>
          <w:p w14:paraId="62A37B4E" w14:textId="77777777" w:rsidR="00C04A11" w:rsidRPr="00C04A11" w:rsidRDefault="00C04A11" w:rsidP="00C04A11">
            <w:pPr>
              <w:widowControl/>
              <w:spacing w:line="240" w:lineRule="auto"/>
              <w:ind w:leftChars="200" w:left="420" w:firstLineChars="0" w:firstLine="420"/>
              <w:rPr>
                <w:sz w:val="20"/>
              </w:rPr>
            </w:pPr>
            <w:r w:rsidRPr="00C04A11">
              <w:rPr>
                <w:sz w:val="20"/>
              </w:rPr>
              <w:t>完成临床试验</w:t>
            </w:r>
            <w:r w:rsidRPr="00C04A11">
              <w:rPr>
                <w:sz w:val="20"/>
              </w:rPr>
              <w:t>, n(%)</w:t>
            </w:r>
            <w:r w:rsidRPr="00C04A11">
              <w:rPr>
                <w:sz w:val="20"/>
                <w:vertAlign w:val="superscript"/>
              </w:rPr>
              <w:t>[2]</w:t>
            </w:r>
          </w:p>
        </w:tc>
        <w:tc>
          <w:tcPr>
            <w:tcW w:w="861" w:type="pct"/>
          </w:tcPr>
          <w:p w14:paraId="34BE4D7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514DA32E" w14:textId="77777777" w:rsidTr="00C04A11">
        <w:tc>
          <w:tcPr>
            <w:tcW w:w="654" w:type="pct"/>
          </w:tcPr>
          <w:p w14:paraId="7582C293" w14:textId="77777777" w:rsidR="00C04A11" w:rsidRPr="00C04A11" w:rsidRDefault="00C04A11" w:rsidP="00C04A11">
            <w:pPr>
              <w:widowControl/>
              <w:spacing w:line="240" w:lineRule="auto"/>
              <w:ind w:firstLineChars="0" w:firstLine="420"/>
              <w:jc w:val="left"/>
              <w:rPr>
                <w:sz w:val="20"/>
              </w:rPr>
            </w:pPr>
          </w:p>
        </w:tc>
        <w:tc>
          <w:tcPr>
            <w:tcW w:w="3485" w:type="pct"/>
          </w:tcPr>
          <w:p w14:paraId="346F686E" w14:textId="77777777" w:rsidR="00C04A11" w:rsidRPr="00C04A11" w:rsidRDefault="00C04A11" w:rsidP="00C04A11">
            <w:pPr>
              <w:widowControl/>
              <w:spacing w:line="240" w:lineRule="auto"/>
              <w:ind w:leftChars="200" w:left="420" w:firstLineChars="0" w:firstLine="420"/>
              <w:rPr>
                <w:sz w:val="20"/>
              </w:rPr>
            </w:pPr>
            <w:r w:rsidRPr="00C04A11">
              <w:rPr>
                <w:sz w:val="20"/>
              </w:rPr>
              <w:t>中止临床试验</w:t>
            </w:r>
            <w:r w:rsidRPr="00C04A11">
              <w:rPr>
                <w:sz w:val="20"/>
              </w:rPr>
              <w:t>, n(%)</w:t>
            </w:r>
            <w:r w:rsidRPr="00C04A11">
              <w:rPr>
                <w:sz w:val="20"/>
                <w:vertAlign w:val="superscript"/>
              </w:rPr>
              <w:t>[2]</w:t>
            </w:r>
          </w:p>
        </w:tc>
        <w:tc>
          <w:tcPr>
            <w:tcW w:w="861" w:type="pct"/>
          </w:tcPr>
          <w:p w14:paraId="31061483"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7AB5AF63" w14:textId="77777777" w:rsidTr="00C04A11">
        <w:tc>
          <w:tcPr>
            <w:tcW w:w="654" w:type="pct"/>
          </w:tcPr>
          <w:p w14:paraId="2A7A0164" w14:textId="77777777" w:rsidR="00C04A11" w:rsidRPr="00C04A11" w:rsidRDefault="00C04A11" w:rsidP="00C04A11">
            <w:pPr>
              <w:widowControl/>
              <w:spacing w:line="240" w:lineRule="auto"/>
              <w:ind w:firstLineChars="0" w:firstLine="420"/>
              <w:jc w:val="left"/>
              <w:rPr>
                <w:sz w:val="20"/>
              </w:rPr>
            </w:pPr>
          </w:p>
        </w:tc>
        <w:tc>
          <w:tcPr>
            <w:tcW w:w="3485" w:type="pct"/>
          </w:tcPr>
          <w:p w14:paraId="25941F77" w14:textId="77777777" w:rsidR="00C04A11" w:rsidRPr="00C04A11" w:rsidRDefault="00C04A11" w:rsidP="00C04A11">
            <w:pPr>
              <w:widowControl/>
              <w:spacing w:line="240" w:lineRule="auto"/>
              <w:ind w:leftChars="400" w:left="840" w:firstLineChars="0" w:firstLine="420"/>
              <w:rPr>
                <w:sz w:val="20"/>
              </w:rPr>
            </w:pPr>
            <w:r w:rsidRPr="00C04A11">
              <w:rPr>
                <w:sz w:val="20"/>
              </w:rPr>
              <w:t>退出原因</w:t>
            </w:r>
            <w:r w:rsidRPr="00C04A11">
              <w:rPr>
                <w:sz w:val="20"/>
              </w:rPr>
              <w:t>, n(%)</w:t>
            </w:r>
            <w:r w:rsidRPr="00C04A11">
              <w:rPr>
                <w:sz w:val="20"/>
                <w:vertAlign w:val="superscript"/>
              </w:rPr>
              <w:t>[</w:t>
            </w:r>
            <w:r w:rsidRPr="00C04A11">
              <w:rPr>
                <w:rFonts w:hint="eastAsia"/>
                <w:sz w:val="20"/>
                <w:vertAlign w:val="superscript"/>
              </w:rPr>
              <w:t>4</w:t>
            </w:r>
            <w:r w:rsidRPr="00C04A11">
              <w:rPr>
                <w:sz w:val="20"/>
                <w:vertAlign w:val="superscript"/>
              </w:rPr>
              <w:t>]</w:t>
            </w:r>
          </w:p>
        </w:tc>
        <w:tc>
          <w:tcPr>
            <w:tcW w:w="861" w:type="pct"/>
          </w:tcPr>
          <w:p w14:paraId="3E87CC4E" w14:textId="77777777" w:rsidR="00C04A11" w:rsidRPr="00C04A11" w:rsidRDefault="00C04A11" w:rsidP="00C04A11">
            <w:pPr>
              <w:widowControl/>
              <w:spacing w:line="240" w:lineRule="auto"/>
              <w:ind w:firstLineChars="0" w:firstLine="420"/>
              <w:jc w:val="center"/>
              <w:rPr>
                <w:sz w:val="20"/>
              </w:rPr>
            </w:pPr>
          </w:p>
        </w:tc>
      </w:tr>
      <w:tr w:rsidR="00C04A11" w:rsidRPr="00C04A11" w14:paraId="162AF8B7" w14:textId="77777777" w:rsidTr="00C04A11">
        <w:tc>
          <w:tcPr>
            <w:tcW w:w="654" w:type="pct"/>
          </w:tcPr>
          <w:p w14:paraId="27166E1D" w14:textId="77777777" w:rsidR="00C04A11" w:rsidRPr="00C04A11" w:rsidRDefault="00C04A11" w:rsidP="00C04A11">
            <w:pPr>
              <w:widowControl/>
              <w:spacing w:line="240" w:lineRule="auto"/>
              <w:ind w:firstLineChars="0" w:firstLine="420"/>
              <w:jc w:val="left"/>
              <w:rPr>
                <w:sz w:val="20"/>
              </w:rPr>
            </w:pPr>
          </w:p>
        </w:tc>
        <w:tc>
          <w:tcPr>
            <w:tcW w:w="3485" w:type="pct"/>
          </w:tcPr>
          <w:p w14:paraId="228B1FD6" w14:textId="77777777" w:rsidR="00C04A11" w:rsidRPr="00C04A11" w:rsidRDefault="00C04A11" w:rsidP="00C04A11">
            <w:pPr>
              <w:widowControl/>
              <w:spacing w:line="240" w:lineRule="auto"/>
              <w:ind w:leftChars="600" w:left="1260" w:firstLineChars="0" w:firstLine="420"/>
              <w:rPr>
                <w:sz w:val="20"/>
              </w:rPr>
            </w:pPr>
            <w:r w:rsidRPr="00C04A11">
              <w:rPr>
                <w:sz w:val="20"/>
              </w:rPr>
              <w:t>研究者、申办者、伦理委员会或者临床试验机构要求停止试验</w:t>
            </w:r>
          </w:p>
        </w:tc>
        <w:tc>
          <w:tcPr>
            <w:tcW w:w="861" w:type="pct"/>
          </w:tcPr>
          <w:p w14:paraId="4E510B4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46DA6803" w14:textId="77777777" w:rsidTr="00C04A11">
        <w:tc>
          <w:tcPr>
            <w:tcW w:w="654" w:type="pct"/>
          </w:tcPr>
          <w:p w14:paraId="09944E5D" w14:textId="77777777" w:rsidR="00C04A11" w:rsidRPr="00C04A11" w:rsidRDefault="00C04A11" w:rsidP="00C04A11">
            <w:pPr>
              <w:widowControl/>
              <w:spacing w:line="240" w:lineRule="auto"/>
              <w:ind w:firstLineChars="0" w:firstLine="420"/>
              <w:jc w:val="left"/>
              <w:rPr>
                <w:sz w:val="20"/>
              </w:rPr>
            </w:pPr>
          </w:p>
        </w:tc>
        <w:tc>
          <w:tcPr>
            <w:tcW w:w="3485" w:type="pct"/>
          </w:tcPr>
          <w:p w14:paraId="198EFD03" w14:textId="77777777" w:rsidR="00C04A11" w:rsidRPr="00C04A11" w:rsidRDefault="00C04A11" w:rsidP="00C04A11">
            <w:pPr>
              <w:widowControl/>
              <w:spacing w:line="240" w:lineRule="auto"/>
              <w:ind w:leftChars="600" w:left="1260" w:firstLineChars="0" w:firstLine="420"/>
              <w:rPr>
                <w:sz w:val="20"/>
              </w:rPr>
            </w:pPr>
            <w:r w:rsidRPr="00C04A11">
              <w:rPr>
                <w:sz w:val="20"/>
              </w:rPr>
              <w:t>受试者的主动意愿退出试验</w:t>
            </w:r>
          </w:p>
        </w:tc>
        <w:tc>
          <w:tcPr>
            <w:tcW w:w="861" w:type="pct"/>
          </w:tcPr>
          <w:p w14:paraId="1D8D0A8C"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432C5783" w14:textId="77777777" w:rsidTr="00C04A11">
        <w:tc>
          <w:tcPr>
            <w:tcW w:w="654" w:type="pct"/>
          </w:tcPr>
          <w:p w14:paraId="43D51C0C" w14:textId="77777777" w:rsidR="00C04A11" w:rsidRPr="00C04A11" w:rsidRDefault="00C04A11" w:rsidP="00C04A11">
            <w:pPr>
              <w:widowControl/>
              <w:spacing w:line="240" w:lineRule="auto"/>
              <w:ind w:firstLineChars="0" w:firstLine="420"/>
              <w:jc w:val="left"/>
              <w:rPr>
                <w:sz w:val="20"/>
              </w:rPr>
            </w:pPr>
          </w:p>
        </w:tc>
        <w:tc>
          <w:tcPr>
            <w:tcW w:w="3485" w:type="pct"/>
          </w:tcPr>
          <w:p w14:paraId="61A1D3D8" w14:textId="77777777" w:rsidR="00C04A11" w:rsidRPr="00C04A11" w:rsidRDefault="00C04A11" w:rsidP="00C04A11">
            <w:pPr>
              <w:widowControl/>
              <w:spacing w:line="240" w:lineRule="auto"/>
              <w:ind w:leftChars="600" w:left="1260" w:firstLineChars="0" w:firstLine="420"/>
              <w:rPr>
                <w:sz w:val="20"/>
              </w:rPr>
            </w:pPr>
            <w:r w:rsidRPr="00C04A11">
              <w:rPr>
                <w:sz w:val="20"/>
              </w:rPr>
              <w:t>受试者失访</w:t>
            </w:r>
          </w:p>
        </w:tc>
        <w:tc>
          <w:tcPr>
            <w:tcW w:w="861" w:type="pct"/>
          </w:tcPr>
          <w:p w14:paraId="1848FD5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1BB182A0" w14:textId="77777777" w:rsidTr="00C04A11">
        <w:tc>
          <w:tcPr>
            <w:tcW w:w="654" w:type="pct"/>
          </w:tcPr>
          <w:p w14:paraId="1726130F" w14:textId="77777777" w:rsidR="00C04A11" w:rsidRPr="00C04A11" w:rsidRDefault="00C04A11" w:rsidP="00C04A11">
            <w:pPr>
              <w:widowControl/>
              <w:spacing w:line="240" w:lineRule="auto"/>
              <w:ind w:firstLineChars="0" w:firstLine="420"/>
              <w:jc w:val="left"/>
              <w:rPr>
                <w:sz w:val="20"/>
              </w:rPr>
            </w:pPr>
          </w:p>
        </w:tc>
        <w:tc>
          <w:tcPr>
            <w:tcW w:w="3485" w:type="pct"/>
          </w:tcPr>
          <w:p w14:paraId="2AB5F174" w14:textId="77777777" w:rsidR="00C04A11" w:rsidRPr="00C04A11" w:rsidRDefault="00C04A11" w:rsidP="00C04A11">
            <w:pPr>
              <w:widowControl/>
              <w:spacing w:line="240" w:lineRule="auto"/>
              <w:ind w:leftChars="600" w:left="1260" w:firstLineChars="0" w:firstLine="420"/>
              <w:rPr>
                <w:sz w:val="20"/>
              </w:rPr>
            </w:pPr>
            <w:r w:rsidRPr="00C04A11">
              <w:rPr>
                <w:sz w:val="20"/>
              </w:rPr>
              <w:t>研究者判定受试者出现安全性问题（如</w:t>
            </w:r>
            <w:r w:rsidRPr="00C04A11">
              <w:rPr>
                <w:sz w:val="20"/>
              </w:rPr>
              <w:t>SAE</w:t>
            </w:r>
            <w:r w:rsidRPr="00C04A11">
              <w:rPr>
                <w:sz w:val="20"/>
              </w:rPr>
              <w:t>）</w:t>
            </w:r>
          </w:p>
        </w:tc>
        <w:tc>
          <w:tcPr>
            <w:tcW w:w="861" w:type="pct"/>
          </w:tcPr>
          <w:p w14:paraId="20FCC22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43A90E4" w14:textId="77777777" w:rsidTr="00C04A11">
        <w:tc>
          <w:tcPr>
            <w:tcW w:w="654" w:type="pct"/>
          </w:tcPr>
          <w:p w14:paraId="03ED04E7" w14:textId="77777777" w:rsidR="00C04A11" w:rsidRPr="00C04A11" w:rsidRDefault="00C04A11" w:rsidP="00C04A11">
            <w:pPr>
              <w:widowControl/>
              <w:spacing w:line="240" w:lineRule="auto"/>
              <w:ind w:firstLineChars="0" w:firstLine="420"/>
              <w:jc w:val="left"/>
              <w:rPr>
                <w:sz w:val="20"/>
              </w:rPr>
            </w:pPr>
          </w:p>
        </w:tc>
        <w:tc>
          <w:tcPr>
            <w:tcW w:w="3485" w:type="pct"/>
          </w:tcPr>
          <w:p w14:paraId="36E1BE0D" w14:textId="77777777" w:rsidR="00C04A11" w:rsidRPr="00C04A11" w:rsidRDefault="00C04A11" w:rsidP="00C04A11">
            <w:pPr>
              <w:widowControl/>
              <w:spacing w:line="240" w:lineRule="auto"/>
              <w:ind w:leftChars="600" w:left="1260" w:firstLineChars="0" w:firstLine="420"/>
              <w:rPr>
                <w:sz w:val="20"/>
              </w:rPr>
            </w:pPr>
            <w:r w:rsidRPr="00C04A11">
              <w:rPr>
                <w:sz w:val="20"/>
              </w:rPr>
              <w:t>研究者判定受试者不符合本研究要求的方案规定</w:t>
            </w:r>
          </w:p>
        </w:tc>
        <w:tc>
          <w:tcPr>
            <w:tcW w:w="861" w:type="pct"/>
          </w:tcPr>
          <w:p w14:paraId="0D44D20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63CBAFD7" w14:textId="77777777" w:rsidTr="00C04A11">
        <w:tc>
          <w:tcPr>
            <w:tcW w:w="654" w:type="pct"/>
          </w:tcPr>
          <w:p w14:paraId="75D54AB3" w14:textId="77777777" w:rsidR="00C04A11" w:rsidRPr="00C04A11" w:rsidRDefault="00C04A11" w:rsidP="00C04A11">
            <w:pPr>
              <w:widowControl/>
              <w:spacing w:line="240" w:lineRule="auto"/>
              <w:ind w:firstLineChars="0" w:firstLine="420"/>
              <w:jc w:val="left"/>
              <w:rPr>
                <w:sz w:val="20"/>
              </w:rPr>
            </w:pPr>
          </w:p>
        </w:tc>
        <w:tc>
          <w:tcPr>
            <w:tcW w:w="3485" w:type="pct"/>
          </w:tcPr>
          <w:p w14:paraId="129FA6FF" w14:textId="77777777" w:rsidR="00C04A11" w:rsidRPr="00C04A11" w:rsidRDefault="00C04A11" w:rsidP="00C04A11">
            <w:pPr>
              <w:widowControl/>
              <w:spacing w:line="240" w:lineRule="auto"/>
              <w:ind w:leftChars="600" w:left="1260" w:firstLineChars="0" w:firstLine="420"/>
              <w:rPr>
                <w:sz w:val="20"/>
              </w:rPr>
            </w:pPr>
            <w:r w:rsidRPr="00C04A11">
              <w:rPr>
                <w:sz w:val="20"/>
              </w:rPr>
              <w:t>其他原因</w:t>
            </w:r>
          </w:p>
        </w:tc>
        <w:tc>
          <w:tcPr>
            <w:tcW w:w="861" w:type="pct"/>
          </w:tcPr>
          <w:p w14:paraId="11D642C1"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5B5250A4" w14:textId="77777777" w:rsidTr="00C04A11">
        <w:tc>
          <w:tcPr>
            <w:tcW w:w="654" w:type="pct"/>
          </w:tcPr>
          <w:p w14:paraId="1825C11F" w14:textId="77777777" w:rsidR="00C04A11" w:rsidRPr="00C04A11" w:rsidRDefault="00C04A11" w:rsidP="00C04A11">
            <w:pPr>
              <w:widowControl/>
              <w:spacing w:line="240" w:lineRule="auto"/>
              <w:ind w:firstLineChars="0" w:firstLine="0"/>
              <w:jc w:val="left"/>
              <w:rPr>
                <w:sz w:val="20"/>
              </w:rPr>
            </w:pPr>
            <w:r w:rsidRPr="00C04A11">
              <w:rPr>
                <w:sz w:val="20"/>
              </w:rPr>
              <w:t>分析集分布</w:t>
            </w:r>
          </w:p>
        </w:tc>
        <w:tc>
          <w:tcPr>
            <w:tcW w:w="3485" w:type="pct"/>
          </w:tcPr>
          <w:p w14:paraId="7B6E78F5" w14:textId="77777777" w:rsidR="00C04A11" w:rsidRPr="00C04A11" w:rsidRDefault="00C04A11" w:rsidP="00C04A11">
            <w:pPr>
              <w:widowControl/>
              <w:spacing w:line="240" w:lineRule="auto"/>
              <w:ind w:leftChars="400" w:left="840" w:firstLineChars="0" w:firstLine="420"/>
              <w:rPr>
                <w:sz w:val="20"/>
              </w:rPr>
            </w:pPr>
          </w:p>
        </w:tc>
        <w:tc>
          <w:tcPr>
            <w:tcW w:w="861" w:type="pct"/>
          </w:tcPr>
          <w:p w14:paraId="58233FC5" w14:textId="77777777" w:rsidR="00C04A11" w:rsidRPr="00C04A11" w:rsidRDefault="00C04A11" w:rsidP="00C04A11">
            <w:pPr>
              <w:widowControl/>
              <w:spacing w:line="240" w:lineRule="auto"/>
              <w:ind w:firstLineChars="0" w:firstLine="420"/>
              <w:jc w:val="center"/>
              <w:rPr>
                <w:sz w:val="20"/>
              </w:rPr>
            </w:pPr>
          </w:p>
        </w:tc>
      </w:tr>
      <w:tr w:rsidR="00C04A11" w:rsidRPr="00C04A11" w14:paraId="73971595" w14:textId="77777777" w:rsidTr="00C04A11">
        <w:tc>
          <w:tcPr>
            <w:tcW w:w="654" w:type="pct"/>
          </w:tcPr>
          <w:p w14:paraId="7FEC88E1" w14:textId="77777777" w:rsidR="00C04A11" w:rsidRPr="00C04A11" w:rsidRDefault="00C04A11" w:rsidP="00C04A11">
            <w:pPr>
              <w:widowControl/>
              <w:spacing w:line="240" w:lineRule="auto"/>
              <w:ind w:firstLineChars="0" w:firstLine="420"/>
              <w:jc w:val="left"/>
              <w:rPr>
                <w:sz w:val="20"/>
              </w:rPr>
            </w:pPr>
          </w:p>
        </w:tc>
        <w:tc>
          <w:tcPr>
            <w:tcW w:w="3485" w:type="pct"/>
          </w:tcPr>
          <w:p w14:paraId="304C0FC2" w14:textId="77777777" w:rsidR="00C04A11" w:rsidRPr="00C04A11" w:rsidRDefault="00C04A11" w:rsidP="00C04A11">
            <w:pPr>
              <w:widowControl/>
              <w:spacing w:line="240" w:lineRule="auto"/>
              <w:ind w:firstLineChars="0" w:firstLine="420"/>
              <w:jc w:val="left"/>
              <w:rPr>
                <w:sz w:val="20"/>
              </w:rPr>
            </w:pPr>
            <w:r w:rsidRPr="00C04A11">
              <w:rPr>
                <w:sz w:val="20"/>
              </w:rPr>
              <w:t>全分析集（</w:t>
            </w:r>
            <w:r w:rsidRPr="00C04A11">
              <w:rPr>
                <w:sz w:val="20"/>
              </w:rPr>
              <w:t>FAS</w:t>
            </w:r>
            <w:r w:rsidRPr="00C04A11">
              <w:rPr>
                <w:sz w:val="20"/>
              </w:rPr>
              <w:t>）</w:t>
            </w:r>
            <w:r w:rsidRPr="00C04A11">
              <w:rPr>
                <w:sz w:val="20"/>
              </w:rPr>
              <w:t>, n(%)</w:t>
            </w:r>
            <w:r w:rsidRPr="00C04A11">
              <w:rPr>
                <w:sz w:val="20"/>
                <w:vertAlign w:val="superscript"/>
              </w:rPr>
              <w:t>[2]</w:t>
            </w:r>
          </w:p>
        </w:tc>
        <w:tc>
          <w:tcPr>
            <w:tcW w:w="861" w:type="pct"/>
          </w:tcPr>
          <w:p w14:paraId="71054E3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452E229F" w14:textId="77777777" w:rsidTr="00C04A11">
        <w:tc>
          <w:tcPr>
            <w:tcW w:w="654" w:type="pct"/>
          </w:tcPr>
          <w:p w14:paraId="0623E18E" w14:textId="77777777" w:rsidR="00C04A11" w:rsidRPr="00C04A11" w:rsidRDefault="00C04A11" w:rsidP="00C04A11">
            <w:pPr>
              <w:widowControl/>
              <w:spacing w:line="240" w:lineRule="auto"/>
              <w:ind w:firstLineChars="0" w:firstLine="420"/>
              <w:jc w:val="left"/>
              <w:rPr>
                <w:sz w:val="20"/>
              </w:rPr>
            </w:pPr>
          </w:p>
        </w:tc>
        <w:tc>
          <w:tcPr>
            <w:tcW w:w="3485" w:type="pct"/>
          </w:tcPr>
          <w:p w14:paraId="2990B1C5" w14:textId="77777777" w:rsidR="00C04A11" w:rsidRPr="00C04A11" w:rsidRDefault="00C04A11" w:rsidP="00C04A11">
            <w:pPr>
              <w:widowControl/>
              <w:spacing w:line="240" w:lineRule="auto"/>
              <w:ind w:firstLineChars="0" w:firstLine="420"/>
              <w:jc w:val="left"/>
              <w:rPr>
                <w:sz w:val="20"/>
              </w:rPr>
            </w:pPr>
            <w:r w:rsidRPr="00C04A11">
              <w:rPr>
                <w:sz w:val="20"/>
              </w:rPr>
              <w:t>符合方案集（</w:t>
            </w:r>
            <w:r w:rsidRPr="00C04A11">
              <w:rPr>
                <w:sz w:val="20"/>
              </w:rPr>
              <w:t>PPS</w:t>
            </w:r>
            <w:r w:rsidRPr="00C04A11">
              <w:rPr>
                <w:sz w:val="20"/>
              </w:rPr>
              <w:t>）</w:t>
            </w:r>
            <w:r w:rsidRPr="00C04A11">
              <w:rPr>
                <w:sz w:val="20"/>
              </w:rPr>
              <w:t>, n(%)</w:t>
            </w:r>
            <w:r w:rsidRPr="00C04A11">
              <w:rPr>
                <w:sz w:val="20"/>
                <w:vertAlign w:val="superscript"/>
              </w:rPr>
              <w:t>[2]</w:t>
            </w:r>
          </w:p>
        </w:tc>
        <w:tc>
          <w:tcPr>
            <w:tcW w:w="861" w:type="pct"/>
          </w:tcPr>
          <w:p w14:paraId="2F009A59"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138</w:t>
            </w:r>
            <w:r w:rsidRPr="00C04A11">
              <w:rPr>
                <w:sz w:val="20"/>
              </w:rPr>
              <w:t>(</w:t>
            </w:r>
            <w:r w:rsidRPr="00C04A11">
              <w:rPr>
                <w:rFonts w:hint="eastAsia"/>
                <w:sz w:val="20"/>
              </w:rPr>
              <w:t>98.57</w:t>
            </w:r>
            <w:r w:rsidRPr="00C04A11">
              <w:rPr>
                <w:sz w:val="20"/>
              </w:rPr>
              <w:t>)</w:t>
            </w:r>
          </w:p>
        </w:tc>
      </w:tr>
      <w:tr w:rsidR="00C04A11" w:rsidRPr="00C04A11" w14:paraId="4E02F4D5" w14:textId="77777777" w:rsidTr="00C04A11">
        <w:tc>
          <w:tcPr>
            <w:tcW w:w="654" w:type="pct"/>
          </w:tcPr>
          <w:p w14:paraId="15F302E2" w14:textId="77777777" w:rsidR="00C04A11" w:rsidRPr="00C04A11" w:rsidRDefault="00C04A11" w:rsidP="00C04A11">
            <w:pPr>
              <w:widowControl/>
              <w:spacing w:line="240" w:lineRule="auto"/>
              <w:ind w:firstLineChars="0" w:firstLine="420"/>
              <w:jc w:val="left"/>
              <w:rPr>
                <w:sz w:val="20"/>
              </w:rPr>
            </w:pPr>
          </w:p>
        </w:tc>
        <w:tc>
          <w:tcPr>
            <w:tcW w:w="3485" w:type="pct"/>
          </w:tcPr>
          <w:p w14:paraId="26C258C4" w14:textId="77777777" w:rsidR="00C04A11" w:rsidRPr="00C04A11" w:rsidRDefault="00C04A11" w:rsidP="00C04A11">
            <w:pPr>
              <w:widowControl/>
              <w:spacing w:line="240" w:lineRule="auto"/>
              <w:ind w:firstLineChars="0" w:firstLine="420"/>
              <w:jc w:val="left"/>
              <w:rPr>
                <w:sz w:val="20"/>
              </w:rPr>
            </w:pPr>
            <w:r w:rsidRPr="00C04A11">
              <w:rPr>
                <w:sz w:val="20"/>
              </w:rPr>
              <w:t>安全性集（</w:t>
            </w:r>
            <w:r w:rsidRPr="00C04A11">
              <w:rPr>
                <w:sz w:val="20"/>
              </w:rPr>
              <w:t>SS</w:t>
            </w:r>
            <w:r w:rsidRPr="00C04A11">
              <w:rPr>
                <w:sz w:val="20"/>
              </w:rPr>
              <w:t>）</w:t>
            </w:r>
            <w:r w:rsidRPr="00C04A11">
              <w:rPr>
                <w:sz w:val="20"/>
              </w:rPr>
              <w:t>, n(%)</w:t>
            </w:r>
            <w:r w:rsidRPr="00C04A11">
              <w:rPr>
                <w:sz w:val="20"/>
                <w:vertAlign w:val="superscript"/>
              </w:rPr>
              <w:t>[2]</w:t>
            </w:r>
          </w:p>
        </w:tc>
        <w:tc>
          <w:tcPr>
            <w:tcW w:w="861" w:type="pct"/>
          </w:tcPr>
          <w:p w14:paraId="08D427AE"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bl>
    <w:p w14:paraId="3A626825" w14:textId="77777777" w:rsidR="00C04A11" w:rsidRPr="00C04A11" w:rsidRDefault="00C04A11" w:rsidP="00C04A11">
      <w:pPr>
        <w:spacing w:line="240" w:lineRule="auto"/>
        <w:ind w:firstLineChars="0" w:firstLine="0"/>
      </w:pPr>
      <w:r w:rsidRPr="00C04A11">
        <w:t>注：</w:t>
      </w:r>
      <w:r w:rsidRPr="00C04A11">
        <w:rPr>
          <w:vertAlign w:val="superscript"/>
        </w:rPr>
        <w:t>[1]</w:t>
      </w:r>
      <w:r w:rsidRPr="00C04A11">
        <w:t>百分比计算基于筛选人数。</w:t>
      </w:r>
    </w:p>
    <w:p w14:paraId="6C42217A" w14:textId="77777777" w:rsidR="00C04A11" w:rsidRPr="00C04A11" w:rsidRDefault="00C04A11" w:rsidP="00C04A11">
      <w:pPr>
        <w:spacing w:line="240" w:lineRule="auto"/>
        <w:ind w:leftChars="200" w:left="420" w:firstLineChars="0" w:firstLine="0"/>
      </w:pPr>
      <w:r w:rsidRPr="00C04A11">
        <w:rPr>
          <w:vertAlign w:val="superscript"/>
        </w:rPr>
        <w:t>[2]</w:t>
      </w:r>
      <w:r w:rsidRPr="00C04A11">
        <w:t>百分比计算基于入组人数。</w:t>
      </w:r>
    </w:p>
    <w:p w14:paraId="400B3929" w14:textId="77777777" w:rsidR="00C04A11" w:rsidRPr="00C04A11" w:rsidRDefault="00C04A11" w:rsidP="00C04A11">
      <w:pPr>
        <w:spacing w:line="240" w:lineRule="auto"/>
        <w:ind w:leftChars="200" w:left="420" w:firstLineChars="0" w:firstLine="0"/>
      </w:pPr>
      <w:r w:rsidRPr="00C04A11">
        <w:rPr>
          <w:vertAlign w:val="superscript"/>
        </w:rPr>
        <w:t>[</w:t>
      </w:r>
      <w:r w:rsidRPr="00C04A11">
        <w:rPr>
          <w:rFonts w:hint="eastAsia"/>
          <w:vertAlign w:val="superscript"/>
        </w:rPr>
        <w:t>3</w:t>
      </w:r>
      <w:r w:rsidRPr="00C04A11">
        <w:rPr>
          <w:vertAlign w:val="superscript"/>
        </w:rPr>
        <w:t>]</w:t>
      </w:r>
      <w:r w:rsidRPr="00C04A11">
        <w:t>百分比计算基于</w:t>
      </w:r>
      <w:r w:rsidRPr="00C04A11">
        <w:rPr>
          <w:rFonts w:hint="eastAsia"/>
        </w:rPr>
        <w:t>完成检查人数</w:t>
      </w:r>
      <w:r w:rsidRPr="00C04A11">
        <w:t>。</w:t>
      </w:r>
    </w:p>
    <w:p w14:paraId="328A5780" w14:textId="4286A35C" w:rsidR="00C04A11" w:rsidRPr="00A9195C" w:rsidRDefault="00C04A11" w:rsidP="00A9195C">
      <w:pPr>
        <w:spacing w:line="240" w:lineRule="auto"/>
        <w:ind w:leftChars="200" w:left="420" w:firstLineChars="0" w:firstLine="0"/>
        <w:rPr>
          <w:rFonts w:hint="eastAsia"/>
          <w:vertAlign w:val="superscript"/>
        </w:rPr>
      </w:pPr>
      <w:r w:rsidRPr="00C04A11">
        <w:rPr>
          <w:vertAlign w:val="superscript"/>
        </w:rPr>
        <w:t>[</w:t>
      </w:r>
      <w:r w:rsidRPr="00C04A11">
        <w:rPr>
          <w:rFonts w:hint="eastAsia"/>
          <w:vertAlign w:val="superscript"/>
        </w:rPr>
        <w:t>4</w:t>
      </w:r>
      <w:r w:rsidRPr="00C04A11">
        <w:rPr>
          <w:vertAlign w:val="superscript"/>
        </w:rPr>
        <w:t>]</w:t>
      </w:r>
      <w:r w:rsidRPr="00C04A11">
        <w:t>百分比计算基于中止临床试验受试者人数。</w:t>
      </w:r>
    </w:p>
    <w:p w14:paraId="388D3A7C" w14:textId="12A2926C" w:rsidR="0092347E" w:rsidRPr="0092347E" w:rsidRDefault="0092347E" w:rsidP="0092347E">
      <w:pPr>
        <w:pStyle w:val="-3"/>
      </w:pPr>
      <w:bookmarkStart w:id="157" w:name="_Toc196937784"/>
      <w:r>
        <w:rPr>
          <w:rFonts w:hint="eastAsia"/>
        </w:rPr>
        <w:t>受试者分布</w:t>
      </w:r>
      <w:bookmarkEnd w:id="157"/>
    </w:p>
    <w:p w14:paraId="4E9DC7CE" w14:textId="58BDE20A" w:rsidR="0092347E" w:rsidRDefault="0092347E" w:rsidP="0092347E">
      <w:pPr>
        <w:pStyle w:val="-3"/>
      </w:pPr>
      <w:bookmarkStart w:id="158" w:name="_Toc196937785"/>
      <w:r>
        <w:rPr>
          <w:rFonts w:hint="eastAsia"/>
        </w:rPr>
        <w:t>方案偏离</w:t>
      </w:r>
      <w:bookmarkEnd w:id="158"/>
    </w:p>
    <w:p w14:paraId="28E3821A" w14:textId="7A7428DA" w:rsidR="0092347E" w:rsidRDefault="00A666A8" w:rsidP="0092347E">
      <w:pPr>
        <w:ind w:firstLine="420"/>
      </w:pPr>
      <w:r>
        <w:rPr>
          <w:rFonts w:hint="eastAsia"/>
        </w:rPr>
        <w:t>入组</w:t>
      </w:r>
      <w:r w:rsidR="008F31B3">
        <w:rPr>
          <w:rFonts w:hint="eastAsia"/>
        </w:rPr>
        <w:t>的</w:t>
      </w:r>
      <w:r w:rsidR="00B52DDD">
        <w:rPr>
          <w:rFonts w:hint="eastAsia"/>
        </w:rPr>
        <w:t>140</w:t>
      </w:r>
      <w:r w:rsidR="008F31B3">
        <w:rPr>
          <w:rFonts w:hint="eastAsia"/>
        </w:rPr>
        <w:t>例</w:t>
      </w:r>
      <w:r>
        <w:rPr>
          <w:rFonts w:hint="eastAsia"/>
        </w:rPr>
        <w:t>受试者均未发生方案偏离。</w:t>
      </w:r>
    </w:p>
    <w:p w14:paraId="2CC9D345" w14:textId="3C650490" w:rsidR="0092347E" w:rsidRDefault="0092347E" w:rsidP="0092347E">
      <w:pPr>
        <w:pStyle w:val="-3"/>
      </w:pPr>
      <w:bookmarkStart w:id="159" w:name="_Toc196937786"/>
      <w:r>
        <w:rPr>
          <w:rFonts w:hint="eastAsia"/>
        </w:rPr>
        <w:t>人口学特征及基线资料</w:t>
      </w:r>
      <w:bookmarkEnd w:id="159"/>
    </w:p>
    <w:p w14:paraId="3F38CEC3" w14:textId="36743537" w:rsidR="00A666A8" w:rsidRDefault="004A15F7" w:rsidP="00A666A8">
      <w:pPr>
        <w:ind w:firstLine="420"/>
      </w:pPr>
      <w:ins w:id="160" w:author="wutuan" w:date="2025-04-30T20:21:00Z" w16du:dateUtc="2025-04-30T12:21:00Z">
        <w:r>
          <w:rPr>
            <w:rFonts w:hint="eastAsia"/>
          </w:rPr>
          <w:t>在</w:t>
        </w:r>
      </w:ins>
      <w:del w:id="161" w:author="wutuan" w:date="2025-04-30T20:21:00Z" w16du:dateUtc="2025-04-30T12:21:00Z">
        <w:r w:rsidR="00A666A8" w:rsidDel="004A15F7">
          <w:rPr>
            <w:rFonts w:hint="eastAsia"/>
          </w:rPr>
          <w:delText>如附</w:delText>
        </w:r>
        <w:r w:rsidR="00643288" w:rsidDel="004A15F7">
          <w:rPr>
            <w:rFonts w:hint="eastAsia"/>
          </w:rPr>
          <w:delText>件</w:delText>
        </w:r>
        <w:r w:rsidR="00643288" w:rsidDel="004A15F7">
          <w:rPr>
            <w:rFonts w:hint="eastAsia"/>
          </w:rPr>
          <w:delText xml:space="preserve"> </w:delText>
        </w:r>
        <w:r w:rsidR="00A666A8" w:rsidDel="004A15F7">
          <w:rPr>
            <w:rFonts w:hint="eastAsia"/>
          </w:rPr>
          <w:delText>表</w:delText>
        </w:r>
        <w:r w:rsidR="00A666A8" w:rsidDel="004A15F7">
          <w:rPr>
            <w:rFonts w:hint="eastAsia"/>
          </w:rPr>
          <w:delText>6.1.6</w:delText>
        </w:r>
        <w:r w:rsidR="00A666A8" w:rsidDel="004A15F7">
          <w:rPr>
            <w:rFonts w:hint="eastAsia"/>
          </w:rPr>
          <w:delText>所示，</w:delText>
        </w:r>
      </w:del>
      <w:r w:rsidR="00A666A8">
        <w:rPr>
          <w:rFonts w:hint="eastAsia"/>
        </w:rPr>
        <w:t>入组</w:t>
      </w:r>
      <w:r w:rsidR="00BB2B93">
        <w:rPr>
          <w:rFonts w:hint="eastAsia"/>
        </w:rPr>
        <w:t>的</w:t>
      </w:r>
      <w:r w:rsidR="00B52DDD">
        <w:rPr>
          <w:rFonts w:hint="eastAsia"/>
        </w:rPr>
        <w:t>140</w:t>
      </w:r>
      <w:r w:rsidR="00BB2B93">
        <w:rPr>
          <w:rFonts w:hint="eastAsia"/>
        </w:rPr>
        <w:t>例</w:t>
      </w:r>
      <w:r w:rsidR="00A666A8">
        <w:rPr>
          <w:rFonts w:hint="eastAsia"/>
        </w:rPr>
        <w:t>受试者中：</w:t>
      </w:r>
    </w:p>
    <w:p w14:paraId="19B56581" w14:textId="3126C78F" w:rsidR="00A666A8" w:rsidRDefault="00A666A8" w:rsidP="00B52DDD">
      <w:pPr>
        <w:ind w:firstLine="420"/>
      </w:pPr>
      <w:r>
        <w:rPr>
          <w:rFonts w:hint="eastAsia"/>
        </w:rPr>
        <w:t>男性</w:t>
      </w:r>
      <w:r w:rsidR="00B52DDD">
        <w:rPr>
          <w:rFonts w:hint="eastAsia"/>
        </w:rPr>
        <w:t>58</w:t>
      </w:r>
      <w:r>
        <w:rPr>
          <w:rFonts w:hint="eastAsia"/>
        </w:rPr>
        <w:t>例（</w:t>
      </w:r>
      <w:r w:rsidR="00B52DDD" w:rsidRPr="00B52DDD">
        <w:t>41.43</w:t>
      </w:r>
      <w:r>
        <w:rPr>
          <w:rFonts w:hint="eastAsia"/>
        </w:rPr>
        <w:t>%</w:t>
      </w:r>
      <w:r>
        <w:rPr>
          <w:rFonts w:hint="eastAsia"/>
        </w:rPr>
        <w:t>），女性</w:t>
      </w:r>
      <w:r w:rsidR="00B52DDD" w:rsidRPr="00B52DDD">
        <w:t>82</w:t>
      </w:r>
      <w:r>
        <w:rPr>
          <w:rFonts w:hint="eastAsia"/>
        </w:rPr>
        <w:t>例（</w:t>
      </w:r>
      <w:r w:rsidR="00B52DDD" w:rsidRPr="00B52DDD">
        <w:t>58.57</w:t>
      </w:r>
      <w:r>
        <w:rPr>
          <w:rFonts w:hint="eastAsia"/>
        </w:rPr>
        <w:t>%</w:t>
      </w:r>
      <w:r>
        <w:rPr>
          <w:rFonts w:hint="eastAsia"/>
        </w:rPr>
        <w:t>）；</w:t>
      </w:r>
    </w:p>
    <w:p w14:paraId="7BAE4CA3" w14:textId="0B58908A" w:rsidR="00A666A8" w:rsidRDefault="00A666A8" w:rsidP="00B52DDD">
      <w:pPr>
        <w:ind w:firstLine="420"/>
      </w:pPr>
      <w:r>
        <w:rPr>
          <w:rFonts w:hint="eastAsia"/>
        </w:rPr>
        <w:t>平均年龄</w:t>
      </w:r>
      <w:r w:rsidR="00221B88">
        <w:rPr>
          <w:rFonts w:hint="eastAsia"/>
        </w:rPr>
        <w:t>±标准差为</w:t>
      </w:r>
      <w:r w:rsidR="00B52DDD" w:rsidRPr="00B52DDD">
        <w:t>53.79±12.659</w:t>
      </w:r>
      <w:r>
        <w:rPr>
          <w:rFonts w:hint="eastAsia"/>
        </w:rPr>
        <w:t>岁，年龄中位数</w:t>
      </w:r>
      <w:r w:rsidR="00B52DDD" w:rsidRPr="00B52DDD">
        <w:t>56</w:t>
      </w:r>
      <w:r>
        <w:rPr>
          <w:rFonts w:hint="eastAsia"/>
        </w:rPr>
        <w:t>岁，最小值</w:t>
      </w:r>
      <w:r w:rsidR="00B52DDD" w:rsidRPr="00B52DDD">
        <w:t>19</w:t>
      </w:r>
      <w:r>
        <w:rPr>
          <w:rFonts w:hint="eastAsia"/>
        </w:rPr>
        <w:t>岁，最大值</w:t>
      </w:r>
      <w:r w:rsidR="00B52DDD">
        <w:rPr>
          <w:rFonts w:hint="eastAsia"/>
        </w:rPr>
        <w:t>75</w:t>
      </w:r>
      <w:r>
        <w:rPr>
          <w:rFonts w:hint="eastAsia"/>
        </w:rPr>
        <w:t>岁；</w:t>
      </w:r>
    </w:p>
    <w:p w14:paraId="176DB46F" w14:textId="2B1FB3FD" w:rsidR="00A666A8" w:rsidRDefault="00A666A8" w:rsidP="00B52DDD">
      <w:pPr>
        <w:ind w:firstLine="420"/>
      </w:pPr>
      <w:r>
        <w:rPr>
          <w:rFonts w:hint="eastAsia"/>
        </w:rPr>
        <w:t>平均身高</w:t>
      </w:r>
      <w:r w:rsidR="00221B88" w:rsidRPr="00221B88">
        <w:rPr>
          <w:rFonts w:hint="eastAsia"/>
        </w:rPr>
        <w:t>±标准差为</w:t>
      </w:r>
      <w:r w:rsidR="00B52DDD" w:rsidRPr="00B52DDD">
        <w:t>164.82±7.267</w:t>
      </w:r>
      <w:r>
        <w:rPr>
          <w:rFonts w:hint="eastAsia"/>
        </w:rPr>
        <w:t>cm</w:t>
      </w:r>
      <w:r>
        <w:rPr>
          <w:rFonts w:hint="eastAsia"/>
        </w:rPr>
        <w:t>，身高中位数</w:t>
      </w:r>
      <w:r w:rsidR="00B52DDD" w:rsidRPr="00B52DDD">
        <w:t xml:space="preserve">165.00 </w:t>
      </w:r>
      <w:r>
        <w:rPr>
          <w:rFonts w:hint="eastAsia"/>
        </w:rPr>
        <w:t>cm</w:t>
      </w:r>
      <w:r>
        <w:rPr>
          <w:rFonts w:hint="eastAsia"/>
        </w:rPr>
        <w:t>，最小值</w:t>
      </w:r>
      <w:r>
        <w:rPr>
          <w:rFonts w:hint="eastAsia"/>
        </w:rPr>
        <w:t>150</w:t>
      </w:r>
      <w:r w:rsidR="00A92E81">
        <w:rPr>
          <w:rFonts w:hint="eastAsia"/>
        </w:rPr>
        <w:t xml:space="preserve"> </w:t>
      </w:r>
      <w:r>
        <w:rPr>
          <w:rFonts w:hint="eastAsia"/>
        </w:rPr>
        <w:t>cm</w:t>
      </w:r>
      <w:r>
        <w:rPr>
          <w:rFonts w:hint="eastAsia"/>
        </w:rPr>
        <w:t>，最大值</w:t>
      </w:r>
      <w:r w:rsidR="00B52DDD" w:rsidRPr="00B52DDD">
        <w:t>182</w:t>
      </w:r>
      <w:r>
        <w:rPr>
          <w:rFonts w:hint="eastAsia"/>
        </w:rPr>
        <w:t>cm</w:t>
      </w:r>
      <w:r>
        <w:rPr>
          <w:rFonts w:hint="eastAsia"/>
        </w:rPr>
        <w:t>；</w:t>
      </w:r>
    </w:p>
    <w:p w14:paraId="3EBA086F" w14:textId="34B8199E" w:rsidR="00A666A8" w:rsidRDefault="00A666A8" w:rsidP="00B52DDD">
      <w:pPr>
        <w:ind w:firstLine="420"/>
      </w:pPr>
      <w:r>
        <w:rPr>
          <w:rFonts w:hint="eastAsia"/>
        </w:rPr>
        <w:t>平均体重</w:t>
      </w:r>
      <w:r w:rsidR="00221B88" w:rsidRPr="00221B88">
        <w:rPr>
          <w:rFonts w:hint="eastAsia"/>
        </w:rPr>
        <w:t>±标准差为</w:t>
      </w:r>
      <w:r w:rsidR="00B52DDD" w:rsidRPr="00B52DDD">
        <w:t>67.57±11.865</w:t>
      </w:r>
      <w:r>
        <w:rPr>
          <w:rFonts w:hint="eastAsia"/>
        </w:rPr>
        <w:t>kg</w:t>
      </w:r>
      <w:r>
        <w:rPr>
          <w:rFonts w:hint="eastAsia"/>
        </w:rPr>
        <w:t>，体重中位数</w:t>
      </w:r>
      <w:r w:rsidR="00B52DDD" w:rsidRPr="00B52DDD">
        <w:t>65.50</w:t>
      </w:r>
      <w:r>
        <w:rPr>
          <w:rFonts w:hint="eastAsia"/>
        </w:rPr>
        <w:t>kg</w:t>
      </w:r>
      <w:r>
        <w:rPr>
          <w:rFonts w:hint="eastAsia"/>
        </w:rPr>
        <w:t>，最小值</w:t>
      </w:r>
      <w:r>
        <w:rPr>
          <w:rFonts w:hint="eastAsia"/>
        </w:rPr>
        <w:t>45</w:t>
      </w:r>
      <w:r w:rsidR="00A92E81">
        <w:rPr>
          <w:rFonts w:hint="eastAsia"/>
        </w:rPr>
        <w:t xml:space="preserve"> </w:t>
      </w:r>
      <w:r>
        <w:rPr>
          <w:rFonts w:hint="eastAsia"/>
        </w:rPr>
        <w:t>kg</w:t>
      </w:r>
      <w:r>
        <w:rPr>
          <w:rFonts w:hint="eastAsia"/>
        </w:rPr>
        <w:t>，最大值</w:t>
      </w:r>
      <w:r w:rsidR="00B52DDD" w:rsidRPr="00B52DDD">
        <w:t>115</w:t>
      </w:r>
      <w:r>
        <w:rPr>
          <w:rFonts w:hint="eastAsia"/>
        </w:rPr>
        <w:t>kg</w:t>
      </w:r>
      <w:r>
        <w:rPr>
          <w:rFonts w:hint="eastAsia"/>
        </w:rPr>
        <w:t>；</w:t>
      </w:r>
    </w:p>
    <w:p w14:paraId="595085AA" w14:textId="58C4D8B7" w:rsidR="00A666A8" w:rsidRDefault="00A666A8" w:rsidP="00B52DDD">
      <w:pPr>
        <w:ind w:firstLine="420"/>
      </w:pPr>
      <w:r>
        <w:rPr>
          <w:rFonts w:hint="eastAsia"/>
        </w:rPr>
        <w:t>平均心率</w:t>
      </w:r>
      <w:r w:rsidR="00221B88" w:rsidRPr="00221B88">
        <w:rPr>
          <w:rFonts w:hint="eastAsia"/>
        </w:rPr>
        <w:t>±标准差为</w:t>
      </w:r>
      <w:r w:rsidR="00B52DDD" w:rsidRPr="00B52DDD">
        <w:t>76.94±9.817</w:t>
      </w:r>
      <w:r>
        <w:rPr>
          <w:rFonts w:hint="eastAsia"/>
        </w:rPr>
        <w:t>次</w:t>
      </w:r>
      <w:r>
        <w:rPr>
          <w:rFonts w:hint="eastAsia"/>
        </w:rPr>
        <w:t>/</w:t>
      </w:r>
      <w:r>
        <w:rPr>
          <w:rFonts w:hint="eastAsia"/>
        </w:rPr>
        <w:t>分，心率中位数</w:t>
      </w:r>
      <w:r w:rsidR="00B52DDD" w:rsidRPr="00B52DDD">
        <w:t>76</w:t>
      </w:r>
      <w:r>
        <w:rPr>
          <w:rFonts w:hint="eastAsia"/>
        </w:rPr>
        <w:t>次</w:t>
      </w:r>
      <w:r>
        <w:rPr>
          <w:rFonts w:hint="eastAsia"/>
        </w:rPr>
        <w:t>/</w:t>
      </w:r>
      <w:r>
        <w:rPr>
          <w:rFonts w:hint="eastAsia"/>
        </w:rPr>
        <w:t>分，最小值</w:t>
      </w:r>
      <w:r>
        <w:rPr>
          <w:rFonts w:hint="eastAsia"/>
        </w:rPr>
        <w:t>60</w:t>
      </w:r>
      <w:r>
        <w:rPr>
          <w:rFonts w:hint="eastAsia"/>
        </w:rPr>
        <w:t>次</w:t>
      </w:r>
      <w:r>
        <w:rPr>
          <w:rFonts w:hint="eastAsia"/>
        </w:rPr>
        <w:t>/</w:t>
      </w:r>
      <w:r>
        <w:rPr>
          <w:rFonts w:hint="eastAsia"/>
        </w:rPr>
        <w:t>分，最大值</w:t>
      </w:r>
      <w:r w:rsidR="00B52DDD" w:rsidRPr="00B52DDD">
        <w:t>103</w:t>
      </w:r>
      <w:r>
        <w:rPr>
          <w:rFonts w:hint="eastAsia"/>
        </w:rPr>
        <w:t>次</w:t>
      </w:r>
      <w:r>
        <w:rPr>
          <w:rFonts w:hint="eastAsia"/>
        </w:rPr>
        <w:t>/</w:t>
      </w:r>
      <w:r>
        <w:rPr>
          <w:rFonts w:hint="eastAsia"/>
        </w:rPr>
        <w:t>分；</w:t>
      </w:r>
    </w:p>
    <w:p w14:paraId="1C74206A" w14:textId="57E67D5E" w:rsidR="00A666A8" w:rsidRDefault="00A666A8" w:rsidP="00B52DDD">
      <w:pPr>
        <w:ind w:firstLine="420"/>
      </w:pPr>
      <w:r>
        <w:rPr>
          <w:rFonts w:hint="eastAsia"/>
        </w:rPr>
        <w:t>平均收缩压</w:t>
      </w:r>
      <w:r w:rsidR="00221B88" w:rsidRPr="00221B88">
        <w:rPr>
          <w:rFonts w:hint="eastAsia"/>
        </w:rPr>
        <w:t>±标准差为</w:t>
      </w:r>
      <w:r w:rsidR="00B52DDD" w:rsidRPr="00B52DDD">
        <w:t>125.86±13.756</w:t>
      </w:r>
      <w:r>
        <w:rPr>
          <w:rFonts w:hint="eastAsia"/>
        </w:rPr>
        <w:t>mmHg</w:t>
      </w:r>
      <w:r>
        <w:rPr>
          <w:rFonts w:hint="eastAsia"/>
        </w:rPr>
        <w:t>，收缩压中位数</w:t>
      </w:r>
      <w:r w:rsidR="00B52DDD" w:rsidRPr="00B52DDD">
        <w:t>126</w:t>
      </w:r>
      <w:r>
        <w:rPr>
          <w:rFonts w:hint="eastAsia"/>
        </w:rPr>
        <w:t>mmHg</w:t>
      </w:r>
      <w:r>
        <w:rPr>
          <w:rFonts w:hint="eastAsia"/>
        </w:rPr>
        <w:t>，最小值</w:t>
      </w:r>
      <w:r w:rsidR="00643288" w:rsidRPr="00643288">
        <w:t>97</w:t>
      </w:r>
      <w:r>
        <w:rPr>
          <w:rFonts w:hint="eastAsia"/>
        </w:rPr>
        <w:t>mmHg</w:t>
      </w:r>
      <w:r>
        <w:rPr>
          <w:rFonts w:hint="eastAsia"/>
        </w:rPr>
        <w:t>，最大值</w:t>
      </w:r>
      <w:r w:rsidR="00643288" w:rsidRPr="00643288">
        <w:t>174</w:t>
      </w:r>
      <w:r w:rsidR="00942971">
        <w:rPr>
          <w:rFonts w:hint="eastAsia"/>
        </w:rPr>
        <w:t>mmHg</w:t>
      </w:r>
      <w:r w:rsidR="00942971">
        <w:rPr>
          <w:rFonts w:hint="eastAsia"/>
        </w:rPr>
        <w:t>；</w:t>
      </w:r>
    </w:p>
    <w:p w14:paraId="609FF54A" w14:textId="17D23ECF" w:rsidR="00942971" w:rsidRDefault="00942971" w:rsidP="00B52DDD">
      <w:pPr>
        <w:ind w:firstLine="420"/>
      </w:pPr>
      <w:r>
        <w:rPr>
          <w:rFonts w:hint="eastAsia"/>
        </w:rPr>
        <w:t>平均舒张压</w:t>
      </w:r>
      <w:r w:rsidR="00221B88" w:rsidRPr="00221B88">
        <w:rPr>
          <w:rFonts w:hint="eastAsia"/>
        </w:rPr>
        <w:t>±标准差为</w:t>
      </w:r>
      <w:r w:rsidR="00643288" w:rsidRPr="00643288">
        <w:t>79.39±9.600</w:t>
      </w:r>
      <w:r>
        <w:rPr>
          <w:rFonts w:hint="eastAsia"/>
        </w:rPr>
        <w:t>mmHg</w:t>
      </w:r>
      <w:r>
        <w:rPr>
          <w:rFonts w:hint="eastAsia"/>
        </w:rPr>
        <w:t>，舒张压中位数</w:t>
      </w:r>
      <w:r>
        <w:rPr>
          <w:rFonts w:hint="eastAsia"/>
        </w:rPr>
        <w:t>79.5</w:t>
      </w:r>
      <w:r w:rsidR="00A92E81">
        <w:rPr>
          <w:rFonts w:hint="eastAsia"/>
        </w:rPr>
        <w:t xml:space="preserve"> </w:t>
      </w:r>
      <w:r>
        <w:rPr>
          <w:rFonts w:hint="eastAsia"/>
        </w:rPr>
        <w:t>mmHg</w:t>
      </w:r>
      <w:r>
        <w:rPr>
          <w:rFonts w:hint="eastAsia"/>
        </w:rPr>
        <w:t>，最小值</w:t>
      </w:r>
      <w:r w:rsidR="00643288" w:rsidRPr="00643288">
        <w:t>60</w:t>
      </w:r>
      <w:r>
        <w:rPr>
          <w:rFonts w:hint="eastAsia"/>
        </w:rPr>
        <w:t>mmHg</w:t>
      </w:r>
      <w:r>
        <w:rPr>
          <w:rFonts w:hint="eastAsia"/>
        </w:rPr>
        <w:t>，最大值</w:t>
      </w:r>
      <w:r w:rsidR="00643288" w:rsidRPr="00643288">
        <w:t>108</w:t>
      </w:r>
      <w:r>
        <w:rPr>
          <w:rFonts w:hint="eastAsia"/>
        </w:rPr>
        <w:t>mmHg</w:t>
      </w:r>
      <w:r>
        <w:rPr>
          <w:rFonts w:hint="eastAsia"/>
        </w:rPr>
        <w:t>。</w:t>
      </w:r>
    </w:p>
    <w:p w14:paraId="225DEE8E" w14:textId="7D1406EA" w:rsidR="00E60131" w:rsidDel="003A5DD7" w:rsidRDefault="003A5DD7" w:rsidP="00B52DDD">
      <w:pPr>
        <w:ind w:firstLine="420"/>
        <w:rPr>
          <w:del w:id="162" w:author="wutuan" w:date="2025-04-30T20:22:00Z" w16du:dateUtc="2025-04-30T12:22:00Z"/>
        </w:rPr>
      </w:pPr>
      <w:ins w:id="163" w:author="wutuan" w:date="2025-04-30T20:22:00Z" w16du:dateUtc="2025-04-30T12:22:00Z">
        <w:r>
          <w:rPr>
            <w:rFonts w:hint="eastAsia"/>
          </w:rPr>
          <w:t>人口学特征及基线资料见</w:t>
        </w:r>
      </w:ins>
      <w:ins w:id="164" w:author="wutuan" w:date="2025-04-30T20:23:00Z" w16du:dateUtc="2025-04-30T12:23:00Z">
        <w:r>
          <w:rPr>
            <w:rFonts w:hint="eastAsia"/>
          </w:rPr>
          <w:t>下</w:t>
        </w:r>
      </w:ins>
      <w:ins w:id="165" w:author="wutuan" w:date="2025-04-30T20:22:00Z" w16du:dateUtc="2025-04-30T12:22:00Z">
        <w:r>
          <w:rPr>
            <w:rFonts w:hint="eastAsia"/>
          </w:rPr>
          <w:t>表</w:t>
        </w:r>
      </w:ins>
      <w:ins w:id="166" w:author="wutuan" w:date="2025-04-30T20:23:00Z" w16du:dateUtc="2025-04-30T12:23:00Z">
        <w:r>
          <w:rPr>
            <w:rFonts w:hint="eastAsia"/>
          </w:rPr>
          <w:t>：</w:t>
        </w:r>
      </w:ins>
      <w:del w:id="167" w:author="wutuan" w:date="2025-04-30T20:22:00Z" w16du:dateUtc="2025-04-30T12:22:00Z">
        <w:r w:rsidR="00E60131" w:rsidDel="00FB7CF2">
          <w:rPr>
            <w:rFonts w:hint="eastAsia"/>
          </w:rPr>
          <w:delText>既往史和个人史具体情况详见</w:delText>
        </w:r>
        <w:r w:rsidR="00E60131" w:rsidDel="00FB7CF2">
          <w:rPr>
            <w:rFonts w:hint="eastAsia"/>
          </w:rPr>
          <w:delText>下表：</w:delText>
        </w:r>
      </w:del>
    </w:p>
    <w:p w14:paraId="7659054E" w14:textId="77777777" w:rsidR="003A5DD7" w:rsidRDefault="003A5DD7" w:rsidP="00B52DDD">
      <w:pPr>
        <w:ind w:firstLine="420"/>
        <w:rPr>
          <w:ins w:id="168" w:author="wutuan" w:date="2025-04-30T20:23:00Z" w16du:dateUtc="2025-04-30T12:23:00Z"/>
          <w:rFonts w:hint="eastAsia"/>
        </w:rPr>
      </w:pPr>
    </w:p>
    <w:p w14:paraId="46578AC2" w14:textId="6731988C" w:rsidR="00921095" w:rsidRPr="003A5DD7" w:rsidRDefault="003A5DD7" w:rsidP="003A5DD7">
      <w:pPr>
        <w:ind w:firstLineChars="0" w:firstLine="0"/>
        <w:jc w:val="center"/>
        <w:rPr>
          <w:rFonts w:hint="eastAsia"/>
        </w:rPr>
        <w:pPrChange w:id="169" w:author="wutuan" w:date="2025-04-30T20:24:00Z" w16du:dateUtc="2025-04-30T12:24:00Z">
          <w:pPr>
            <w:ind w:firstLine="420"/>
          </w:pPr>
        </w:pPrChange>
      </w:pPr>
      <w:ins w:id="170" w:author="wutuan" w:date="2025-04-30T20:23:00Z" w16du:dateUtc="2025-04-30T12:23:00Z">
        <w:r>
          <w:rPr>
            <w:rFonts w:hint="eastAsia"/>
          </w:rPr>
          <w:t>表</w:t>
        </w:r>
        <w:r>
          <w:rPr>
            <w:rFonts w:hint="eastAsia"/>
          </w:rPr>
          <w:t>7-</w:t>
        </w:r>
      </w:ins>
      <w:ins w:id="171" w:author="wutuan" w:date="2025-04-30T20:27:00Z" w16du:dateUtc="2025-04-30T12:27:00Z">
        <w:r w:rsidR="003C551D">
          <w:rPr>
            <w:rFonts w:hint="eastAsia"/>
          </w:rPr>
          <w:t>2</w:t>
        </w:r>
      </w:ins>
      <w:ins w:id="172" w:author="wutuan" w:date="2025-04-30T20:23:00Z" w16du:dateUtc="2025-04-30T12:23:00Z">
        <w:r w:rsidRPr="003A5DD7">
          <w:rPr>
            <w:rFonts w:hint="eastAsia"/>
          </w:rPr>
          <w:t>人口学及基线特征</w:t>
        </w:r>
        <w:r w:rsidRPr="003A5DD7">
          <w:rPr>
            <w:rFonts w:hint="eastAsia"/>
          </w:rPr>
          <w:t xml:space="preserve"> </w:t>
        </w:r>
        <w:r w:rsidRPr="003A5DD7">
          <w:rPr>
            <w:rFonts w:hint="eastAsia"/>
          </w:rPr>
          <w:t>全分析集</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5"/>
        <w:gridCol w:w="4497"/>
      </w:tblGrid>
      <w:tr w:rsidR="00824431" w:rsidRPr="00824431" w14:paraId="35B098DA" w14:textId="77777777" w:rsidTr="00F43115">
        <w:trPr>
          <w:tblHeader/>
        </w:trPr>
        <w:tc>
          <w:tcPr>
            <w:tcW w:w="2611" w:type="pct"/>
            <w:tcBorders>
              <w:top w:val="single" w:sz="4" w:space="0" w:color="auto"/>
              <w:bottom w:val="single" w:sz="4" w:space="0" w:color="auto"/>
            </w:tcBorders>
          </w:tcPr>
          <w:p w14:paraId="36A10EE7" w14:textId="77777777" w:rsidR="00824431" w:rsidRPr="00824431" w:rsidRDefault="00824431" w:rsidP="00824431">
            <w:pPr>
              <w:widowControl/>
              <w:spacing w:line="240" w:lineRule="auto"/>
              <w:ind w:firstLineChars="0" w:firstLine="0"/>
              <w:jc w:val="left"/>
              <w:rPr>
                <w:sz w:val="20"/>
              </w:rPr>
            </w:pPr>
            <w:r w:rsidRPr="00824431">
              <w:rPr>
                <w:sz w:val="20"/>
              </w:rPr>
              <w:t>指标</w:t>
            </w:r>
          </w:p>
          <w:p w14:paraId="5BC58D4E" w14:textId="77777777" w:rsidR="00824431" w:rsidRPr="00824431" w:rsidRDefault="00824431" w:rsidP="00824431">
            <w:pPr>
              <w:spacing w:line="240" w:lineRule="auto"/>
              <w:ind w:firstLineChars="0" w:firstLine="420"/>
              <w:rPr>
                <w:sz w:val="20"/>
              </w:rPr>
            </w:pPr>
            <w:r w:rsidRPr="00824431">
              <w:rPr>
                <w:sz w:val="20"/>
              </w:rPr>
              <w:t>统计量</w:t>
            </w:r>
          </w:p>
        </w:tc>
        <w:tc>
          <w:tcPr>
            <w:tcW w:w="2389" w:type="pct"/>
            <w:tcBorders>
              <w:top w:val="single" w:sz="4" w:space="0" w:color="auto"/>
              <w:bottom w:val="single" w:sz="4" w:space="0" w:color="auto"/>
            </w:tcBorders>
          </w:tcPr>
          <w:p w14:paraId="44CADDED" w14:textId="575531C1" w:rsidR="00824431" w:rsidRPr="00824431" w:rsidRDefault="00824431" w:rsidP="00824431">
            <w:pPr>
              <w:widowControl/>
              <w:spacing w:line="240" w:lineRule="auto"/>
              <w:ind w:firstLineChars="0" w:firstLine="420"/>
              <w:jc w:val="center"/>
              <w:rPr>
                <w:sz w:val="20"/>
              </w:rPr>
            </w:pPr>
            <w:r w:rsidRPr="00824431">
              <w:rPr>
                <w:sz w:val="20"/>
              </w:rPr>
              <w:t>合计</w:t>
            </w:r>
            <w:r w:rsidRPr="00824431">
              <w:rPr>
                <w:sz w:val="20"/>
              </w:rPr>
              <w:br/>
            </w:r>
            <w:r w:rsidR="00D760BE">
              <w:rPr>
                <w:rFonts w:hint="eastAsia"/>
                <w:sz w:val="20"/>
              </w:rPr>
              <w:t xml:space="preserve">     </w:t>
            </w:r>
            <w:r w:rsidRPr="00824431">
              <w:rPr>
                <w:sz w:val="20"/>
              </w:rPr>
              <w:t>N=</w:t>
            </w:r>
            <w:r w:rsidRPr="00824431">
              <w:rPr>
                <w:rFonts w:hint="eastAsia"/>
                <w:sz w:val="20"/>
              </w:rPr>
              <w:t>140</w:t>
            </w:r>
          </w:p>
        </w:tc>
      </w:tr>
      <w:tr w:rsidR="00824431" w:rsidRPr="00824431" w14:paraId="50D1182B" w14:textId="77777777" w:rsidTr="00F43115">
        <w:tc>
          <w:tcPr>
            <w:tcW w:w="2611" w:type="pct"/>
          </w:tcPr>
          <w:p w14:paraId="52E4AF2C" w14:textId="77777777" w:rsidR="00824431" w:rsidRPr="00824431" w:rsidRDefault="00824431" w:rsidP="00824431">
            <w:pPr>
              <w:widowControl/>
              <w:spacing w:line="240" w:lineRule="auto"/>
              <w:ind w:firstLineChars="0" w:firstLine="0"/>
              <w:jc w:val="left"/>
              <w:rPr>
                <w:sz w:val="20"/>
              </w:rPr>
            </w:pPr>
            <w:r w:rsidRPr="00824431">
              <w:rPr>
                <w:sz w:val="20"/>
              </w:rPr>
              <w:t>性别</w:t>
            </w:r>
            <w:r w:rsidRPr="00824431">
              <w:rPr>
                <w:sz w:val="20"/>
              </w:rPr>
              <w:t>, n(%)</w:t>
            </w:r>
          </w:p>
        </w:tc>
        <w:tc>
          <w:tcPr>
            <w:tcW w:w="2389" w:type="pct"/>
          </w:tcPr>
          <w:p w14:paraId="2A210BDE" w14:textId="77777777" w:rsidR="00824431" w:rsidRPr="00824431" w:rsidRDefault="00824431" w:rsidP="00824431">
            <w:pPr>
              <w:widowControl/>
              <w:spacing w:line="240" w:lineRule="auto"/>
              <w:ind w:firstLineChars="0" w:firstLine="420"/>
              <w:jc w:val="center"/>
              <w:rPr>
                <w:sz w:val="20"/>
              </w:rPr>
            </w:pPr>
          </w:p>
        </w:tc>
      </w:tr>
      <w:tr w:rsidR="00824431" w:rsidRPr="00824431" w14:paraId="092938A6" w14:textId="77777777" w:rsidTr="00F43115">
        <w:tc>
          <w:tcPr>
            <w:tcW w:w="2611" w:type="pct"/>
          </w:tcPr>
          <w:p w14:paraId="0098FF45" w14:textId="77777777" w:rsidR="00824431" w:rsidRPr="00824431" w:rsidRDefault="00824431" w:rsidP="00824431">
            <w:pPr>
              <w:spacing w:line="240" w:lineRule="auto"/>
              <w:ind w:firstLineChars="0" w:firstLine="420"/>
              <w:rPr>
                <w:sz w:val="20"/>
              </w:rPr>
            </w:pPr>
            <w:r w:rsidRPr="00824431">
              <w:rPr>
                <w:sz w:val="20"/>
              </w:rPr>
              <w:t>男</w:t>
            </w:r>
          </w:p>
        </w:tc>
        <w:tc>
          <w:tcPr>
            <w:tcW w:w="2389" w:type="pct"/>
          </w:tcPr>
          <w:p w14:paraId="08859EC9" w14:textId="77777777" w:rsidR="00824431" w:rsidRPr="00824431" w:rsidRDefault="00824431" w:rsidP="00824431">
            <w:pPr>
              <w:widowControl/>
              <w:spacing w:line="240" w:lineRule="auto"/>
              <w:ind w:firstLineChars="0" w:firstLine="420"/>
              <w:jc w:val="center"/>
              <w:rPr>
                <w:sz w:val="20"/>
              </w:rPr>
            </w:pPr>
            <w:r w:rsidRPr="00824431">
              <w:rPr>
                <w:sz w:val="20"/>
              </w:rPr>
              <w:t xml:space="preserve"> 58 ( 41.4</w:t>
            </w:r>
            <w:r w:rsidRPr="00824431">
              <w:rPr>
                <w:rFonts w:hint="eastAsia"/>
                <w:sz w:val="20"/>
              </w:rPr>
              <w:t>3</w:t>
            </w:r>
            <w:r w:rsidRPr="00824431">
              <w:rPr>
                <w:sz w:val="20"/>
              </w:rPr>
              <w:t>)</w:t>
            </w:r>
          </w:p>
        </w:tc>
      </w:tr>
      <w:tr w:rsidR="00824431" w:rsidRPr="00824431" w14:paraId="629CACB3" w14:textId="77777777" w:rsidTr="00F43115">
        <w:tc>
          <w:tcPr>
            <w:tcW w:w="2611" w:type="pct"/>
          </w:tcPr>
          <w:p w14:paraId="0D6EFD0E" w14:textId="77777777" w:rsidR="00824431" w:rsidRPr="00824431" w:rsidRDefault="00824431" w:rsidP="00824431">
            <w:pPr>
              <w:spacing w:line="240" w:lineRule="auto"/>
              <w:ind w:firstLineChars="0" w:firstLine="420"/>
              <w:rPr>
                <w:sz w:val="20"/>
              </w:rPr>
            </w:pPr>
            <w:r w:rsidRPr="00824431">
              <w:rPr>
                <w:sz w:val="20"/>
              </w:rPr>
              <w:t>女</w:t>
            </w:r>
          </w:p>
        </w:tc>
        <w:tc>
          <w:tcPr>
            <w:tcW w:w="2389" w:type="pct"/>
          </w:tcPr>
          <w:p w14:paraId="75EEBB84" w14:textId="77777777" w:rsidR="00824431" w:rsidRPr="00824431" w:rsidRDefault="00824431" w:rsidP="00824431">
            <w:pPr>
              <w:widowControl/>
              <w:spacing w:line="240" w:lineRule="auto"/>
              <w:ind w:firstLineChars="0" w:firstLine="420"/>
              <w:jc w:val="center"/>
              <w:rPr>
                <w:sz w:val="20"/>
              </w:rPr>
            </w:pPr>
            <w:r w:rsidRPr="00824431">
              <w:rPr>
                <w:sz w:val="20"/>
              </w:rPr>
              <w:t xml:space="preserve"> 82 ( 58.</w:t>
            </w:r>
            <w:r w:rsidRPr="00824431">
              <w:rPr>
                <w:rFonts w:hint="eastAsia"/>
                <w:sz w:val="20"/>
              </w:rPr>
              <w:t>57</w:t>
            </w:r>
            <w:r w:rsidRPr="00824431">
              <w:rPr>
                <w:sz w:val="20"/>
              </w:rPr>
              <w:t>)</w:t>
            </w:r>
          </w:p>
        </w:tc>
      </w:tr>
      <w:tr w:rsidR="00824431" w:rsidRPr="00824431" w14:paraId="3359900B" w14:textId="77777777" w:rsidTr="00F43115">
        <w:tc>
          <w:tcPr>
            <w:tcW w:w="2611" w:type="pct"/>
          </w:tcPr>
          <w:p w14:paraId="2F9A4D48" w14:textId="77777777" w:rsidR="00824431" w:rsidRPr="00824431" w:rsidRDefault="00824431" w:rsidP="00824431">
            <w:pPr>
              <w:spacing w:line="240" w:lineRule="auto"/>
              <w:ind w:firstLineChars="0" w:firstLine="0"/>
              <w:rPr>
                <w:sz w:val="20"/>
              </w:rPr>
            </w:pPr>
            <w:r w:rsidRPr="00824431">
              <w:rPr>
                <w:sz w:val="20"/>
              </w:rPr>
              <w:t>年龄</w:t>
            </w:r>
            <w:r w:rsidRPr="00824431">
              <w:rPr>
                <w:sz w:val="20"/>
              </w:rPr>
              <w:t>(</w:t>
            </w:r>
            <w:r w:rsidRPr="00824431">
              <w:rPr>
                <w:sz w:val="20"/>
              </w:rPr>
              <w:t>岁</w:t>
            </w:r>
            <w:r w:rsidRPr="00824431">
              <w:rPr>
                <w:sz w:val="20"/>
              </w:rPr>
              <w:t>)</w:t>
            </w:r>
          </w:p>
        </w:tc>
        <w:tc>
          <w:tcPr>
            <w:tcW w:w="2389" w:type="pct"/>
          </w:tcPr>
          <w:p w14:paraId="4D939F78" w14:textId="77777777" w:rsidR="00824431" w:rsidRPr="00824431" w:rsidRDefault="00824431" w:rsidP="00824431">
            <w:pPr>
              <w:widowControl/>
              <w:spacing w:line="240" w:lineRule="auto"/>
              <w:ind w:firstLineChars="0" w:firstLine="420"/>
              <w:jc w:val="center"/>
              <w:rPr>
                <w:sz w:val="20"/>
              </w:rPr>
            </w:pPr>
          </w:p>
        </w:tc>
      </w:tr>
      <w:tr w:rsidR="00824431" w:rsidRPr="00824431" w14:paraId="3C1DD70F" w14:textId="77777777" w:rsidTr="00F43115">
        <w:tc>
          <w:tcPr>
            <w:tcW w:w="2611" w:type="pct"/>
          </w:tcPr>
          <w:p w14:paraId="0DF7BA7C"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73B9DB45"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480409C9" w14:textId="77777777" w:rsidTr="00F43115">
        <w:tc>
          <w:tcPr>
            <w:tcW w:w="2611" w:type="pct"/>
          </w:tcPr>
          <w:p w14:paraId="5FD030FD"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50F4523F" w14:textId="77777777" w:rsidR="00824431" w:rsidRPr="00824431" w:rsidRDefault="00824431" w:rsidP="00824431">
            <w:pPr>
              <w:widowControl/>
              <w:spacing w:line="240" w:lineRule="auto"/>
              <w:ind w:firstLineChars="0" w:firstLine="420"/>
              <w:jc w:val="center"/>
              <w:rPr>
                <w:sz w:val="20"/>
              </w:rPr>
            </w:pPr>
            <w:r w:rsidRPr="00824431">
              <w:rPr>
                <w:sz w:val="20"/>
              </w:rPr>
              <w:t>53.79±12.659</w:t>
            </w:r>
          </w:p>
        </w:tc>
      </w:tr>
      <w:tr w:rsidR="00824431" w:rsidRPr="00824431" w14:paraId="5A3B35A1" w14:textId="77777777" w:rsidTr="00F43115">
        <w:tc>
          <w:tcPr>
            <w:tcW w:w="2611" w:type="pct"/>
          </w:tcPr>
          <w:p w14:paraId="5DF8481F"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8F3C0E1" w14:textId="77777777" w:rsidR="00824431" w:rsidRPr="00824431" w:rsidRDefault="00824431" w:rsidP="00824431">
            <w:pPr>
              <w:widowControl/>
              <w:spacing w:line="240" w:lineRule="auto"/>
              <w:ind w:firstLineChars="0" w:firstLine="420"/>
              <w:jc w:val="center"/>
              <w:rPr>
                <w:sz w:val="20"/>
              </w:rPr>
            </w:pPr>
            <w:r w:rsidRPr="00824431">
              <w:rPr>
                <w:sz w:val="20"/>
              </w:rPr>
              <w:t>56.00 (48.00,62.00)</w:t>
            </w:r>
          </w:p>
        </w:tc>
      </w:tr>
      <w:tr w:rsidR="00824431" w:rsidRPr="00824431" w14:paraId="4FDC97DC" w14:textId="77777777" w:rsidTr="00F43115">
        <w:tc>
          <w:tcPr>
            <w:tcW w:w="2611" w:type="pct"/>
          </w:tcPr>
          <w:p w14:paraId="2C853CAD"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0E7594DD" w14:textId="77777777" w:rsidR="00824431" w:rsidRPr="00824431" w:rsidRDefault="00824431" w:rsidP="00824431">
            <w:pPr>
              <w:widowControl/>
              <w:spacing w:line="240" w:lineRule="auto"/>
              <w:ind w:firstLineChars="0" w:firstLine="420"/>
              <w:jc w:val="center"/>
              <w:rPr>
                <w:sz w:val="20"/>
              </w:rPr>
            </w:pPr>
            <w:r w:rsidRPr="00824431">
              <w:rPr>
                <w:sz w:val="20"/>
              </w:rPr>
              <w:t>19.00</w:t>
            </w:r>
            <w:r w:rsidRPr="00824431">
              <w:rPr>
                <w:rFonts w:hint="eastAsia"/>
                <w:sz w:val="20"/>
              </w:rPr>
              <w:t>～</w:t>
            </w:r>
            <w:r w:rsidRPr="00824431">
              <w:rPr>
                <w:sz w:val="20"/>
              </w:rPr>
              <w:t>75.00</w:t>
            </w:r>
          </w:p>
        </w:tc>
      </w:tr>
      <w:tr w:rsidR="00824431" w:rsidRPr="00824431" w14:paraId="2A8E4616" w14:textId="77777777" w:rsidTr="00F43115">
        <w:tc>
          <w:tcPr>
            <w:tcW w:w="2611" w:type="pct"/>
          </w:tcPr>
          <w:p w14:paraId="5CBAA7E4" w14:textId="77777777" w:rsidR="00824431" w:rsidRPr="00824431" w:rsidRDefault="00824431" w:rsidP="00824431">
            <w:pPr>
              <w:widowControl/>
              <w:spacing w:line="240" w:lineRule="auto"/>
              <w:ind w:firstLineChars="0" w:firstLine="0"/>
              <w:jc w:val="left"/>
              <w:rPr>
                <w:sz w:val="20"/>
              </w:rPr>
            </w:pPr>
            <w:r w:rsidRPr="00824431">
              <w:rPr>
                <w:sz w:val="20"/>
              </w:rPr>
              <w:t>身高</w:t>
            </w:r>
            <w:r w:rsidRPr="00824431">
              <w:rPr>
                <w:sz w:val="20"/>
              </w:rPr>
              <w:t>(cm)</w:t>
            </w:r>
          </w:p>
        </w:tc>
        <w:tc>
          <w:tcPr>
            <w:tcW w:w="2389" w:type="pct"/>
          </w:tcPr>
          <w:p w14:paraId="7FC7AEEA" w14:textId="77777777" w:rsidR="00824431" w:rsidRPr="00824431" w:rsidRDefault="00824431" w:rsidP="00824431">
            <w:pPr>
              <w:widowControl/>
              <w:spacing w:line="240" w:lineRule="auto"/>
              <w:ind w:firstLineChars="0" w:firstLine="420"/>
              <w:jc w:val="center"/>
              <w:rPr>
                <w:sz w:val="20"/>
              </w:rPr>
            </w:pPr>
          </w:p>
        </w:tc>
      </w:tr>
      <w:tr w:rsidR="00824431" w:rsidRPr="00824431" w14:paraId="5AA01C9D" w14:textId="77777777" w:rsidTr="00F43115">
        <w:tc>
          <w:tcPr>
            <w:tcW w:w="2611" w:type="pct"/>
          </w:tcPr>
          <w:p w14:paraId="2F23963B"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03471FEB"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41DD1280" w14:textId="77777777" w:rsidTr="00F43115">
        <w:tc>
          <w:tcPr>
            <w:tcW w:w="2611" w:type="pct"/>
          </w:tcPr>
          <w:p w14:paraId="4B768D40"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1E15B568" w14:textId="77777777" w:rsidR="00824431" w:rsidRPr="00824431" w:rsidRDefault="00824431" w:rsidP="00824431">
            <w:pPr>
              <w:widowControl/>
              <w:spacing w:line="240" w:lineRule="auto"/>
              <w:ind w:firstLineChars="0" w:firstLine="420"/>
              <w:jc w:val="center"/>
              <w:rPr>
                <w:sz w:val="20"/>
              </w:rPr>
            </w:pPr>
            <w:bookmarkStart w:id="173" w:name="_Hlk196912800"/>
            <w:r w:rsidRPr="00824431">
              <w:rPr>
                <w:sz w:val="20"/>
              </w:rPr>
              <w:t>164.82±7.267</w:t>
            </w:r>
            <w:bookmarkEnd w:id="173"/>
          </w:p>
        </w:tc>
      </w:tr>
      <w:tr w:rsidR="00824431" w:rsidRPr="00824431" w14:paraId="46B27532" w14:textId="77777777" w:rsidTr="00F43115">
        <w:tc>
          <w:tcPr>
            <w:tcW w:w="2611" w:type="pct"/>
          </w:tcPr>
          <w:p w14:paraId="591B896C"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073D4AC" w14:textId="77777777" w:rsidR="00824431" w:rsidRPr="00824431" w:rsidRDefault="00824431" w:rsidP="00824431">
            <w:pPr>
              <w:widowControl/>
              <w:spacing w:line="240" w:lineRule="auto"/>
              <w:ind w:firstLineChars="0" w:firstLine="420"/>
              <w:jc w:val="center"/>
              <w:rPr>
                <w:sz w:val="20"/>
              </w:rPr>
            </w:pPr>
            <w:bookmarkStart w:id="174" w:name="_Hlk196912790"/>
            <w:r w:rsidRPr="00824431">
              <w:rPr>
                <w:sz w:val="20"/>
              </w:rPr>
              <w:t xml:space="preserve">165.00 </w:t>
            </w:r>
            <w:bookmarkEnd w:id="174"/>
            <w:r w:rsidRPr="00824431">
              <w:rPr>
                <w:sz w:val="20"/>
              </w:rPr>
              <w:t>(159.50,170.00)</w:t>
            </w:r>
          </w:p>
        </w:tc>
      </w:tr>
      <w:tr w:rsidR="00824431" w:rsidRPr="00824431" w14:paraId="01F339AF" w14:textId="77777777" w:rsidTr="00F43115">
        <w:tc>
          <w:tcPr>
            <w:tcW w:w="2611" w:type="pct"/>
          </w:tcPr>
          <w:p w14:paraId="4746C72C"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0153ABD2"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150.00</w:t>
            </w:r>
            <w:r w:rsidRPr="00824431">
              <w:rPr>
                <w:rFonts w:hint="eastAsia"/>
                <w:sz w:val="20"/>
              </w:rPr>
              <w:t>～</w:t>
            </w:r>
            <w:bookmarkStart w:id="175" w:name="_Hlk196912811"/>
            <w:r w:rsidRPr="00824431">
              <w:rPr>
                <w:rFonts w:hint="eastAsia"/>
                <w:sz w:val="20"/>
              </w:rPr>
              <w:t>182.</w:t>
            </w:r>
            <w:bookmarkEnd w:id="175"/>
            <w:r w:rsidRPr="00824431">
              <w:rPr>
                <w:rFonts w:hint="eastAsia"/>
                <w:sz w:val="20"/>
              </w:rPr>
              <w:t xml:space="preserve">00 </w:t>
            </w:r>
          </w:p>
        </w:tc>
      </w:tr>
      <w:tr w:rsidR="00824431" w:rsidRPr="00824431" w14:paraId="53A48861" w14:textId="77777777" w:rsidTr="00F43115">
        <w:tc>
          <w:tcPr>
            <w:tcW w:w="2611" w:type="pct"/>
          </w:tcPr>
          <w:p w14:paraId="6AF8B05C" w14:textId="77777777" w:rsidR="00824431" w:rsidRPr="00824431" w:rsidRDefault="00824431" w:rsidP="00824431">
            <w:pPr>
              <w:widowControl/>
              <w:spacing w:line="240" w:lineRule="auto"/>
              <w:ind w:firstLineChars="0" w:firstLine="0"/>
              <w:jc w:val="left"/>
              <w:rPr>
                <w:sz w:val="20"/>
              </w:rPr>
            </w:pPr>
            <w:r w:rsidRPr="00824431">
              <w:rPr>
                <w:sz w:val="20"/>
              </w:rPr>
              <w:t>体重</w:t>
            </w:r>
            <w:r w:rsidRPr="00824431">
              <w:rPr>
                <w:sz w:val="20"/>
              </w:rPr>
              <w:t>(kg)</w:t>
            </w:r>
          </w:p>
        </w:tc>
        <w:tc>
          <w:tcPr>
            <w:tcW w:w="2389" w:type="pct"/>
          </w:tcPr>
          <w:p w14:paraId="6192B131" w14:textId="77777777" w:rsidR="00824431" w:rsidRPr="00824431" w:rsidRDefault="00824431" w:rsidP="00824431">
            <w:pPr>
              <w:widowControl/>
              <w:spacing w:line="240" w:lineRule="auto"/>
              <w:ind w:firstLineChars="0" w:firstLine="420"/>
              <w:jc w:val="center"/>
              <w:rPr>
                <w:sz w:val="20"/>
              </w:rPr>
            </w:pPr>
          </w:p>
        </w:tc>
      </w:tr>
      <w:tr w:rsidR="00824431" w:rsidRPr="00824431" w14:paraId="39408F2A" w14:textId="77777777" w:rsidTr="00F43115">
        <w:tc>
          <w:tcPr>
            <w:tcW w:w="2611" w:type="pct"/>
          </w:tcPr>
          <w:p w14:paraId="6A10DA6F"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398D56D"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79863A56" w14:textId="77777777" w:rsidTr="00F43115">
        <w:tc>
          <w:tcPr>
            <w:tcW w:w="2611" w:type="pct"/>
          </w:tcPr>
          <w:p w14:paraId="7CC10C8E"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150B9CAC" w14:textId="77777777" w:rsidR="00824431" w:rsidRPr="00824431" w:rsidRDefault="00824431" w:rsidP="00824431">
            <w:pPr>
              <w:widowControl/>
              <w:spacing w:line="240" w:lineRule="auto"/>
              <w:ind w:firstLineChars="0" w:firstLine="420"/>
              <w:jc w:val="center"/>
              <w:rPr>
                <w:sz w:val="20"/>
              </w:rPr>
            </w:pPr>
            <w:bookmarkStart w:id="176" w:name="_Hlk196912824"/>
            <w:r w:rsidRPr="00824431">
              <w:rPr>
                <w:sz w:val="20"/>
              </w:rPr>
              <w:t>67.57±11.865</w:t>
            </w:r>
            <w:bookmarkEnd w:id="176"/>
          </w:p>
        </w:tc>
      </w:tr>
      <w:tr w:rsidR="00824431" w:rsidRPr="00824431" w14:paraId="5651204C" w14:textId="77777777" w:rsidTr="00F43115">
        <w:tc>
          <w:tcPr>
            <w:tcW w:w="2611" w:type="pct"/>
          </w:tcPr>
          <w:p w14:paraId="2D78FCDD"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5897B6F" w14:textId="77777777" w:rsidR="00824431" w:rsidRPr="00824431" w:rsidRDefault="00824431" w:rsidP="00824431">
            <w:pPr>
              <w:widowControl/>
              <w:spacing w:line="240" w:lineRule="auto"/>
              <w:ind w:firstLineChars="0" w:firstLine="420"/>
              <w:jc w:val="center"/>
              <w:rPr>
                <w:sz w:val="20"/>
              </w:rPr>
            </w:pPr>
            <w:bookmarkStart w:id="177" w:name="_Hlk196912831"/>
            <w:r w:rsidRPr="00824431">
              <w:rPr>
                <w:sz w:val="20"/>
              </w:rPr>
              <w:t>65.50</w:t>
            </w:r>
            <w:bookmarkEnd w:id="177"/>
            <w:r w:rsidRPr="00824431">
              <w:rPr>
                <w:sz w:val="20"/>
              </w:rPr>
              <w:t xml:space="preserve"> (59.00,74.00)</w:t>
            </w:r>
          </w:p>
        </w:tc>
      </w:tr>
      <w:tr w:rsidR="00824431" w:rsidRPr="00824431" w14:paraId="1CE07606" w14:textId="77777777" w:rsidTr="00F43115">
        <w:tc>
          <w:tcPr>
            <w:tcW w:w="2611" w:type="pct"/>
          </w:tcPr>
          <w:p w14:paraId="0150EEB0"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18E178B5"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45.00</w:t>
            </w:r>
            <w:r w:rsidRPr="00824431">
              <w:rPr>
                <w:rFonts w:hint="eastAsia"/>
                <w:sz w:val="20"/>
              </w:rPr>
              <w:t>～</w:t>
            </w:r>
            <w:bookmarkStart w:id="178" w:name="_Hlk196912880"/>
            <w:r w:rsidRPr="00824431">
              <w:rPr>
                <w:rFonts w:hint="eastAsia"/>
                <w:sz w:val="20"/>
              </w:rPr>
              <w:t>115</w:t>
            </w:r>
            <w:bookmarkEnd w:id="178"/>
            <w:r w:rsidRPr="00824431">
              <w:rPr>
                <w:rFonts w:hint="eastAsia"/>
                <w:sz w:val="20"/>
              </w:rPr>
              <w:t>.00</w:t>
            </w:r>
          </w:p>
        </w:tc>
      </w:tr>
      <w:tr w:rsidR="00824431" w:rsidRPr="00824431" w14:paraId="5A1C0734" w14:textId="77777777" w:rsidTr="00F43115">
        <w:tc>
          <w:tcPr>
            <w:tcW w:w="2611" w:type="pct"/>
          </w:tcPr>
          <w:p w14:paraId="6A1C80FB" w14:textId="77777777" w:rsidR="00824431" w:rsidRPr="00824431" w:rsidRDefault="00824431" w:rsidP="00824431">
            <w:pPr>
              <w:spacing w:line="240" w:lineRule="auto"/>
              <w:ind w:firstLineChars="0" w:firstLine="0"/>
              <w:rPr>
                <w:sz w:val="20"/>
              </w:rPr>
            </w:pPr>
            <w:r w:rsidRPr="00824431">
              <w:rPr>
                <w:sz w:val="20"/>
              </w:rPr>
              <w:t>心率</w:t>
            </w:r>
            <w:r w:rsidRPr="00824431">
              <w:rPr>
                <w:sz w:val="20"/>
              </w:rPr>
              <w:t>(</w:t>
            </w:r>
            <w:r w:rsidRPr="00824431">
              <w:rPr>
                <w:sz w:val="20"/>
              </w:rPr>
              <w:t>次</w:t>
            </w:r>
            <w:r w:rsidRPr="00824431">
              <w:rPr>
                <w:sz w:val="20"/>
              </w:rPr>
              <w:t>/</w:t>
            </w:r>
            <w:r w:rsidRPr="00824431">
              <w:rPr>
                <w:sz w:val="20"/>
              </w:rPr>
              <w:t>分</w:t>
            </w:r>
            <w:r w:rsidRPr="00824431">
              <w:rPr>
                <w:sz w:val="20"/>
              </w:rPr>
              <w:t>)</w:t>
            </w:r>
          </w:p>
        </w:tc>
        <w:tc>
          <w:tcPr>
            <w:tcW w:w="2389" w:type="pct"/>
          </w:tcPr>
          <w:p w14:paraId="628D199A" w14:textId="77777777" w:rsidR="00824431" w:rsidRPr="00824431" w:rsidRDefault="00824431" w:rsidP="00824431">
            <w:pPr>
              <w:widowControl/>
              <w:spacing w:line="240" w:lineRule="auto"/>
              <w:ind w:firstLineChars="0" w:firstLine="420"/>
              <w:jc w:val="center"/>
              <w:rPr>
                <w:sz w:val="20"/>
              </w:rPr>
            </w:pPr>
          </w:p>
        </w:tc>
      </w:tr>
      <w:tr w:rsidR="00824431" w:rsidRPr="00824431" w14:paraId="7527CD7D" w14:textId="77777777" w:rsidTr="00F43115">
        <w:tc>
          <w:tcPr>
            <w:tcW w:w="2611" w:type="pct"/>
          </w:tcPr>
          <w:p w14:paraId="004D4311"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F12893E"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6BDD11BC" w14:textId="77777777" w:rsidTr="00F43115">
        <w:tc>
          <w:tcPr>
            <w:tcW w:w="2611" w:type="pct"/>
          </w:tcPr>
          <w:p w14:paraId="130324F5"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7AAD77E2" w14:textId="77777777" w:rsidR="00824431" w:rsidRPr="00824431" w:rsidRDefault="00824431" w:rsidP="00824431">
            <w:pPr>
              <w:widowControl/>
              <w:spacing w:line="240" w:lineRule="auto"/>
              <w:ind w:firstLineChars="0" w:firstLine="420"/>
              <w:jc w:val="center"/>
              <w:rPr>
                <w:sz w:val="20"/>
              </w:rPr>
            </w:pPr>
            <w:bookmarkStart w:id="179" w:name="_Hlk196912890"/>
            <w:r w:rsidRPr="00824431">
              <w:rPr>
                <w:sz w:val="20"/>
              </w:rPr>
              <w:t>76.94±9.817</w:t>
            </w:r>
            <w:bookmarkEnd w:id="179"/>
          </w:p>
        </w:tc>
      </w:tr>
      <w:tr w:rsidR="00824431" w:rsidRPr="00824431" w14:paraId="4001B94C" w14:textId="77777777" w:rsidTr="00F43115">
        <w:tc>
          <w:tcPr>
            <w:tcW w:w="2611" w:type="pct"/>
          </w:tcPr>
          <w:p w14:paraId="1AFE4439"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278BF9FA" w14:textId="77777777" w:rsidR="00824431" w:rsidRPr="00824431" w:rsidRDefault="00824431" w:rsidP="00824431">
            <w:pPr>
              <w:widowControl/>
              <w:spacing w:line="240" w:lineRule="auto"/>
              <w:ind w:firstLineChars="0" w:firstLine="420"/>
              <w:jc w:val="center"/>
              <w:rPr>
                <w:sz w:val="20"/>
              </w:rPr>
            </w:pPr>
            <w:bookmarkStart w:id="180" w:name="_Hlk196912904"/>
            <w:r w:rsidRPr="00824431">
              <w:rPr>
                <w:sz w:val="20"/>
              </w:rPr>
              <w:t>76.00</w:t>
            </w:r>
            <w:bookmarkEnd w:id="180"/>
            <w:r w:rsidRPr="00824431">
              <w:rPr>
                <w:sz w:val="20"/>
              </w:rPr>
              <w:t xml:space="preserve"> (69.00,84.00)</w:t>
            </w:r>
          </w:p>
        </w:tc>
      </w:tr>
      <w:tr w:rsidR="00824431" w:rsidRPr="00824431" w14:paraId="2EBD6E72" w14:textId="77777777" w:rsidTr="00F43115">
        <w:tc>
          <w:tcPr>
            <w:tcW w:w="2611" w:type="pct"/>
          </w:tcPr>
          <w:p w14:paraId="1D2E6B68"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18DB439C"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60.00</w:t>
            </w:r>
            <w:r w:rsidRPr="00824431">
              <w:rPr>
                <w:rFonts w:hint="eastAsia"/>
                <w:sz w:val="20"/>
              </w:rPr>
              <w:t>～</w:t>
            </w:r>
            <w:bookmarkStart w:id="181" w:name="_Hlk196912920"/>
            <w:r w:rsidRPr="00824431">
              <w:rPr>
                <w:rFonts w:hint="eastAsia"/>
                <w:sz w:val="20"/>
              </w:rPr>
              <w:t>103</w:t>
            </w:r>
            <w:bookmarkEnd w:id="181"/>
            <w:r w:rsidRPr="00824431">
              <w:rPr>
                <w:rFonts w:hint="eastAsia"/>
                <w:sz w:val="20"/>
              </w:rPr>
              <w:t>.00</w:t>
            </w:r>
          </w:p>
        </w:tc>
      </w:tr>
      <w:tr w:rsidR="00824431" w:rsidRPr="00824431" w14:paraId="6505CC43" w14:textId="77777777" w:rsidTr="00F43115">
        <w:tc>
          <w:tcPr>
            <w:tcW w:w="2611" w:type="pct"/>
          </w:tcPr>
          <w:p w14:paraId="3442DCCA" w14:textId="77777777" w:rsidR="00824431" w:rsidRPr="00824431" w:rsidRDefault="00824431" w:rsidP="00824431">
            <w:pPr>
              <w:spacing w:line="240" w:lineRule="auto"/>
              <w:ind w:firstLineChars="0" w:firstLine="0"/>
              <w:rPr>
                <w:sz w:val="20"/>
              </w:rPr>
            </w:pPr>
            <w:r w:rsidRPr="00824431">
              <w:rPr>
                <w:sz w:val="20"/>
              </w:rPr>
              <w:t>收缩压</w:t>
            </w:r>
            <w:r w:rsidRPr="00824431">
              <w:rPr>
                <w:sz w:val="20"/>
              </w:rPr>
              <w:t>(mmHg)</w:t>
            </w:r>
          </w:p>
        </w:tc>
        <w:tc>
          <w:tcPr>
            <w:tcW w:w="2389" w:type="pct"/>
          </w:tcPr>
          <w:p w14:paraId="041CEEE7" w14:textId="77777777" w:rsidR="00824431" w:rsidRPr="00824431" w:rsidRDefault="00824431" w:rsidP="00824431">
            <w:pPr>
              <w:widowControl/>
              <w:spacing w:line="240" w:lineRule="auto"/>
              <w:ind w:firstLineChars="0" w:firstLine="420"/>
              <w:jc w:val="center"/>
              <w:rPr>
                <w:sz w:val="20"/>
              </w:rPr>
            </w:pPr>
          </w:p>
        </w:tc>
      </w:tr>
      <w:tr w:rsidR="00824431" w:rsidRPr="00824431" w14:paraId="3DB065C1" w14:textId="77777777" w:rsidTr="00F43115">
        <w:tc>
          <w:tcPr>
            <w:tcW w:w="2611" w:type="pct"/>
          </w:tcPr>
          <w:p w14:paraId="2A7A16F5"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8CF8F12"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0F235B27" w14:textId="77777777" w:rsidTr="00F43115">
        <w:tc>
          <w:tcPr>
            <w:tcW w:w="2611" w:type="pct"/>
          </w:tcPr>
          <w:p w14:paraId="333C6A24"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2FC0B66E" w14:textId="77777777" w:rsidR="00824431" w:rsidRPr="00824431" w:rsidRDefault="00824431" w:rsidP="00824431">
            <w:pPr>
              <w:widowControl/>
              <w:spacing w:line="240" w:lineRule="auto"/>
              <w:ind w:firstLineChars="0" w:firstLine="420"/>
              <w:jc w:val="center"/>
              <w:rPr>
                <w:sz w:val="20"/>
              </w:rPr>
            </w:pPr>
            <w:bookmarkStart w:id="182" w:name="_Hlk196912938"/>
            <w:r w:rsidRPr="00824431">
              <w:rPr>
                <w:sz w:val="20"/>
              </w:rPr>
              <w:t>125.86±13.756</w:t>
            </w:r>
            <w:bookmarkEnd w:id="182"/>
          </w:p>
        </w:tc>
      </w:tr>
      <w:tr w:rsidR="00824431" w:rsidRPr="00824431" w14:paraId="253A93E5" w14:textId="77777777" w:rsidTr="00F43115">
        <w:tc>
          <w:tcPr>
            <w:tcW w:w="2611" w:type="pct"/>
          </w:tcPr>
          <w:p w14:paraId="5A6C9BB1"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139DBBCE" w14:textId="77777777" w:rsidR="00824431" w:rsidRPr="00824431" w:rsidRDefault="00824431" w:rsidP="00824431">
            <w:pPr>
              <w:widowControl/>
              <w:spacing w:line="240" w:lineRule="auto"/>
              <w:ind w:firstLineChars="0" w:firstLine="420"/>
              <w:jc w:val="center"/>
              <w:rPr>
                <w:sz w:val="20"/>
              </w:rPr>
            </w:pPr>
            <w:bookmarkStart w:id="183" w:name="_Hlk196912953"/>
            <w:r w:rsidRPr="00824431">
              <w:rPr>
                <w:sz w:val="20"/>
              </w:rPr>
              <w:t>126.00</w:t>
            </w:r>
            <w:bookmarkEnd w:id="183"/>
            <w:r w:rsidRPr="00824431">
              <w:rPr>
                <w:sz w:val="20"/>
              </w:rPr>
              <w:t>(115.00,135.50)</w:t>
            </w:r>
          </w:p>
        </w:tc>
      </w:tr>
      <w:tr w:rsidR="00824431" w:rsidRPr="00824431" w14:paraId="4C35F473" w14:textId="77777777" w:rsidTr="00F43115">
        <w:tc>
          <w:tcPr>
            <w:tcW w:w="2611" w:type="pct"/>
          </w:tcPr>
          <w:p w14:paraId="53488BA9"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2122B993" w14:textId="77777777" w:rsidR="00824431" w:rsidRPr="00824431" w:rsidRDefault="00824431" w:rsidP="00824431">
            <w:pPr>
              <w:widowControl/>
              <w:spacing w:line="240" w:lineRule="auto"/>
              <w:ind w:firstLineChars="0" w:firstLine="420"/>
              <w:jc w:val="center"/>
              <w:rPr>
                <w:sz w:val="20"/>
              </w:rPr>
            </w:pPr>
            <w:bookmarkStart w:id="184" w:name="_Hlk196912969"/>
            <w:r w:rsidRPr="00824431">
              <w:rPr>
                <w:sz w:val="20"/>
              </w:rPr>
              <w:t>97</w:t>
            </w:r>
            <w:bookmarkEnd w:id="184"/>
            <w:r w:rsidRPr="00824431">
              <w:rPr>
                <w:sz w:val="20"/>
              </w:rPr>
              <w:t>.00</w:t>
            </w:r>
            <w:r w:rsidRPr="00824431">
              <w:rPr>
                <w:rFonts w:hint="eastAsia"/>
                <w:sz w:val="20"/>
              </w:rPr>
              <w:t>～</w:t>
            </w:r>
            <w:bookmarkStart w:id="185" w:name="_Hlk196912980"/>
            <w:r w:rsidRPr="00824431">
              <w:rPr>
                <w:sz w:val="20"/>
              </w:rPr>
              <w:t>174</w:t>
            </w:r>
            <w:bookmarkEnd w:id="185"/>
            <w:r w:rsidRPr="00824431">
              <w:rPr>
                <w:sz w:val="20"/>
              </w:rPr>
              <w:t>.00</w:t>
            </w:r>
          </w:p>
        </w:tc>
      </w:tr>
      <w:tr w:rsidR="00824431" w:rsidRPr="00824431" w14:paraId="0244CF5E" w14:textId="77777777" w:rsidTr="00F43115">
        <w:tc>
          <w:tcPr>
            <w:tcW w:w="2611" w:type="pct"/>
          </w:tcPr>
          <w:p w14:paraId="4CEFB485" w14:textId="77777777" w:rsidR="00824431" w:rsidRPr="00824431" w:rsidRDefault="00824431" w:rsidP="00824431">
            <w:pPr>
              <w:spacing w:line="240" w:lineRule="auto"/>
              <w:ind w:firstLineChars="0" w:firstLine="0"/>
              <w:rPr>
                <w:sz w:val="20"/>
              </w:rPr>
            </w:pPr>
            <w:r w:rsidRPr="00824431">
              <w:rPr>
                <w:sz w:val="20"/>
              </w:rPr>
              <w:t>舒张压</w:t>
            </w:r>
            <w:r w:rsidRPr="00824431">
              <w:rPr>
                <w:sz w:val="20"/>
              </w:rPr>
              <w:t>(mmHg)</w:t>
            </w:r>
          </w:p>
        </w:tc>
        <w:tc>
          <w:tcPr>
            <w:tcW w:w="2389" w:type="pct"/>
          </w:tcPr>
          <w:p w14:paraId="22ED3CDE" w14:textId="77777777" w:rsidR="00824431" w:rsidRPr="00824431" w:rsidRDefault="00824431" w:rsidP="00824431">
            <w:pPr>
              <w:widowControl/>
              <w:spacing w:line="240" w:lineRule="auto"/>
              <w:ind w:firstLineChars="0" w:firstLine="420"/>
              <w:jc w:val="center"/>
              <w:rPr>
                <w:sz w:val="20"/>
              </w:rPr>
            </w:pPr>
          </w:p>
        </w:tc>
      </w:tr>
      <w:tr w:rsidR="00824431" w:rsidRPr="00824431" w14:paraId="2FD525A5" w14:textId="77777777" w:rsidTr="00F43115">
        <w:tc>
          <w:tcPr>
            <w:tcW w:w="2611" w:type="pct"/>
          </w:tcPr>
          <w:p w14:paraId="24D3FDE6"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73C03599"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29775EAE" w14:textId="77777777" w:rsidTr="00F43115">
        <w:tc>
          <w:tcPr>
            <w:tcW w:w="2611" w:type="pct"/>
          </w:tcPr>
          <w:p w14:paraId="1F11F68C"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0F2C16E7" w14:textId="77777777" w:rsidR="00824431" w:rsidRPr="00824431" w:rsidRDefault="00824431" w:rsidP="00824431">
            <w:pPr>
              <w:widowControl/>
              <w:spacing w:line="240" w:lineRule="auto"/>
              <w:ind w:firstLineChars="0" w:firstLine="420"/>
              <w:jc w:val="center"/>
              <w:rPr>
                <w:sz w:val="20"/>
              </w:rPr>
            </w:pPr>
            <w:bookmarkStart w:id="186" w:name="_Hlk196913054"/>
            <w:r w:rsidRPr="00824431">
              <w:rPr>
                <w:sz w:val="20"/>
              </w:rPr>
              <w:t>79.39±9.600</w:t>
            </w:r>
            <w:bookmarkEnd w:id="186"/>
          </w:p>
        </w:tc>
      </w:tr>
      <w:tr w:rsidR="00824431" w:rsidRPr="00824431" w14:paraId="289799F0" w14:textId="77777777" w:rsidTr="00F43115">
        <w:tc>
          <w:tcPr>
            <w:tcW w:w="2611" w:type="pct"/>
          </w:tcPr>
          <w:p w14:paraId="63780CFB"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0F96D5E0" w14:textId="77777777" w:rsidR="00824431" w:rsidRPr="00824431" w:rsidRDefault="00824431" w:rsidP="00824431">
            <w:pPr>
              <w:widowControl/>
              <w:spacing w:line="240" w:lineRule="auto"/>
              <w:ind w:firstLineChars="0" w:firstLine="420"/>
              <w:jc w:val="center"/>
              <w:rPr>
                <w:sz w:val="20"/>
              </w:rPr>
            </w:pPr>
            <w:r w:rsidRPr="00824431">
              <w:rPr>
                <w:sz w:val="20"/>
              </w:rPr>
              <w:t>79.50 (72.00,87.00)</w:t>
            </w:r>
          </w:p>
        </w:tc>
      </w:tr>
      <w:tr w:rsidR="00824431" w:rsidRPr="00824431" w14:paraId="78FDF89D" w14:textId="77777777" w:rsidTr="00F43115">
        <w:tc>
          <w:tcPr>
            <w:tcW w:w="2611" w:type="pct"/>
          </w:tcPr>
          <w:p w14:paraId="5AF9626E"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2C41F26D" w14:textId="77777777" w:rsidR="00824431" w:rsidRPr="00824431" w:rsidRDefault="00824431" w:rsidP="00824431">
            <w:pPr>
              <w:widowControl/>
              <w:spacing w:line="240" w:lineRule="auto"/>
              <w:ind w:firstLineChars="0" w:firstLine="420"/>
              <w:jc w:val="center"/>
              <w:rPr>
                <w:sz w:val="20"/>
              </w:rPr>
            </w:pPr>
            <w:bookmarkStart w:id="187" w:name="_Hlk196913068"/>
            <w:r w:rsidRPr="00824431">
              <w:rPr>
                <w:sz w:val="20"/>
              </w:rPr>
              <w:t>60</w:t>
            </w:r>
            <w:bookmarkEnd w:id="187"/>
            <w:r w:rsidRPr="00824431">
              <w:rPr>
                <w:sz w:val="20"/>
              </w:rPr>
              <w:t>.00</w:t>
            </w:r>
            <w:r w:rsidRPr="00824431">
              <w:rPr>
                <w:rFonts w:hint="eastAsia"/>
                <w:sz w:val="20"/>
              </w:rPr>
              <w:t>～</w:t>
            </w:r>
            <w:bookmarkStart w:id="188" w:name="_Hlk196913072"/>
            <w:r w:rsidRPr="00824431">
              <w:rPr>
                <w:sz w:val="20"/>
              </w:rPr>
              <w:t>108</w:t>
            </w:r>
            <w:bookmarkEnd w:id="188"/>
            <w:r w:rsidRPr="00824431">
              <w:rPr>
                <w:sz w:val="20"/>
              </w:rPr>
              <w:t>.00</w:t>
            </w:r>
          </w:p>
        </w:tc>
      </w:tr>
    </w:tbl>
    <w:p w14:paraId="514EC26A" w14:textId="08CA3FE2" w:rsidR="00E60131" w:rsidRDefault="008618C5" w:rsidP="008618C5">
      <w:pPr>
        <w:ind w:firstLineChars="0" w:firstLine="0"/>
        <w:rPr>
          <w:rFonts w:hint="eastAsia"/>
        </w:rPr>
      </w:pPr>
      <w:r w:rsidRPr="008618C5">
        <w:rPr>
          <w:rFonts w:hint="eastAsia"/>
        </w:rPr>
        <w:t>注：百分比计算基于全分析集人数。</w:t>
      </w:r>
    </w:p>
    <w:p w14:paraId="29656DBD" w14:textId="513D7321" w:rsidR="0092347E" w:rsidRDefault="0092347E" w:rsidP="0092347E">
      <w:pPr>
        <w:pStyle w:val="-3"/>
      </w:pPr>
      <w:bookmarkStart w:id="189" w:name="_Toc196937787"/>
      <w:r>
        <w:rPr>
          <w:rFonts w:hint="eastAsia"/>
        </w:rPr>
        <w:t>既往史和个人史</w:t>
      </w:r>
      <w:bookmarkEnd w:id="189"/>
    </w:p>
    <w:p w14:paraId="0F67341F" w14:textId="5225C993" w:rsidR="0092347E" w:rsidRDefault="003A4F6D" w:rsidP="0092347E">
      <w:pPr>
        <w:ind w:firstLine="420"/>
      </w:pPr>
      <w:del w:id="190" w:author="wutuan" w:date="2025-04-30T20:24:00Z" w16du:dateUtc="2025-04-30T12:24:00Z">
        <w:r w:rsidDel="003F69E6">
          <w:rPr>
            <w:rFonts w:hint="eastAsia"/>
          </w:rPr>
          <w:delText>如附件</w:delText>
        </w:r>
        <w:r w:rsidR="00643288" w:rsidDel="003F69E6">
          <w:rPr>
            <w:rFonts w:hint="eastAsia"/>
          </w:rPr>
          <w:delText xml:space="preserve"> </w:delText>
        </w:r>
        <w:r w:rsidDel="003F69E6">
          <w:rPr>
            <w:rFonts w:hint="eastAsia"/>
          </w:rPr>
          <w:delText>表</w:delText>
        </w:r>
        <w:r w:rsidDel="003F69E6">
          <w:rPr>
            <w:rFonts w:hint="eastAsia"/>
          </w:rPr>
          <w:delText>6.1.7</w:delText>
        </w:r>
        <w:r w:rsidDel="003F69E6">
          <w:rPr>
            <w:rFonts w:hint="eastAsia"/>
          </w:rPr>
          <w:delText>所示，</w:delText>
        </w:r>
      </w:del>
      <w:ins w:id="191" w:author="wutuan" w:date="2025-04-30T20:24:00Z" w16du:dateUtc="2025-04-30T12:24:00Z">
        <w:r w:rsidR="003F69E6">
          <w:rPr>
            <w:rFonts w:hint="eastAsia"/>
          </w:rPr>
          <w:t>在</w:t>
        </w:r>
      </w:ins>
      <w:r>
        <w:rPr>
          <w:rFonts w:hint="eastAsia"/>
        </w:rPr>
        <w:t>入组</w:t>
      </w:r>
      <w:r w:rsidR="00BB2B93">
        <w:rPr>
          <w:rFonts w:hint="eastAsia"/>
        </w:rPr>
        <w:t>的</w:t>
      </w:r>
      <w:r w:rsidR="00643288">
        <w:rPr>
          <w:rFonts w:hint="eastAsia"/>
        </w:rPr>
        <w:t>140</w:t>
      </w:r>
      <w:r w:rsidR="00BB2B93">
        <w:rPr>
          <w:rFonts w:hint="eastAsia"/>
        </w:rPr>
        <w:t>例</w:t>
      </w:r>
      <w:r>
        <w:rPr>
          <w:rFonts w:hint="eastAsia"/>
        </w:rPr>
        <w:t>受试者中：</w:t>
      </w:r>
    </w:p>
    <w:p w14:paraId="31B54E05" w14:textId="1140C7C7" w:rsidR="003A4F6D" w:rsidRDefault="007B4328" w:rsidP="003A0228">
      <w:pPr>
        <w:ind w:firstLine="420"/>
      </w:pPr>
      <w:r w:rsidRPr="007B4328">
        <w:rPr>
          <w:rFonts w:hint="eastAsia"/>
        </w:rPr>
        <w:t>是否未来</w:t>
      </w:r>
      <w:r w:rsidRPr="007B4328">
        <w:rPr>
          <w:rFonts w:hint="eastAsia"/>
        </w:rPr>
        <w:t xml:space="preserve"> 6 </w:t>
      </w:r>
      <w:r w:rsidRPr="007B4328">
        <w:rPr>
          <w:rFonts w:hint="eastAsia"/>
        </w:rPr>
        <w:t>个月内计划怀孕、是否试验前</w:t>
      </w:r>
      <w:r w:rsidRPr="007B4328">
        <w:rPr>
          <w:rFonts w:hint="eastAsia"/>
        </w:rPr>
        <w:t xml:space="preserve"> 3 </w:t>
      </w:r>
      <w:r w:rsidRPr="007B4328">
        <w:rPr>
          <w:rFonts w:hint="eastAsia"/>
        </w:rPr>
        <w:t>个月内曾参加过其他临床研究、女性是否在哺乳期、是否存在甲状腺功能亢进未行治疗或尚未治愈（增强）、是否存在碘对比剂过敏史（增强）、是否存在哮喘病史（增强）</w:t>
      </w:r>
      <w:r>
        <w:rPr>
          <w:rFonts w:hint="eastAsia"/>
        </w:rPr>
        <w:t>所有</w:t>
      </w:r>
      <w:r>
        <w:rPr>
          <w:rFonts w:hint="eastAsia"/>
        </w:rPr>
        <w:t>140</w:t>
      </w:r>
      <w:r>
        <w:rPr>
          <w:rFonts w:hint="eastAsia"/>
        </w:rPr>
        <w:t>例受试者的回复均为否或不适用</w:t>
      </w:r>
      <w:r w:rsidR="003A0228">
        <w:rPr>
          <w:rFonts w:hint="eastAsia"/>
        </w:rPr>
        <w:t>。</w:t>
      </w:r>
    </w:p>
    <w:p w14:paraId="6371547D" w14:textId="02EA3665" w:rsidR="00C35652" w:rsidRDefault="00C35652" w:rsidP="003A0228">
      <w:pPr>
        <w:ind w:firstLine="420"/>
        <w:rPr>
          <w:ins w:id="192" w:author="wutuan" w:date="2025-04-30T20:25:00Z" w16du:dateUtc="2025-04-30T12:25:00Z"/>
        </w:rPr>
      </w:pPr>
      <w:r>
        <w:rPr>
          <w:rFonts w:hint="eastAsia"/>
        </w:rPr>
        <w:t>既往史和个人史具体情况详见</w:t>
      </w:r>
      <w:del w:id="193" w:author="wutuan" w:date="2025-04-30T20:25:00Z" w16du:dateUtc="2025-04-30T12:25:00Z">
        <w:r w:rsidDel="005D506E">
          <w:rPr>
            <w:rFonts w:hint="eastAsia"/>
          </w:rPr>
          <w:delText>附件</w:delText>
        </w:r>
        <w:r w:rsidR="007B4328" w:rsidDel="005D506E">
          <w:rPr>
            <w:rFonts w:hint="eastAsia"/>
          </w:rPr>
          <w:delText xml:space="preserve"> </w:delText>
        </w:r>
        <w:r w:rsidDel="005D506E">
          <w:rPr>
            <w:rFonts w:hint="eastAsia"/>
          </w:rPr>
          <w:delText>表</w:delText>
        </w:r>
        <w:r w:rsidR="007B4328" w:rsidDel="005D506E">
          <w:rPr>
            <w:rFonts w:hint="eastAsia"/>
          </w:rPr>
          <w:delText>6</w:delText>
        </w:r>
        <w:r w:rsidDel="005D506E">
          <w:rPr>
            <w:rFonts w:hint="eastAsia"/>
          </w:rPr>
          <w:delText>.1.</w:delText>
        </w:r>
        <w:r w:rsidR="007B4328" w:rsidDel="005D506E">
          <w:rPr>
            <w:rFonts w:hint="eastAsia"/>
          </w:rPr>
          <w:delText>7</w:delText>
        </w:r>
      </w:del>
      <w:ins w:id="194" w:author="wutuan" w:date="2025-04-30T20:25:00Z" w16du:dateUtc="2025-04-30T12:25:00Z">
        <w:r w:rsidR="005D506E">
          <w:rPr>
            <w:rFonts w:hint="eastAsia"/>
          </w:rPr>
          <w:t>下表：</w:t>
        </w:r>
      </w:ins>
      <w:del w:id="195" w:author="wutuan" w:date="2025-04-30T20:25:00Z" w16du:dateUtc="2025-04-30T12:25:00Z">
        <w:r w:rsidDel="005D506E">
          <w:rPr>
            <w:rFonts w:hint="eastAsia"/>
          </w:rPr>
          <w:delText>。</w:delText>
        </w:r>
      </w:del>
    </w:p>
    <w:p w14:paraId="014D5FA6" w14:textId="470E3AF6" w:rsidR="005D506E" w:rsidRPr="003B6EF6" w:rsidRDefault="003B6EF6" w:rsidP="003B6EF6">
      <w:pPr>
        <w:ind w:firstLineChars="0" w:firstLine="0"/>
        <w:jc w:val="center"/>
        <w:rPr>
          <w:rFonts w:hint="eastAsia"/>
        </w:rPr>
        <w:pPrChange w:id="196" w:author="wutuan" w:date="2025-04-30T20:25:00Z" w16du:dateUtc="2025-04-30T12:25:00Z">
          <w:pPr>
            <w:ind w:firstLine="420"/>
          </w:pPr>
        </w:pPrChange>
      </w:pPr>
      <w:ins w:id="197" w:author="wutuan" w:date="2025-04-30T20:25:00Z" w16du:dateUtc="2025-04-30T12:25:00Z">
        <w:r>
          <w:rPr>
            <w:rFonts w:hint="eastAsia"/>
          </w:rPr>
          <w:t>表</w:t>
        </w:r>
        <w:r>
          <w:rPr>
            <w:rFonts w:hint="eastAsia"/>
          </w:rPr>
          <w:t>7-</w:t>
        </w:r>
      </w:ins>
      <w:ins w:id="198" w:author="wutuan" w:date="2025-04-30T20:27:00Z" w16du:dateUtc="2025-04-30T12:27:00Z">
        <w:r w:rsidR="003C551D">
          <w:rPr>
            <w:rFonts w:hint="eastAsia"/>
          </w:rPr>
          <w:t>3</w:t>
        </w:r>
      </w:ins>
      <w:ins w:id="199" w:author="wutuan" w:date="2025-04-30T20:25:00Z" w16du:dateUtc="2025-04-30T12:25:00Z">
        <w:r>
          <w:rPr>
            <w:rFonts w:hint="eastAsia"/>
          </w:rPr>
          <w:t xml:space="preserve"> </w:t>
        </w:r>
        <w:r w:rsidRPr="003B6EF6">
          <w:rPr>
            <w:rFonts w:hint="eastAsia"/>
          </w:rPr>
          <w:t>既往史和个人史</w:t>
        </w:r>
        <w:r w:rsidRPr="003B6EF6">
          <w:rPr>
            <w:rFonts w:hint="eastAsia"/>
          </w:rPr>
          <w:t xml:space="preserve"> </w:t>
        </w:r>
        <w:r w:rsidRPr="003B6EF6">
          <w:rPr>
            <w:rFonts w:hint="eastAsia"/>
          </w:rPr>
          <w:t>全分析集</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0"/>
        <w:gridCol w:w="2272"/>
      </w:tblGrid>
      <w:tr w:rsidR="00567A94" w:rsidRPr="00567A94" w14:paraId="74F5C095" w14:textId="77777777" w:rsidTr="00F43115">
        <w:trPr>
          <w:tblHeader/>
        </w:trPr>
        <w:tc>
          <w:tcPr>
            <w:tcW w:w="3793" w:type="pct"/>
            <w:tcBorders>
              <w:top w:val="single" w:sz="4" w:space="0" w:color="auto"/>
              <w:bottom w:val="single" w:sz="4" w:space="0" w:color="auto"/>
            </w:tcBorders>
            <w:vAlign w:val="center"/>
          </w:tcPr>
          <w:p w14:paraId="14160973" w14:textId="77777777" w:rsidR="00567A94" w:rsidRPr="00567A94" w:rsidRDefault="00567A94" w:rsidP="00567A94">
            <w:pPr>
              <w:spacing w:line="240" w:lineRule="auto"/>
              <w:ind w:firstLineChars="0" w:firstLine="0"/>
              <w:rPr>
                <w:sz w:val="20"/>
              </w:rPr>
            </w:pPr>
            <w:r w:rsidRPr="00567A94">
              <w:rPr>
                <w:sz w:val="20"/>
              </w:rPr>
              <w:t>指标</w:t>
            </w:r>
          </w:p>
          <w:p w14:paraId="2C753E12" w14:textId="77777777" w:rsidR="00567A94" w:rsidRPr="00567A94" w:rsidRDefault="00567A94" w:rsidP="00567A94">
            <w:pPr>
              <w:spacing w:line="240" w:lineRule="auto"/>
              <w:ind w:leftChars="200" w:left="420" w:firstLineChars="0" w:firstLine="0"/>
              <w:rPr>
                <w:sz w:val="20"/>
              </w:rPr>
            </w:pPr>
            <w:r w:rsidRPr="00567A94">
              <w:rPr>
                <w:rFonts w:hint="eastAsia"/>
                <w:sz w:val="20"/>
              </w:rPr>
              <w:t>统计量</w:t>
            </w:r>
          </w:p>
        </w:tc>
        <w:tc>
          <w:tcPr>
            <w:tcW w:w="1207" w:type="pct"/>
            <w:tcBorders>
              <w:top w:val="single" w:sz="4" w:space="0" w:color="auto"/>
              <w:bottom w:val="single" w:sz="4" w:space="0" w:color="auto"/>
            </w:tcBorders>
          </w:tcPr>
          <w:p w14:paraId="28DB0258" w14:textId="77777777" w:rsidR="00567A94" w:rsidRPr="00567A94" w:rsidRDefault="00567A94" w:rsidP="00567A94">
            <w:pPr>
              <w:widowControl/>
              <w:spacing w:line="240" w:lineRule="auto"/>
              <w:ind w:firstLineChars="0" w:firstLine="0"/>
              <w:jc w:val="center"/>
              <w:rPr>
                <w:sz w:val="20"/>
              </w:rPr>
            </w:pPr>
            <w:r w:rsidRPr="00567A94">
              <w:rPr>
                <w:sz w:val="20"/>
              </w:rPr>
              <w:t>合计</w:t>
            </w:r>
            <w:r w:rsidRPr="00567A94">
              <w:rPr>
                <w:sz w:val="20"/>
              </w:rPr>
              <w:br/>
              <w:t>N=</w:t>
            </w:r>
            <w:r w:rsidRPr="00567A94">
              <w:rPr>
                <w:rFonts w:hint="eastAsia"/>
                <w:sz w:val="20"/>
              </w:rPr>
              <w:t>140</w:t>
            </w:r>
          </w:p>
        </w:tc>
      </w:tr>
      <w:tr w:rsidR="00567A94" w:rsidRPr="00567A94" w14:paraId="29C22DCC" w14:textId="77777777" w:rsidTr="00F43115">
        <w:tc>
          <w:tcPr>
            <w:tcW w:w="3793" w:type="pct"/>
          </w:tcPr>
          <w:p w14:paraId="12EA136F" w14:textId="77777777" w:rsidR="00567A94" w:rsidRPr="00567A94" w:rsidRDefault="00567A94" w:rsidP="00567A94">
            <w:pPr>
              <w:spacing w:line="240" w:lineRule="auto"/>
              <w:ind w:firstLineChars="0" w:firstLine="0"/>
              <w:rPr>
                <w:sz w:val="20"/>
              </w:rPr>
            </w:pPr>
            <w:r w:rsidRPr="00567A94">
              <w:rPr>
                <w:rFonts w:hint="eastAsia"/>
                <w:sz w:val="20"/>
              </w:rPr>
              <w:t>是否未来</w:t>
            </w:r>
            <w:r w:rsidRPr="00567A94">
              <w:rPr>
                <w:rFonts w:hint="eastAsia"/>
                <w:sz w:val="20"/>
              </w:rPr>
              <w:t xml:space="preserve"> 6 </w:t>
            </w:r>
            <w:r w:rsidRPr="00567A94">
              <w:rPr>
                <w:rFonts w:hint="eastAsia"/>
                <w:sz w:val="20"/>
              </w:rPr>
              <w:t>个月内计划怀孕</w:t>
            </w:r>
            <w:r w:rsidRPr="00567A94">
              <w:rPr>
                <w:rFonts w:hint="eastAsia"/>
                <w:sz w:val="20"/>
              </w:rPr>
              <w:t>, n(%)</w:t>
            </w:r>
          </w:p>
        </w:tc>
        <w:tc>
          <w:tcPr>
            <w:tcW w:w="1207" w:type="pct"/>
          </w:tcPr>
          <w:p w14:paraId="38F8542E" w14:textId="77777777" w:rsidR="00567A94" w:rsidRPr="00567A94" w:rsidRDefault="00567A94" w:rsidP="00567A94">
            <w:pPr>
              <w:widowControl/>
              <w:spacing w:line="240" w:lineRule="auto"/>
              <w:ind w:firstLineChars="0" w:firstLine="0"/>
              <w:jc w:val="center"/>
              <w:rPr>
                <w:sz w:val="20"/>
              </w:rPr>
            </w:pPr>
          </w:p>
        </w:tc>
      </w:tr>
      <w:tr w:rsidR="00567A94" w:rsidRPr="00567A94" w14:paraId="4F9AE830" w14:textId="77777777" w:rsidTr="00F43115">
        <w:tc>
          <w:tcPr>
            <w:tcW w:w="3793" w:type="pct"/>
          </w:tcPr>
          <w:p w14:paraId="1963B0B8"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07F52DF"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57AB2D3B" w14:textId="77777777" w:rsidTr="00F43115">
        <w:tc>
          <w:tcPr>
            <w:tcW w:w="3793" w:type="pct"/>
          </w:tcPr>
          <w:p w14:paraId="04CA559A"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6142B874"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140</w:t>
            </w:r>
            <w:r w:rsidRPr="00567A94">
              <w:rPr>
                <w:sz w:val="20"/>
              </w:rPr>
              <w:t>(</w:t>
            </w:r>
            <w:r w:rsidRPr="00567A94">
              <w:rPr>
                <w:rFonts w:hint="eastAsia"/>
                <w:sz w:val="20"/>
              </w:rPr>
              <w:t>100.00</w:t>
            </w:r>
            <w:r w:rsidRPr="00567A94">
              <w:rPr>
                <w:sz w:val="20"/>
              </w:rPr>
              <w:t>)</w:t>
            </w:r>
          </w:p>
        </w:tc>
      </w:tr>
      <w:tr w:rsidR="00567A94" w:rsidRPr="00567A94" w14:paraId="47774BD6" w14:textId="77777777" w:rsidTr="00F43115">
        <w:tc>
          <w:tcPr>
            <w:tcW w:w="3793" w:type="pct"/>
          </w:tcPr>
          <w:p w14:paraId="5CF30A45"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72DDF119"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15C249B4" w14:textId="77777777" w:rsidTr="00F43115">
        <w:tc>
          <w:tcPr>
            <w:tcW w:w="3793" w:type="pct"/>
          </w:tcPr>
          <w:p w14:paraId="46A51F0B" w14:textId="77777777" w:rsidR="00567A94" w:rsidRPr="00567A94" w:rsidRDefault="00567A94" w:rsidP="00567A94">
            <w:pPr>
              <w:spacing w:line="240" w:lineRule="auto"/>
              <w:ind w:firstLineChars="0" w:firstLine="0"/>
              <w:rPr>
                <w:sz w:val="20"/>
              </w:rPr>
            </w:pPr>
            <w:r w:rsidRPr="00567A94">
              <w:rPr>
                <w:rFonts w:hint="eastAsia"/>
                <w:sz w:val="20"/>
              </w:rPr>
              <w:t>是否试验前</w:t>
            </w:r>
            <w:r w:rsidRPr="00567A94">
              <w:rPr>
                <w:rFonts w:hint="eastAsia"/>
                <w:sz w:val="20"/>
              </w:rPr>
              <w:t xml:space="preserve"> 3 </w:t>
            </w:r>
            <w:r w:rsidRPr="00567A94">
              <w:rPr>
                <w:rFonts w:hint="eastAsia"/>
                <w:sz w:val="20"/>
              </w:rPr>
              <w:t>个月内曾参加过其他临床研究</w:t>
            </w:r>
            <w:r w:rsidRPr="00567A94">
              <w:rPr>
                <w:rFonts w:hint="eastAsia"/>
                <w:sz w:val="20"/>
              </w:rPr>
              <w:t>, n(%)</w:t>
            </w:r>
          </w:p>
        </w:tc>
        <w:tc>
          <w:tcPr>
            <w:tcW w:w="1207" w:type="pct"/>
          </w:tcPr>
          <w:p w14:paraId="47A4BBB7" w14:textId="77777777" w:rsidR="00567A94" w:rsidRPr="00567A94" w:rsidRDefault="00567A94" w:rsidP="00567A94">
            <w:pPr>
              <w:widowControl/>
              <w:spacing w:line="240" w:lineRule="auto"/>
              <w:ind w:firstLineChars="0" w:firstLine="0"/>
              <w:jc w:val="center"/>
              <w:rPr>
                <w:sz w:val="20"/>
              </w:rPr>
            </w:pPr>
          </w:p>
        </w:tc>
      </w:tr>
      <w:tr w:rsidR="00567A94" w:rsidRPr="00567A94" w14:paraId="484B8D5B" w14:textId="77777777" w:rsidTr="00F43115">
        <w:tc>
          <w:tcPr>
            <w:tcW w:w="3793" w:type="pct"/>
          </w:tcPr>
          <w:p w14:paraId="59923948"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59AC7684"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68C30743" w14:textId="77777777" w:rsidTr="00F43115">
        <w:tc>
          <w:tcPr>
            <w:tcW w:w="3793" w:type="pct"/>
          </w:tcPr>
          <w:p w14:paraId="157AA903"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1DB2A079"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140</w:t>
            </w:r>
            <w:r w:rsidRPr="00567A94">
              <w:rPr>
                <w:sz w:val="20"/>
              </w:rPr>
              <w:t>(</w:t>
            </w:r>
            <w:r w:rsidRPr="00567A94">
              <w:rPr>
                <w:rFonts w:hint="eastAsia"/>
                <w:sz w:val="20"/>
              </w:rPr>
              <w:t>100.00</w:t>
            </w:r>
            <w:r w:rsidRPr="00567A94">
              <w:rPr>
                <w:sz w:val="20"/>
              </w:rPr>
              <w:t>)</w:t>
            </w:r>
          </w:p>
        </w:tc>
      </w:tr>
      <w:tr w:rsidR="00567A94" w:rsidRPr="00567A94" w14:paraId="412A4F07" w14:textId="77777777" w:rsidTr="00F43115">
        <w:tc>
          <w:tcPr>
            <w:tcW w:w="3793" w:type="pct"/>
          </w:tcPr>
          <w:p w14:paraId="1CFA9638"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5461A601"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323CD4D9" w14:textId="77777777" w:rsidTr="00F43115">
        <w:tc>
          <w:tcPr>
            <w:tcW w:w="3793" w:type="pct"/>
          </w:tcPr>
          <w:p w14:paraId="0F269125" w14:textId="77777777" w:rsidR="00567A94" w:rsidRPr="00567A94" w:rsidRDefault="00567A94" w:rsidP="00567A94">
            <w:pPr>
              <w:spacing w:line="240" w:lineRule="auto"/>
              <w:ind w:firstLineChars="0" w:firstLine="0"/>
              <w:rPr>
                <w:sz w:val="20"/>
              </w:rPr>
            </w:pPr>
            <w:r w:rsidRPr="00567A94">
              <w:rPr>
                <w:rFonts w:hint="eastAsia"/>
                <w:sz w:val="20"/>
              </w:rPr>
              <w:t>女性是否在哺乳期</w:t>
            </w:r>
            <w:r w:rsidRPr="00567A94">
              <w:rPr>
                <w:rFonts w:hint="eastAsia"/>
                <w:sz w:val="20"/>
              </w:rPr>
              <w:t>, n(%)</w:t>
            </w:r>
          </w:p>
        </w:tc>
        <w:tc>
          <w:tcPr>
            <w:tcW w:w="1207" w:type="pct"/>
          </w:tcPr>
          <w:p w14:paraId="559AE480" w14:textId="77777777" w:rsidR="00567A94" w:rsidRPr="00567A94" w:rsidRDefault="00567A94" w:rsidP="00567A94">
            <w:pPr>
              <w:widowControl/>
              <w:spacing w:line="240" w:lineRule="auto"/>
              <w:ind w:firstLineChars="0" w:firstLine="0"/>
              <w:jc w:val="center"/>
              <w:rPr>
                <w:sz w:val="20"/>
              </w:rPr>
            </w:pPr>
          </w:p>
        </w:tc>
      </w:tr>
      <w:tr w:rsidR="00567A94" w:rsidRPr="00567A94" w14:paraId="43672D06" w14:textId="77777777" w:rsidTr="00F43115">
        <w:tc>
          <w:tcPr>
            <w:tcW w:w="3793" w:type="pct"/>
          </w:tcPr>
          <w:p w14:paraId="62BE5435"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3AB16B1E"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3FE32D4C" w14:textId="77777777" w:rsidTr="00F43115">
        <w:tc>
          <w:tcPr>
            <w:tcW w:w="3793" w:type="pct"/>
          </w:tcPr>
          <w:p w14:paraId="683711D3"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23B3B2E8"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23</w:t>
            </w:r>
            <w:r w:rsidRPr="00567A94">
              <w:rPr>
                <w:sz w:val="20"/>
              </w:rPr>
              <w:t>(</w:t>
            </w:r>
            <w:r w:rsidRPr="00567A94">
              <w:rPr>
                <w:rFonts w:hint="eastAsia"/>
                <w:sz w:val="20"/>
              </w:rPr>
              <w:t>16.43</w:t>
            </w:r>
            <w:r w:rsidRPr="00567A94">
              <w:rPr>
                <w:sz w:val="20"/>
              </w:rPr>
              <w:t>)</w:t>
            </w:r>
          </w:p>
        </w:tc>
      </w:tr>
      <w:tr w:rsidR="00567A94" w:rsidRPr="00567A94" w14:paraId="6ECAB39D" w14:textId="77777777" w:rsidTr="00F43115">
        <w:tc>
          <w:tcPr>
            <w:tcW w:w="3793" w:type="pct"/>
          </w:tcPr>
          <w:p w14:paraId="094D8D3C"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7F2FFB5A"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117</w:t>
            </w:r>
            <w:r w:rsidRPr="00567A94">
              <w:rPr>
                <w:sz w:val="20"/>
              </w:rPr>
              <w:t>(</w:t>
            </w:r>
            <w:r w:rsidRPr="00567A94">
              <w:rPr>
                <w:rFonts w:hint="eastAsia"/>
                <w:sz w:val="20"/>
              </w:rPr>
              <w:t>83.57</w:t>
            </w:r>
            <w:r w:rsidRPr="00567A94">
              <w:rPr>
                <w:sz w:val="20"/>
              </w:rPr>
              <w:t>)</w:t>
            </w:r>
          </w:p>
        </w:tc>
      </w:tr>
      <w:tr w:rsidR="00567A94" w:rsidRPr="00567A94" w14:paraId="7D443FB3" w14:textId="77777777" w:rsidTr="00F43115">
        <w:tc>
          <w:tcPr>
            <w:tcW w:w="3793" w:type="pct"/>
          </w:tcPr>
          <w:p w14:paraId="71597B0E" w14:textId="77777777" w:rsidR="00567A94" w:rsidRPr="00567A94" w:rsidRDefault="00567A94" w:rsidP="00567A94">
            <w:pPr>
              <w:spacing w:line="240" w:lineRule="auto"/>
              <w:ind w:firstLineChars="0" w:firstLine="0"/>
              <w:rPr>
                <w:sz w:val="20"/>
              </w:rPr>
            </w:pPr>
            <w:r w:rsidRPr="00567A94">
              <w:rPr>
                <w:rFonts w:hint="eastAsia"/>
                <w:sz w:val="20"/>
              </w:rPr>
              <w:t>是否存在甲状腺功能亢进未行治疗或尚未治愈（增强）</w:t>
            </w:r>
            <w:r w:rsidRPr="00567A94">
              <w:rPr>
                <w:rFonts w:hint="eastAsia"/>
                <w:sz w:val="20"/>
              </w:rPr>
              <w:t>, n(%)</w:t>
            </w:r>
          </w:p>
        </w:tc>
        <w:tc>
          <w:tcPr>
            <w:tcW w:w="1207" w:type="pct"/>
          </w:tcPr>
          <w:p w14:paraId="10D2AD04" w14:textId="77777777" w:rsidR="00567A94" w:rsidRPr="00567A94" w:rsidRDefault="00567A94" w:rsidP="00567A94">
            <w:pPr>
              <w:widowControl/>
              <w:spacing w:line="240" w:lineRule="auto"/>
              <w:ind w:firstLineChars="0" w:firstLine="0"/>
              <w:jc w:val="center"/>
              <w:rPr>
                <w:sz w:val="20"/>
              </w:rPr>
            </w:pPr>
          </w:p>
        </w:tc>
      </w:tr>
      <w:tr w:rsidR="00567A94" w:rsidRPr="00567A94" w14:paraId="5FDF6EBD" w14:textId="77777777" w:rsidTr="00F43115">
        <w:tc>
          <w:tcPr>
            <w:tcW w:w="3793" w:type="pct"/>
          </w:tcPr>
          <w:p w14:paraId="3E4CC0A5"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1875548"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1416005D" w14:textId="77777777" w:rsidTr="00F43115">
        <w:tc>
          <w:tcPr>
            <w:tcW w:w="3793" w:type="pct"/>
          </w:tcPr>
          <w:p w14:paraId="19A842B9"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6714628F"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261E4747" w14:textId="77777777" w:rsidTr="00F43115">
        <w:tc>
          <w:tcPr>
            <w:tcW w:w="3793" w:type="pct"/>
          </w:tcPr>
          <w:p w14:paraId="2B189F4B"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6AA3B9DD"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r w:rsidR="00567A94" w:rsidRPr="00567A94" w14:paraId="586E7424" w14:textId="77777777" w:rsidTr="00F43115">
        <w:tc>
          <w:tcPr>
            <w:tcW w:w="3793" w:type="pct"/>
          </w:tcPr>
          <w:p w14:paraId="72A12929" w14:textId="77777777" w:rsidR="00567A94" w:rsidRPr="00567A94" w:rsidRDefault="00567A94" w:rsidP="00567A94">
            <w:pPr>
              <w:spacing w:line="240" w:lineRule="auto"/>
              <w:ind w:firstLineChars="0" w:firstLine="0"/>
              <w:rPr>
                <w:sz w:val="20"/>
              </w:rPr>
            </w:pPr>
            <w:r w:rsidRPr="00567A94">
              <w:rPr>
                <w:rFonts w:hint="eastAsia"/>
                <w:sz w:val="20"/>
              </w:rPr>
              <w:t>是否存在碘对比剂过敏史（增强）</w:t>
            </w:r>
            <w:r w:rsidRPr="00567A94">
              <w:rPr>
                <w:rFonts w:hint="eastAsia"/>
                <w:sz w:val="20"/>
              </w:rPr>
              <w:t>, n(%)</w:t>
            </w:r>
          </w:p>
        </w:tc>
        <w:tc>
          <w:tcPr>
            <w:tcW w:w="1207" w:type="pct"/>
          </w:tcPr>
          <w:p w14:paraId="2BB4F6D8" w14:textId="77777777" w:rsidR="00567A94" w:rsidRPr="00567A94" w:rsidRDefault="00567A94" w:rsidP="00567A94">
            <w:pPr>
              <w:widowControl/>
              <w:spacing w:line="240" w:lineRule="auto"/>
              <w:ind w:firstLineChars="0" w:firstLine="0"/>
              <w:jc w:val="center"/>
              <w:rPr>
                <w:sz w:val="20"/>
              </w:rPr>
            </w:pPr>
          </w:p>
        </w:tc>
      </w:tr>
      <w:tr w:rsidR="00567A94" w:rsidRPr="00567A94" w14:paraId="2CF206AF" w14:textId="77777777" w:rsidTr="00F43115">
        <w:tc>
          <w:tcPr>
            <w:tcW w:w="3793" w:type="pct"/>
          </w:tcPr>
          <w:p w14:paraId="206A6159"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C2545C3"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76D49F86" w14:textId="77777777" w:rsidTr="00F43115">
        <w:tc>
          <w:tcPr>
            <w:tcW w:w="3793" w:type="pct"/>
          </w:tcPr>
          <w:p w14:paraId="5BF72DEE"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34A9F2CE"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6D7D6876" w14:textId="77777777" w:rsidTr="00F43115">
        <w:tc>
          <w:tcPr>
            <w:tcW w:w="3793" w:type="pct"/>
          </w:tcPr>
          <w:p w14:paraId="55F8DDF3"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4767A04C"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r w:rsidR="00567A94" w:rsidRPr="00567A94" w14:paraId="393FD499" w14:textId="77777777" w:rsidTr="00F43115">
        <w:tc>
          <w:tcPr>
            <w:tcW w:w="3793" w:type="pct"/>
          </w:tcPr>
          <w:p w14:paraId="7F1D636F" w14:textId="77777777" w:rsidR="00567A94" w:rsidRPr="00567A94" w:rsidRDefault="00567A94" w:rsidP="00567A94">
            <w:pPr>
              <w:spacing w:line="240" w:lineRule="auto"/>
              <w:ind w:firstLineChars="0" w:firstLine="0"/>
              <w:rPr>
                <w:sz w:val="20"/>
              </w:rPr>
            </w:pPr>
            <w:r w:rsidRPr="00567A94">
              <w:rPr>
                <w:rFonts w:hint="eastAsia"/>
                <w:sz w:val="20"/>
              </w:rPr>
              <w:t>是否存在哮喘病史（增强）</w:t>
            </w:r>
            <w:r w:rsidRPr="00567A94">
              <w:rPr>
                <w:rFonts w:hint="eastAsia"/>
                <w:sz w:val="20"/>
              </w:rPr>
              <w:t>, n(%)</w:t>
            </w:r>
          </w:p>
        </w:tc>
        <w:tc>
          <w:tcPr>
            <w:tcW w:w="1207" w:type="pct"/>
          </w:tcPr>
          <w:p w14:paraId="257CA12C" w14:textId="77777777" w:rsidR="00567A94" w:rsidRPr="00567A94" w:rsidRDefault="00567A94" w:rsidP="00567A94">
            <w:pPr>
              <w:widowControl/>
              <w:spacing w:line="240" w:lineRule="auto"/>
              <w:ind w:firstLineChars="0" w:firstLine="0"/>
              <w:jc w:val="center"/>
              <w:rPr>
                <w:sz w:val="20"/>
              </w:rPr>
            </w:pPr>
          </w:p>
        </w:tc>
      </w:tr>
      <w:tr w:rsidR="00567A94" w:rsidRPr="00567A94" w14:paraId="209516C1" w14:textId="77777777" w:rsidTr="00F43115">
        <w:tc>
          <w:tcPr>
            <w:tcW w:w="3793" w:type="pct"/>
          </w:tcPr>
          <w:p w14:paraId="60CBD396"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068111D0"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265D14CB" w14:textId="77777777" w:rsidTr="00F43115">
        <w:tc>
          <w:tcPr>
            <w:tcW w:w="3793" w:type="pct"/>
          </w:tcPr>
          <w:p w14:paraId="1296BAD0"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3B898917"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6DF2AB4F" w14:textId="77777777" w:rsidTr="00F43115">
        <w:tc>
          <w:tcPr>
            <w:tcW w:w="3793" w:type="pct"/>
          </w:tcPr>
          <w:p w14:paraId="5BF376A0"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261AD1E3"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bl>
    <w:p w14:paraId="3E2CB292" w14:textId="258F3ABF" w:rsidR="00567A94" w:rsidRDefault="00F3349D" w:rsidP="00F3349D">
      <w:pPr>
        <w:ind w:firstLineChars="0" w:firstLine="0"/>
        <w:rPr>
          <w:rFonts w:hint="eastAsia"/>
        </w:rPr>
      </w:pPr>
      <w:r w:rsidRPr="00F3349D">
        <w:rPr>
          <w:rFonts w:hint="eastAsia"/>
        </w:rPr>
        <w:t>注：百分比计算基于全分析集人数。</w:t>
      </w:r>
    </w:p>
    <w:p w14:paraId="5751A9BA" w14:textId="5D1E35C3" w:rsidR="00567A94" w:rsidDel="00900643" w:rsidRDefault="00567A94" w:rsidP="003A0228">
      <w:pPr>
        <w:ind w:firstLine="420"/>
        <w:rPr>
          <w:del w:id="200" w:author="wutuan" w:date="2025-04-30T20:25:00Z" w16du:dateUtc="2025-04-30T12:25:00Z"/>
          <w:rFonts w:hint="eastAsia"/>
        </w:rPr>
      </w:pPr>
      <w:bookmarkStart w:id="201" w:name="_Toc196937788"/>
      <w:bookmarkEnd w:id="201"/>
    </w:p>
    <w:p w14:paraId="0C097A5F" w14:textId="238DB226" w:rsidR="0092347E" w:rsidRDefault="0092347E" w:rsidP="0092347E">
      <w:pPr>
        <w:pStyle w:val="-3"/>
      </w:pPr>
      <w:bookmarkStart w:id="202" w:name="_Toc196937789"/>
      <w:r>
        <w:rPr>
          <w:rFonts w:hint="eastAsia"/>
        </w:rPr>
        <w:t>实验室检查</w:t>
      </w:r>
      <w:bookmarkEnd w:id="202"/>
    </w:p>
    <w:p w14:paraId="2CF87387" w14:textId="0DB25010" w:rsidR="00BD5618" w:rsidRDefault="007B4328" w:rsidP="0092347E">
      <w:pPr>
        <w:ind w:firstLine="420"/>
      </w:pPr>
      <w:r>
        <w:rPr>
          <w:rFonts w:hint="eastAsia"/>
        </w:rPr>
        <w:t>30</w:t>
      </w:r>
      <w:r w:rsidR="00BD5618">
        <w:rPr>
          <w:rFonts w:hint="eastAsia"/>
        </w:rPr>
        <w:t>例拟行增强扫描受试者的血清肌酐检查结果：均值±标准差为</w:t>
      </w:r>
      <w:r w:rsidRPr="007B4328">
        <w:t>57.63±10.566</w:t>
      </w:r>
      <w:r w:rsidR="00BD5618">
        <w:rPr>
          <w:rFonts w:hint="eastAsia"/>
        </w:rPr>
        <w:t>umol/L</w:t>
      </w:r>
      <w:r w:rsidR="00BD5618">
        <w:rPr>
          <w:rFonts w:hint="eastAsia"/>
        </w:rPr>
        <w:t>，中位数</w:t>
      </w:r>
      <w:r w:rsidRPr="007B4328">
        <w:t>56.80</w:t>
      </w:r>
      <w:r w:rsidR="00A92E81">
        <w:rPr>
          <w:rFonts w:hint="eastAsia"/>
        </w:rPr>
        <w:t xml:space="preserve"> </w:t>
      </w:r>
      <w:r w:rsidR="00BD5618">
        <w:rPr>
          <w:rFonts w:hint="eastAsia"/>
        </w:rPr>
        <w:t>umol/L</w:t>
      </w:r>
      <w:r w:rsidR="00BD5618">
        <w:rPr>
          <w:rFonts w:hint="eastAsia"/>
        </w:rPr>
        <w:t>，最小值</w:t>
      </w:r>
      <w:r w:rsidRPr="007B4328">
        <w:t>41.60</w:t>
      </w:r>
      <w:r w:rsidR="00BD5618">
        <w:rPr>
          <w:rFonts w:hint="eastAsia"/>
        </w:rPr>
        <w:t>umol/L</w:t>
      </w:r>
      <w:r w:rsidR="00BD5618">
        <w:rPr>
          <w:rFonts w:hint="eastAsia"/>
        </w:rPr>
        <w:t>，最大值</w:t>
      </w:r>
      <w:r w:rsidRPr="007B4328">
        <w:t>87.70</w:t>
      </w:r>
      <w:r w:rsidR="00BD5618">
        <w:rPr>
          <w:rFonts w:hint="eastAsia"/>
        </w:rPr>
        <w:t>umol/L</w:t>
      </w:r>
      <w:r w:rsidR="00BD5618">
        <w:rPr>
          <w:rFonts w:hint="eastAsia"/>
        </w:rPr>
        <w:t>，临床意义判定</w:t>
      </w:r>
      <w:r>
        <w:rPr>
          <w:rFonts w:hint="eastAsia"/>
        </w:rPr>
        <w:t>除</w:t>
      </w:r>
      <w:r w:rsidRPr="007B4328">
        <w:t>S1033</w:t>
      </w:r>
      <w:r>
        <w:rPr>
          <w:rFonts w:hint="eastAsia"/>
        </w:rPr>
        <w:t>和</w:t>
      </w:r>
      <w:r w:rsidRPr="007B4328">
        <w:t>S1042</w:t>
      </w:r>
      <w:r>
        <w:rPr>
          <w:rFonts w:hint="eastAsia"/>
        </w:rPr>
        <w:t>受试者共</w:t>
      </w:r>
      <w:r>
        <w:rPr>
          <w:rFonts w:hint="eastAsia"/>
        </w:rPr>
        <w:t>2</w:t>
      </w:r>
      <w:r>
        <w:rPr>
          <w:rFonts w:hint="eastAsia"/>
        </w:rPr>
        <w:t>例判定为异常无临床意义外，其余</w:t>
      </w:r>
      <w:r>
        <w:rPr>
          <w:rFonts w:hint="eastAsia"/>
        </w:rPr>
        <w:t>28</w:t>
      </w:r>
      <w:r>
        <w:rPr>
          <w:rFonts w:hint="eastAsia"/>
        </w:rPr>
        <w:t>明受试者临床意义判定</w:t>
      </w:r>
      <w:r w:rsidR="00BD5618">
        <w:rPr>
          <w:rFonts w:hint="eastAsia"/>
        </w:rPr>
        <w:t>均为正常；</w:t>
      </w:r>
    </w:p>
    <w:p w14:paraId="6F87378E" w14:textId="2BDC1962" w:rsidR="00BD5618" w:rsidRDefault="007B4328" w:rsidP="0092347E">
      <w:pPr>
        <w:ind w:firstLine="420"/>
      </w:pPr>
      <w:r>
        <w:rPr>
          <w:rFonts w:hint="eastAsia"/>
        </w:rPr>
        <w:t>18</w:t>
      </w:r>
      <w:r w:rsidR="00BD5618">
        <w:rPr>
          <w:rFonts w:hint="eastAsia"/>
        </w:rPr>
        <w:t>例育龄期女性受试者的血妊娠检查结果：均值±标准差为</w:t>
      </w:r>
      <w:r w:rsidRPr="007B4328">
        <w:t>0.78±0.807</w:t>
      </w:r>
      <w:r w:rsidR="00BD5618">
        <w:rPr>
          <w:rFonts w:hint="eastAsia"/>
        </w:rPr>
        <w:t>mIU/mL</w:t>
      </w:r>
      <w:r w:rsidR="00BD5618">
        <w:rPr>
          <w:rFonts w:hint="eastAsia"/>
        </w:rPr>
        <w:t>，中位数</w:t>
      </w:r>
      <w:r w:rsidRPr="007B4328">
        <w:t>0.60</w:t>
      </w:r>
      <w:r w:rsidR="00A92E81">
        <w:rPr>
          <w:rFonts w:hint="eastAsia"/>
        </w:rPr>
        <w:t xml:space="preserve"> </w:t>
      </w:r>
      <w:r w:rsidR="00BD5618">
        <w:rPr>
          <w:rFonts w:hint="eastAsia"/>
        </w:rPr>
        <w:t>mIU/mL</w:t>
      </w:r>
      <w:r w:rsidR="00BD5618">
        <w:rPr>
          <w:rFonts w:hint="eastAsia"/>
        </w:rPr>
        <w:t>，最小值</w:t>
      </w:r>
      <w:r w:rsidRPr="007B4328">
        <w:t>0.15</w:t>
      </w:r>
      <w:r w:rsidR="00BD5618">
        <w:rPr>
          <w:rFonts w:hint="eastAsia"/>
        </w:rPr>
        <w:t>mIU/mL</w:t>
      </w:r>
      <w:r w:rsidR="00BD5618">
        <w:rPr>
          <w:rFonts w:hint="eastAsia"/>
        </w:rPr>
        <w:t>，最大值</w:t>
      </w:r>
      <w:r w:rsidRPr="007B4328">
        <w:t>3.62</w:t>
      </w:r>
      <w:r w:rsidR="00BD5618">
        <w:rPr>
          <w:rFonts w:hint="eastAsia"/>
        </w:rPr>
        <w:t>mIU/mL</w:t>
      </w:r>
      <w:r w:rsidR="00BD5618">
        <w:rPr>
          <w:rFonts w:hint="eastAsia"/>
        </w:rPr>
        <w:t>，临床意义判定均为正常。</w:t>
      </w:r>
    </w:p>
    <w:p w14:paraId="58AC6886" w14:textId="27F03C31" w:rsidR="004A3B74" w:rsidRDefault="004A3B74" w:rsidP="004A3B74">
      <w:pPr>
        <w:ind w:firstLine="420"/>
        <w:rPr>
          <w:ins w:id="203" w:author="wutuan" w:date="2025-04-30T20:26:00Z" w16du:dateUtc="2025-04-30T12:26:00Z"/>
        </w:rPr>
      </w:pPr>
      <w:del w:id="204" w:author="wutuan" w:date="2025-04-30T20:26:00Z" w16du:dateUtc="2025-04-30T12:26:00Z">
        <w:r w:rsidDel="00840F2C">
          <w:rPr>
            <w:rFonts w:hint="eastAsia"/>
          </w:rPr>
          <w:delText>如附件</w:delText>
        </w:r>
        <w:r w:rsidDel="00840F2C">
          <w:rPr>
            <w:rFonts w:hint="eastAsia"/>
          </w:rPr>
          <w:delText xml:space="preserve"> </w:delText>
        </w:r>
        <w:r w:rsidDel="00840F2C">
          <w:rPr>
            <w:rFonts w:hint="eastAsia"/>
          </w:rPr>
          <w:delText>表</w:delText>
        </w:r>
        <w:r w:rsidDel="00840F2C">
          <w:rPr>
            <w:rFonts w:hint="eastAsia"/>
          </w:rPr>
          <w:delText>6.1.8-6.1.9</w:delText>
        </w:r>
        <w:r w:rsidDel="00840F2C">
          <w:rPr>
            <w:rFonts w:hint="eastAsia"/>
          </w:rPr>
          <w:delText>所示：</w:delText>
        </w:r>
      </w:del>
      <w:ins w:id="205" w:author="wutuan" w:date="2025-04-30T20:26:00Z" w16du:dateUtc="2025-04-30T12:26:00Z">
        <w:r w:rsidR="00840F2C">
          <w:rPr>
            <w:rFonts w:hint="eastAsia"/>
          </w:rPr>
          <w:t>实验室检查结果见下表：</w:t>
        </w:r>
      </w:ins>
    </w:p>
    <w:p w14:paraId="43AF2B99" w14:textId="64A6DDCE" w:rsidR="00840F2C" w:rsidRPr="00840F2C" w:rsidRDefault="00840F2C" w:rsidP="00840F2C">
      <w:pPr>
        <w:ind w:firstLineChars="0" w:firstLine="0"/>
        <w:jc w:val="center"/>
        <w:rPr>
          <w:ins w:id="206" w:author="wutuan" w:date="2025-04-30T20:26:00Z" w16du:dateUtc="2025-04-30T12:26:00Z"/>
          <w:rFonts w:hint="eastAsia"/>
        </w:rPr>
        <w:pPrChange w:id="207" w:author="wutuan" w:date="2025-04-30T20:26:00Z" w16du:dateUtc="2025-04-30T12:26:00Z">
          <w:pPr>
            <w:ind w:firstLine="420"/>
          </w:pPr>
        </w:pPrChange>
      </w:pPr>
      <w:ins w:id="208" w:author="wutuan" w:date="2025-04-30T20:26:00Z" w16du:dateUtc="2025-04-30T12:26:00Z">
        <w:r>
          <w:rPr>
            <w:rFonts w:hint="eastAsia"/>
          </w:rPr>
          <w:t>表</w:t>
        </w:r>
        <w:r>
          <w:rPr>
            <w:rFonts w:hint="eastAsia"/>
          </w:rPr>
          <w:t>7-</w:t>
        </w:r>
      </w:ins>
      <w:ins w:id="209" w:author="wutuan" w:date="2025-04-30T20:27:00Z" w16du:dateUtc="2025-04-30T12:27:00Z">
        <w:r w:rsidR="003C551D">
          <w:rPr>
            <w:rFonts w:hint="eastAsia"/>
          </w:rPr>
          <w:t>4</w:t>
        </w:r>
      </w:ins>
      <w:ins w:id="210" w:author="wutuan" w:date="2025-04-30T20:26:00Z" w16du:dateUtc="2025-04-30T12:26:00Z">
        <w:r>
          <w:rPr>
            <w:rFonts w:hint="eastAsia"/>
          </w:rPr>
          <w:t xml:space="preserve"> </w:t>
        </w:r>
        <w:r w:rsidRPr="00840F2C">
          <w:rPr>
            <w:rFonts w:hint="eastAsia"/>
          </w:rPr>
          <w:t>实验室检查结果</w:t>
        </w:r>
        <w:r w:rsidRPr="00840F2C">
          <w:rPr>
            <w:rFonts w:hint="eastAsia"/>
          </w:rPr>
          <w:t xml:space="preserve"> </w:t>
        </w:r>
        <w:r w:rsidRPr="00840F2C">
          <w:rPr>
            <w:rFonts w:hint="eastAsia"/>
          </w:rPr>
          <w:t>全分析集</w:t>
        </w:r>
      </w:ins>
    </w:p>
    <w:p w14:paraId="0EBCD443" w14:textId="77777777" w:rsidR="00840F2C" w:rsidRPr="00840F2C" w:rsidRDefault="00840F2C" w:rsidP="004A3B74">
      <w:pPr>
        <w:ind w:firstLine="420"/>
        <w:rPr>
          <w:rFonts w:hint="eastAsia"/>
        </w:rPr>
      </w:pP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5"/>
        <w:gridCol w:w="3217"/>
      </w:tblGrid>
      <w:tr w:rsidR="004A3B74" w:rsidRPr="004A3B74" w14:paraId="681D0C19" w14:textId="77777777" w:rsidTr="00F43115">
        <w:trPr>
          <w:tblHeader/>
        </w:trPr>
        <w:tc>
          <w:tcPr>
            <w:tcW w:w="3291" w:type="pct"/>
            <w:tcBorders>
              <w:top w:val="single" w:sz="4" w:space="0" w:color="auto"/>
              <w:bottom w:val="single" w:sz="4" w:space="0" w:color="auto"/>
            </w:tcBorders>
            <w:vAlign w:val="center"/>
          </w:tcPr>
          <w:p w14:paraId="0802DED3" w14:textId="77777777" w:rsidR="004A3B74" w:rsidRPr="004A3B74" w:rsidRDefault="004A3B74" w:rsidP="004A3B74">
            <w:pPr>
              <w:spacing w:line="240" w:lineRule="auto"/>
              <w:ind w:firstLineChars="0" w:firstLine="420"/>
              <w:rPr>
                <w:sz w:val="20"/>
              </w:rPr>
            </w:pPr>
            <w:r w:rsidRPr="004A3B74">
              <w:rPr>
                <w:sz w:val="20"/>
              </w:rPr>
              <w:t>指标</w:t>
            </w:r>
          </w:p>
          <w:p w14:paraId="712B0709" w14:textId="77777777" w:rsidR="004A3B74" w:rsidRPr="004A3B74" w:rsidRDefault="004A3B74" w:rsidP="004A3B74">
            <w:pPr>
              <w:spacing w:line="240" w:lineRule="auto"/>
              <w:ind w:leftChars="200" w:left="420" w:firstLineChars="0" w:firstLine="420"/>
              <w:rPr>
                <w:sz w:val="20"/>
              </w:rPr>
            </w:pPr>
            <w:r w:rsidRPr="004A3B74">
              <w:rPr>
                <w:rFonts w:hint="eastAsia"/>
                <w:sz w:val="20"/>
              </w:rPr>
              <w:t>统计量</w:t>
            </w:r>
          </w:p>
        </w:tc>
        <w:tc>
          <w:tcPr>
            <w:tcW w:w="1709" w:type="pct"/>
            <w:tcBorders>
              <w:top w:val="single" w:sz="4" w:space="0" w:color="auto"/>
              <w:bottom w:val="single" w:sz="4" w:space="0" w:color="auto"/>
            </w:tcBorders>
          </w:tcPr>
          <w:p w14:paraId="1AB9E1ED" w14:textId="77777777" w:rsidR="004A3B74" w:rsidRPr="004A3B74" w:rsidRDefault="004A3B74" w:rsidP="004A3B74">
            <w:pPr>
              <w:widowControl/>
              <w:spacing w:line="240" w:lineRule="auto"/>
              <w:ind w:firstLineChars="0" w:firstLine="420"/>
              <w:jc w:val="center"/>
              <w:rPr>
                <w:sz w:val="20"/>
              </w:rPr>
            </w:pPr>
            <w:r w:rsidRPr="004A3B74">
              <w:rPr>
                <w:sz w:val="20"/>
              </w:rPr>
              <w:t>合计</w:t>
            </w:r>
            <w:r w:rsidRPr="004A3B74">
              <w:rPr>
                <w:sz w:val="20"/>
              </w:rPr>
              <w:br/>
              <w:t>N=</w:t>
            </w:r>
            <w:r w:rsidRPr="004A3B74">
              <w:rPr>
                <w:rFonts w:hint="eastAsia"/>
                <w:sz w:val="20"/>
              </w:rPr>
              <w:t>140</w:t>
            </w:r>
          </w:p>
        </w:tc>
      </w:tr>
      <w:tr w:rsidR="004A3B74" w:rsidRPr="004A3B74" w14:paraId="02943A25" w14:textId="77777777" w:rsidTr="00F43115">
        <w:tc>
          <w:tcPr>
            <w:tcW w:w="3291" w:type="pct"/>
          </w:tcPr>
          <w:p w14:paraId="3D661477" w14:textId="77777777" w:rsidR="004A3B74" w:rsidRPr="004A3B74" w:rsidRDefault="004A3B74" w:rsidP="004A3B74">
            <w:pPr>
              <w:spacing w:line="240" w:lineRule="auto"/>
              <w:ind w:firstLineChars="0" w:firstLine="420"/>
              <w:rPr>
                <w:sz w:val="20"/>
              </w:rPr>
            </w:pPr>
            <w:r w:rsidRPr="004A3B74">
              <w:rPr>
                <w:rFonts w:hint="eastAsia"/>
                <w:sz w:val="20"/>
              </w:rPr>
              <w:t>血妊娠</w:t>
            </w:r>
          </w:p>
        </w:tc>
        <w:tc>
          <w:tcPr>
            <w:tcW w:w="1709" w:type="pct"/>
          </w:tcPr>
          <w:p w14:paraId="102BFCF7" w14:textId="77777777" w:rsidR="004A3B74" w:rsidRPr="004A3B74" w:rsidRDefault="004A3B74" w:rsidP="004A3B74">
            <w:pPr>
              <w:widowControl/>
              <w:spacing w:line="240" w:lineRule="auto"/>
              <w:ind w:firstLineChars="0" w:firstLine="420"/>
              <w:jc w:val="center"/>
              <w:rPr>
                <w:sz w:val="20"/>
              </w:rPr>
            </w:pPr>
          </w:p>
        </w:tc>
      </w:tr>
      <w:tr w:rsidR="004A3B74" w:rsidRPr="004A3B74" w14:paraId="09312219" w14:textId="77777777" w:rsidTr="00F43115">
        <w:tc>
          <w:tcPr>
            <w:tcW w:w="3291" w:type="pct"/>
          </w:tcPr>
          <w:p w14:paraId="0B874994" w14:textId="77777777" w:rsidR="004A3B74" w:rsidRPr="004A3B74" w:rsidRDefault="004A3B74" w:rsidP="004A3B74">
            <w:pPr>
              <w:spacing w:line="240" w:lineRule="auto"/>
              <w:ind w:leftChars="200" w:left="420" w:firstLineChars="0" w:firstLine="420"/>
              <w:rPr>
                <w:sz w:val="20"/>
              </w:rPr>
            </w:pPr>
            <w:r w:rsidRPr="004A3B74">
              <w:rPr>
                <w:sz w:val="20"/>
              </w:rPr>
              <w:t>例数</w:t>
            </w:r>
            <w:r w:rsidRPr="004A3B74">
              <w:rPr>
                <w:sz w:val="20"/>
              </w:rPr>
              <w:t>(</w:t>
            </w:r>
            <w:r w:rsidRPr="004A3B74">
              <w:rPr>
                <w:sz w:val="20"/>
              </w:rPr>
              <w:t>缺失</w:t>
            </w:r>
            <w:r w:rsidRPr="004A3B74">
              <w:rPr>
                <w:sz w:val="20"/>
              </w:rPr>
              <w:t>)</w:t>
            </w:r>
          </w:p>
        </w:tc>
        <w:tc>
          <w:tcPr>
            <w:tcW w:w="1709" w:type="pct"/>
          </w:tcPr>
          <w:p w14:paraId="601E65B8" w14:textId="77777777" w:rsidR="004A3B74" w:rsidRPr="004A3B74" w:rsidRDefault="004A3B74" w:rsidP="004A3B74">
            <w:pPr>
              <w:widowControl/>
              <w:spacing w:line="240" w:lineRule="auto"/>
              <w:ind w:firstLineChars="0" w:firstLine="420"/>
              <w:jc w:val="center"/>
              <w:rPr>
                <w:sz w:val="20"/>
              </w:rPr>
            </w:pPr>
            <w:r w:rsidRPr="004A3B74">
              <w:rPr>
                <w:sz w:val="20"/>
              </w:rPr>
              <w:t>18 (122)</w:t>
            </w:r>
          </w:p>
        </w:tc>
      </w:tr>
      <w:tr w:rsidR="004A3B74" w:rsidRPr="004A3B74" w14:paraId="5763123F" w14:textId="77777777" w:rsidTr="00F43115">
        <w:tc>
          <w:tcPr>
            <w:tcW w:w="3291" w:type="pct"/>
          </w:tcPr>
          <w:p w14:paraId="3CF5D09B" w14:textId="77777777" w:rsidR="004A3B74" w:rsidRPr="004A3B74" w:rsidRDefault="004A3B74" w:rsidP="004A3B74">
            <w:pPr>
              <w:spacing w:line="240" w:lineRule="auto"/>
              <w:ind w:leftChars="200" w:left="420" w:firstLineChars="0" w:firstLine="420"/>
              <w:rPr>
                <w:sz w:val="20"/>
              </w:rPr>
            </w:pPr>
            <w:r w:rsidRPr="004A3B74">
              <w:rPr>
                <w:sz w:val="20"/>
              </w:rPr>
              <w:t>均值</w:t>
            </w:r>
            <w:r w:rsidRPr="004A3B74">
              <w:rPr>
                <w:sz w:val="20"/>
              </w:rPr>
              <w:t>±</w:t>
            </w:r>
            <w:r w:rsidRPr="004A3B74">
              <w:rPr>
                <w:sz w:val="20"/>
              </w:rPr>
              <w:t>标准差</w:t>
            </w:r>
          </w:p>
        </w:tc>
        <w:tc>
          <w:tcPr>
            <w:tcW w:w="1709" w:type="pct"/>
          </w:tcPr>
          <w:p w14:paraId="3D5094A3" w14:textId="77777777" w:rsidR="004A3B74" w:rsidRPr="004A3B74" w:rsidRDefault="004A3B74" w:rsidP="004A3B74">
            <w:pPr>
              <w:widowControl/>
              <w:spacing w:line="240" w:lineRule="auto"/>
              <w:ind w:firstLineChars="0" w:firstLine="420"/>
              <w:jc w:val="center"/>
              <w:rPr>
                <w:sz w:val="20"/>
              </w:rPr>
            </w:pPr>
            <w:r w:rsidRPr="004A3B74">
              <w:rPr>
                <w:sz w:val="20"/>
              </w:rPr>
              <w:t>0.78</w:t>
            </w:r>
            <w:r w:rsidRPr="004A3B74">
              <w:rPr>
                <w:rFonts w:hint="eastAsia"/>
                <w:sz w:val="20"/>
              </w:rPr>
              <w:t>±</w:t>
            </w:r>
            <w:r w:rsidRPr="004A3B74">
              <w:rPr>
                <w:sz w:val="20"/>
              </w:rPr>
              <w:t>0.807</w:t>
            </w:r>
          </w:p>
        </w:tc>
      </w:tr>
      <w:tr w:rsidR="004A3B74" w:rsidRPr="004A3B74" w14:paraId="6CE77656" w14:textId="77777777" w:rsidTr="00F43115">
        <w:tc>
          <w:tcPr>
            <w:tcW w:w="3291" w:type="pct"/>
          </w:tcPr>
          <w:p w14:paraId="0EBFDD59" w14:textId="77777777" w:rsidR="004A3B74" w:rsidRPr="004A3B74" w:rsidRDefault="004A3B74" w:rsidP="004A3B74">
            <w:pPr>
              <w:spacing w:line="240" w:lineRule="auto"/>
              <w:ind w:leftChars="200" w:left="420" w:firstLineChars="0" w:firstLine="420"/>
              <w:rPr>
                <w:sz w:val="20"/>
              </w:rPr>
            </w:pPr>
            <w:r w:rsidRPr="004A3B74">
              <w:rPr>
                <w:sz w:val="20"/>
              </w:rPr>
              <w:t>中位数</w:t>
            </w:r>
            <w:r w:rsidRPr="004A3B74">
              <w:rPr>
                <w:sz w:val="20"/>
              </w:rPr>
              <w:t>(Q1, Q3)</w:t>
            </w:r>
          </w:p>
        </w:tc>
        <w:tc>
          <w:tcPr>
            <w:tcW w:w="1709" w:type="pct"/>
          </w:tcPr>
          <w:p w14:paraId="719B465E" w14:textId="77777777" w:rsidR="004A3B74" w:rsidRPr="004A3B74" w:rsidRDefault="004A3B74" w:rsidP="004A3B74">
            <w:pPr>
              <w:widowControl/>
              <w:spacing w:line="240" w:lineRule="auto"/>
              <w:ind w:firstLineChars="0" w:firstLine="420"/>
              <w:jc w:val="center"/>
              <w:rPr>
                <w:sz w:val="20"/>
              </w:rPr>
            </w:pPr>
            <w:r w:rsidRPr="004A3B74">
              <w:rPr>
                <w:sz w:val="20"/>
              </w:rPr>
              <w:t>0.60 (0.60,0.60)</w:t>
            </w:r>
          </w:p>
        </w:tc>
      </w:tr>
      <w:tr w:rsidR="004A3B74" w:rsidRPr="004A3B74" w14:paraId="3B8B6B50" w14:textId="77777777" w:rsidTr="00F43115">
        <w:tc>
          <w:tcPr>
            <w:tcW w:w="3291" w:type="pct"/>
          </w:tcPr>
          <w:p w14:paraId="06B3BA8E" w14:textId="77777777" w:rsidR="004A3B74" w:rsidRPr="004A3B74" w:rsidRDefault="004A3B74" w:rsidP="004A3B74">
            <w:pPr>
              <w:spacing w:line="240" w:lineRule="auto"/>
              <w:ind w:leftChars="200" w:left="420" w:firstLineChars="0" w:firstLine="420"/>
              <w:rPr>
                <w:sz w:val="20"/>
              </w:rPr>
            </w:pPr>
            <w:r w:rsidRPr="004A3B74">
              <w:rPr>
                <w:sz w:val="20"/>
              </w:rPr>
              <w:t>最小值</w:t>
            </w:r>
            <w:r w:rsidRPr="004A3B74">
              <w:rPr>
                <w:sz w:val="20"/>
              </w:rPr>
              <w:t xml:space="preserve">, </w:t>
            </w:r>
            <w:r w:rsidRPr="004A3B74">
              <w:rPr>
                <w:sz w:val="20"/>
              </w:rPr>
              <w:t>最大值</w:t>
            </w:r>
          </w:p>
        </w:tc>
        <w:tc>
          <w:tcPr>
            <w:tcW w:w="1709" w:type="pct"/>
          </w:tcPr>
          <w:p w14:paraId="3808900F" w14:textId="77777777" w:rsidR="004A3B74" w:rsidRPr="004A3B74" w:rsidRDefault="004A3B74" w:rsidP="004A3B74">
            <w:pPr>
              <w:widowControl/>
              <w:spacing w:line="240" w:lineRule="auto"/>
              <w:ind w:firstLineChars="0" w:firstLine="420"/>
              <w:jc w:val="center"/>
              <w:rPr>
                <w:sz w:val="20"/>
              </w:rPr>
            </w:pPr>
            <w:r w:rsidRPr="004A3B74">
              <w:rPr>
                <w:sz w:val="20"/>
              </w:rPr>
              <w:t>0.15</w:t>
            </w:r>
            <w:r w:rsidRPr="004A3B74">
              <w:rPr>
                <w:rFonts w:hint="eastAsia"/>
                <w:sz w:val="20"/>
              </w:rPr>
              <w:t>～</w:t>
            </w:r>
            <w:r w:rsidRPr="004A3B74">
              <w:rPr>
                <w:sz w:val="20"/>
              </w:rPr>
              <w:t>3.62</w:t>
            </w:r>
          </w:p>
        </w:tc>
      </w:tr>
      <w:tr w:rsidR="004A3B74" w:rsidRPr="004A3B74" w14:paraId="03328F86" w14:textId="77777777" w:rsidTr="00F43115">
        <w:tc>
          <w:tcPr>
            <w:tcW w:w="3291" w:type="pct"/>
          </w:tcPr>
          <w:p w14:paraId="6EA0AA0F" w14:textId="77777777" w:rsidR="004A3B74" w:rsidRPr="004A3B74" w:rsidRDefault="004A3B74" w:rsidP="004A3B74">
            <w:pPr>
              <w:spacing w:line="240" w:lineRule="auto"/>
              <w:ind w:firstLineChars="0" w:firstLine="420"/>
              <w:jc w:val="left"/>
              <w:rPr>
                <w:sz w:val="20"/>
              </w:rPr>
            </w:pPr>
            <w:r w:rsidRPr="004A3B74">
              <w:rPr>
                <w:rFonts w:hint="eastAsia"/>
                <w:sz w:val="20"/>
              </w:rPr>
              <w:t>血肌酐</w:t>
            </w:r>
            <w:r w:rsidRPr="004A3B74">
              <w:rPr>
                <w:rFonts w:hint="eastAsia"/>
                <w:sz w:val="20"/>
                <w:vertAlign w:val="superscript"/>
              </w:rPr>
              <w:t>[1]</w:t>
            </w:r>
          </w:p>
        </w:tc>
        <w:tc>
          <w:tcPr>
            <w:tcW w:w="1709" w:type="pct"/>
          </w:tcPr>
          <w:p w14:paraId="24A90506" w14:textId="77777777" w:rsidR="004A3B74" w:rsidRPr="004A3B74" w:rsidRDefault="004A3B74" w:rsidP="004A3B74">
            <w:pPr>
              <w:widowControl/>
              <w:spacing w:line="240" w:lineRule="auto"/>
              <w:ind w:firstLineChars="0" w:firstLine="420"/>
              <w:jc w:val="left"/>
              <w:rPr>
                <w:sz w:val="20"/>
              </w:rPr>
            </w:pPr>
          </w:p>
        </w:tc>
      </w:tr>
      <w:tr w:rsidR="004A3B74" w:rsidRPr="004A3B74" w14:paraId="689ECBA5" w14:textId="77777777" w:rsidTr="00F43115">
        <w:tc>
          <w:tcPr>
            <w:tcW w:w="3291" w:type="pct"/>
          </w:tcPr>
          <w:p w14:paraId="45B8C113" w14:textId="77777777" w:rsidR="004A3B74" w:rsidRPr="004A3B74" w:rsidRDefault="004A3B74" w:rsidP="004A3B74">
            <w:pPr>
              <w:spacing w:line="240" w:lineRule="auto"/>
              <w:ind w:leftChars="200" w:left="420" w:firstLineChars="0" w:firstLine="420"/>
              <w:rPr>
                <w:sz w:val="20"/>
              </w:rPr>
            </w:pPr>
            <w:r w:rsidRPr="004A3B74">
              <w:rPr>
                <w:sz w:val="20"/>
              </w:rPr>
              <w:t>例数</w:t>
            </w:r>
            <w:r w:rsidRPr="004A3B74">
              <w:rPr>
                <w:sz w:val="20"/>
              </w:rPr>
              <w:t>(</w:t>
            </w:r>
            <w:r w:rsidRPr="004A3B74">
              <w:rPr>
                <w:sz w:val="20"/>
              </w:rPr>
              <w:t>缺失</w:t>
            </w:r>
            <w:r w:rsidRPr="004A3B74">
              <w:rPr>
                <w:sz w:val="20"/>
              </w:rPr>
              <w:t>)</w:t>
            </w:r>
          </w:p>
        </w:tc>
        <w:tc>
          <w:tcPr>
            <w:tcW w:w="1709" w:type="pct"/>
          </w:tcPr>
          <w:p w14:paraId="5BD3D4FD" w14:textId="77777777" w:rsidR="004A3B74" w:rsidRPr="004A3B74" w:rsidRDefault="004A3B74" w:rsidP="004A3B74">
            <w:pPr>
              <w:widowControl/>
              <w:spacing w:line="240" w:lineRule="auto"/>
              <w:ind w:firstLineChars="0" w:firstLine="420"/>
              <w:jc w:val="center"/>
              <w:rPr>
                <w:sz w:val="20"/>
              </w:rPr>
            </w:pPr>
            <w:r w:rsidRPr="004A3B74">
              <w:rPr>
                <w:rFonts w:hint="eastAsia"/>
                <w:sz w:val="20"/>
              </w:rPr>
              <w:t>30</w:t>
            </w:r>
            <w:r w:rsidRPr="004A3B74">
              <w:rPr>
                <w:sz w:val="20"/>
              </w:rPr>
              <w:t xml:space="preserve"> (</w:t>
            </w:r>
            <w:r w:rsidRPr="004A3B74">
              <w:rPr>
                <w:rFonts w:hint="eastAsia"/>
                <w:sz w:val="20"/>
              </w:rPr>
              <w:t>110</w:t>
            </w:r>
            <w:r w:rsidRPr="004A3B74">
              <w:rPr>
                <w:sz w:val="20"/>
              </w:rPr>
              <w:t>)</w:t>
            </w:r>
          </w:p>
        </w:tc>
      </w:tr>
      <w:tr w:rsidR="004A3B74" w:rsidRPr="004A3B74" w14:paraId="3C156CE5" w14:textId="77777777" w:rsidTr="00F43115">
        <w:tc>
          <w:tcPr>
            <w:tcW w:w="3291" w:type="pct"/>
          </w:tcPr>
          <w:p w14:paraId="2EF75BB3" w14:textId="77777777" w:rsidR="004A3B74" w:rsidRPr="004A3B74" w:rsidRDefault="004A3B74" w:rsidP="004A3B74">
            <w:pPr>
              <w:spacing w:line="240" w:lineRule="auto"/>
              <w:ind w:leftChars="200" w:left="420" w:firstLineChars="0" w:firstLine="420"/>
              <w:rPr>
                <w:sz w:val="20"/>
              </w:rPr>
            </w:pPr>
            <w:r w:rsidRPr="004A3B74">
              <w:rPr>
                <w:sz w:val="20"/>
              </w:rPr>
              <w:t>均值</w:t>
            </w:r>
            <w:r w:rsidRPr="004A3B74">
              <w:rPr>
                <w:sz w:val="20"/>
              </w:rPr>
              <w:t>±</w:t>
            </w:r>
            <w:r w:rsidRPr="004A3B74">
              <w:rPr>
                <w:sz w:val="20"/>
              </w:rPr>
              <w:t>标准差</w:t>
            </w:r>
          </w:p>
        </w:tc>
        <w:tc>
          <w:tcPr>
            <w:tcW w:w="1709" w:type="pct"/>
          </w:tcPr>
          <w:p w14:paraId="6285A4F0" w14:textId="77777777" w:rsidR="004A3B74" w:rsidRPr="004A3B74" w:rsidRDefault="004A3B74" w:rsidP="004A3B74">
            <w:pPr>
              <w:widowControl/>
              <w:spacing w:line="240" w:lineRule="auto"/>
              <w:ind w:firstLineChars="0" w:firstLine="420"/>
              <w:jc w:val="center"/>
              <w:rPr>
                <w:sz w:val="20"/>
              </w:rPr>
            </w:pPr>
            <w:r w:rsidRPr="004A3B74">
              <w:rPr>
                <w:sz w:val="20"/>
              </w:rPr>
              <w:t>57.63</w:t>
            </w:r>
            <w:r w:rsidRPr="004A3B74">
              <w:rPr>
                <w:rFonts w:hint="eastAsia"/>
                <w:sz w:val="20"/>
              </w:rPr>
              <w:t>±</w:t>
            </w:r>
            <w:r w:rsidRPr="004A3B74">
              <w:rPr>
                <w:sz w:val="20"/>
              </w:rPr>
              <w:t>10.566</w:t>
            </w:r>
          </w:p>
        </w:tc>
      </w:tr>
      <w:tr w:rsidR="004A3B74" w:rsidRPr="004A3B74" w14:paraId="2C979207" w14:textId="77777777" w:rsidTr="00F43115">
        <w:tc>
          <w:tcPr>
            <w:tcW w:w="3291" w:type="pct"/>
          </w:tcPr>
          <w:p w14:paraId="1CFF61A3" w14:textId="77777777" w:rsidR="004A3B74" w:rsidRPr="004A3B74" w:rsidRDefault="004A3B74" w:rsidP="004A3B74">
            <w:pPr>
              <w:spacing w:line="240" w:lineRule="auto"/>
              <w:ind w:leftChars="200" w:left="420" w:firstLineChars="0" w:firstLine="420"/>
              <w:rPr>
                <w:sz w:val="20"/>
              </w:rPr>
            </w:pPr>
            <w:r w:rsidRPr="004A3B74">
              <w:rPr>
                <w:sz w:val="20"/>
              </w:rPr>
              <w:t>中位数</w:t>
            </w:r>
            <w:r w:rsidRPr="004A3B74">
              <w:rPr>
                <w:sz w:val="20"/>
              </w:rPr>
              <w:t>(Q1, Q3)</w:t>
            </w:r>
          </w:p>
        </w:tc>
        <w:tc>
          <w:tcPr>
            <w:tcW w:w="1709" w:type="pct"/>
          </w:tcPr>
          <w:p w14:paraId="0C5178E5" w14:textId="77777777" w:rsidR="004A3B74" w:rsidRPr="004A3B74" w:rsidRDefault="004A3B74" w:rsidP="004A3B74">
            <w:pPr>
              <w:widowControl/>
              <w:spacing w:line="240" w:lineRule="auto"/>
              <w:ind w:firstLineChars="0" w:firstLine="420"/>
              <w:jc w:val="center"/>
              <w:rPr>
                <w:sz w:val="20"/>
              </w:rPr>
            </w:pPr>
            <w:r w:rsidRPr="004A3B74">
              <w:rPr>
                <w:sz w:val="20"/>
              </w:rPr>
              <w:t>56.80 (48.80,65.80)</w:t>
            </w:r>
          </w:p>
        </w:tc>
      </w:tr>
      <w:tr w:rsidR="004A3B74" w:rsidRPr="004A3B74" w14:paraId="78256625" w14:textId="77777777" w:rsidTr="00F43115">
        <w:tc>
          <w:tcPr>
            <w:tcW w:w="3291" w:type="pct"/>
          </w:tcPr>
          <w:p w14:paraId="4DC9F028" w14:textId="77777777" w:rsidR="004A3B74" w:rsidRPr="004A3B74" w:rsidRDefault="004A3B74" w:rsidP="004A3B74">
            <w:pPr>
              <w:spacing w:line="240" w:lineRule="auto"/>
              <w:ind w:leftChars="200" w:left="420" w:firstLineChars="0" w:firstLine="420"/>
              <w:rPr>
                <w:sz w:val="20"/>
              </w:rPr>
            </w:pPr>
            <w:r w:rsidRPr="004A3B74">
              <w:rPr>
                <w:sz w:val="20"/>
              </w:rPr>
              <w:t>最小值</w:t>
            </w:r>
            <w:r w:rsidRPr="004A3B74">
              <w:rPr>
                <w:sz w:val="20"/>
              </w:rPr>
              <w:t xml:space="preserve">, </w:t>
            </w:r>
            <w:r w:rsidRPr="004A3B74">
              <w:rPr>
                <w:sz w:val="20"/>
              </w:rPr>
              <w:t>最大值</w:t>
            </w:r>
          </w:p>
        </w:tc>
        <w:tc>
          <w:tcPr>
            <w:tcW w:w="1709" w:type="pct"/>
          </w:tcPr>
          <w:p w14:paraId="570F11A9" w14:textId="77777777" w:rsidR="004A3B74" w:rsidRPr="004A3B74" w:rsidRDefault="004A3B74" w:rsidP="004A3B74">
            <w:pPr>
              <w:widowControl/>
              <w:spacing w:line="240" w:lineRule="auto"/>
              <w:ind w:firstLineChars="0" w:firstLine="420"/>
              <w:jc w:val="center"/>
              <w:rPr>
                <w:sz w:val="20"/>
              </w:rPr>
            </w:pPr>
            <w:r w:rsidRPr="004A3B74">
              <w:rPr>
                <w:sz w:val="20"/>
              </w:rPr>
              <w:t>41.60</w:t>
            </w:r>
            <w:r w:rsidRPr="004A3B74">
              <w:rPr>
                <w:rFonts w:hint="eastAsia"/>
                <w:sz w:val="20"/>
              </w:rPr>
              <w:t>～</w:t>
            </w:r>
            <w:r w:rsidRPr="004A3B74">
              <w:rPr>
                <w:sz w:val="20"/>
              </w:rPr>
              <w:t>87.70</w:t>
            </w:r>
          </w:p>
        </w:tc>
      </w:tr>
    </w:tbl>
    <w:p w14:paraId="3CD93009" w14:textId="77777777" w:rsidR="004A3B74" w:rsidRDefault="004A3B74" w:rsidP="004A3B74">
      <w:pPr>
        <w:widowControl/>
        <w:spacing w:line="240" w:lineRule="auto"/>
        <w:ind w:firstLineChars="0" w:firstLine="0"/>
        <w:rPr>
          <w:ins w:id="211" w:author="wutuan" w:date="2025-04-30T20:28:00Z" w16du:dateUtc="2025-04-30T12:28:00Z"/>
        </w:rPr>
      </w:pPr>
      <w:r w:rsidRPr="004A3B74">
        <w:t>注：</w:t>
      </w:r>
      <w:r w:rsidRPr="004A3B74">
        <w:rPr>
          <w:rFonts w:hint="eastAsia"/>
          <w:vertAlign w:val="superscript"/>
        </w:rPr>
        <w:t>[1]</w:t>
      </w:r>
      <w:r w:rsidRPr="004A3B74">
        <w:rPr>
          <w:rFonts w:hint="eastAsia"/>
        </w:rPr>
        <w:t>仅统计增强扫描的受试者。</w:t>
      </w:r>
    </w:p>
    <w:p w14:paraId="3D92FF51" w14:textId="77777777" w:rsidR="004E51AF" w:rsidRPr="004A3B74" w:rsidRDefault="004E51AF" w:rsidP="004A3B74">
      <w:pPr>
        <w:widowControl/>
        <w:spacing w:line="240" w:lineRule="auto"/>
        <w:ind w:firstLineChars="0" w:firstLine="0"/>
        <w:rPr>
          <w:rFonts w:hint="eastAsia"/>
        </w:rPr>
      </w:pPr>
    </w:p>
    <w:p w14:paraId="00500A92" w14:textId="5A0EC6DA" w:rsidR="004A3B74" w:rsidRPr="004E51AF" w:rsidRDefault="004E51AF" w:rsidP="004E51AF">
      <w:pPr>
        <w:ind w:firstLineChars="0" w:firstLine="0"/>
        <w:jc w:val="center"/>
        <w:pPrChange w:id="212" w:author="wutuan" w:date="2025-04-30T20:28:00Z" w16du:dateUtc="2025-04-30T12:28:00Z">
          <w:pPr>
            <w:ind w:firstLine="420"/>
          </w:pPr>
        </w:pPrChange>
      </w:pPr>
      <w:ins w:id="213" w:author="wutuan" w:date="2025-04-30T20:28:00Z" w16du:dateUtc="2025-04-30T12:28:00Z">
        <w:r>
          <w:rPr>
            <w:rFonts w:hint="eastAsia"/>
          </w:rPr>
          <w:t>表</w:t>
        </w:r>
        <w:r>
          <w:rPr>
            <w:rFonts w:hint="eastAsia"/>
          </w:rPr>
          <w:t>7-</w:t>
        </w:r>
        <w:r>
          <w:rPr>
            <w:rFonts w:hint="eastAsia"/>
          </w:rPr>
          <w:t xml:space="preserve">5 </w:t>
        </w:r>
      </w:ins>
      <w:ins w:id="214" w:author="wutuan" w:date="2025-04-30T20:27:00Z" w16du:dateUtc="2025-04-30T12:27:00Z">
        <w:r w:rsidRPr="004E51AF">
          <w:rPr>
            <w:rFonts w:hint="eastAsia"/>
          </w:rPr>
          <w:t>实验室检查结果判定</w:t>
        </w:r>
        <w:r w:rsidRPr="004E51AF">
          <w:rPr>
            <w:rFonts w:hint="eastAsia"/>
          </w:rPr>
          <w:t xml:space="preserve"> </w:t>
        </w:r>
        <w:r w:rsidRPr="004E51AF">
          <w:rPr>
            <w:rFonts w:hint="eastAsia"/>
          </w:rPr>
          <w:t>全分析集</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5"/>
        <w:gridCol w:w="3217"/>
      </w:tblGrid>
      <w:tr w:rsidR="005D1395" w:rsidRPr="005D1395" w14:paraId="4F541B07" w14:textId="77777777" w:rsidTr="00F43115">
        <w:trPr>
          <w:tblHeader/>
        </w:trPr>
        <w:tc>
          <w:tcPr>
            <w:tcW w:w="3291" w:type="pct"/>
            <w:tcBorders>
              <w:top w:val="single" w:sz="4" w:space="0" w:color="auto"/>
              <w:bottom w:val="single" w:sz="4" w:space="0" w:color="auto"/>
            </w:tcBorders>
            <w:vAlign w:val="center"/>
          </w:tcPr>
          <w:p w14:paraId="2595E1D3" w14:textId="77777777" w:rsidR="005D1395" w:rsidRPr="005D1395" w:rsidRDefault="005D1395" w:rsidP="005D1395">
            <w:pPr>
              <w:spacing w:line="240" w:lineRule="auto"/>
              <w:ind w:firstLineChars="0" w:firstLine="0"/>
              <w:rPr>
                <w:sz w:val="20"/>
              </w:rPr>
            </w:pPr>
            <w:r w:rsidRPr="005D1395">
              <w:rPr>
                <w:sz w:val="20"/>
              </w:rPr>
              <w:t>指标</w:t>
            </w:r>
          </w:p>
          <w:p w14:paraId="02051E0B" w14:textId="77777777" w:rsidR="005D1395" w:rsidRPr="005D1395" w:rsidRDefault="005D1395" w:rsidP="005D1395">
            <w:pPr>
              <w:spacing w:line="240" w:lineRule="auto"/>
              <w:ind w:leftChars="200" w:left="420" w:firstLineChars="0" w:firstLine="0"/>
              <w:rPr>
                <w:sz w:val="20"/>
              </w:rPr>
            </w:pPr>
            <w:r w:rsidRPr="005D1395">
              <w:rPr>
                <w:rFonts w:hint="eastAsia"/>
                <w:sz w:val="20"/>
              </w:rPr>
              <w:t>统计量</w:t>
            </w:r>
          </w:p>
        </w:tc>
        <w:tc>
          <w:tcPr>
            <w:tcW w:w="1709" w:type="pct"/>
            <w:tcBorders>
              <w:top w:val="single" w:sz="4" w:space="0" w:color="auto"/>
              <w:bottom w:val="single" w:sz="4" w:space="0" w:color="auto"/>
            </w:tcBorders>
          </w:tcPr>
          <w:p w14:paraId="195E3CED" w14:textId="77777777" w:rsidR="005D1395" w:rsidRPr="005D1395" w:rsidRDefault="005D1395" w:rsidP="005D1395">
            <w:pPr>
              <w:widowControl/>
              <w:spacing w:line="240" w:lineRule="auto"/>
              <w:ind w:firstLineChars="0" w:firstLine="0"/>
              <w:jc w:val="center"/>
              <w:rPr>
                <w:sz w:val="20"/>
              </w:rPr>
            </w:pPr>
            <w:r w:rsidRPr="005D1395">
              <w:rPr>
                <w:sz w:val="20"/>
              </w:rPr>
              <w:t>合计</w:t>
            </w:r>
            <w:r w:rsidRPr="005D1395">
              <w:rPr>
                <w:sz w:val="20"/>
              </w:rPr>
              <w:br/>
              <w:t>N=</w:t>
            </w:r>
            <w:r w:rsidRPr="005D1395">
              <w:rPr>
                <w:rFonts w:hint="eastAsia"/>
                <w:sz w:val="20"/>
              </w:rPr>
              <w:t>140</w:t>
            </w:r>
          </w:p>
        </w:tc>
      </w:tr>
      <w:tr w:rsidR="005D1395" w:rsidRPr="005D1395" w14:paraId="2284315F" w14:textId="77777777" w:rsidTr="00F43115">
        <w:tc>
          <w:tcPr>
            <w:tcW w:w="3291" w:type="pct"/>
          </w:tcPr>
          <w:p w14:paraId="689DBE99" w14:textId="77777777" w:rsidR="005D1395" w:rsidRPr="005D1395" w:rsidRDefault="005D1395" w:rsidP="005D1395">
            <w:pPr>
              <w:spacing w:line="240" w:lineRule="auto"/>
              <w:ind w:firstLineChars="0" w:firstLine="0"/>
              <w:rPr>
                <w:sz w:val="20"/>
              </w:rPr>
            </w:pPr>
            <w:r w:rsidRPr="005D1395">
              <w:rPr>
                <w:rFonts w:hint="eastAsia"/>
                <w:sz w:val="20"/>
              </w:rPr>
              <w:t>血妊娠</w:t>
            </w:r>
            <w:r w:rsidRPr="005D1395">
              <w:rPr>
                <w:sz w:val="20"/>
              </w:rPr>
              <w:t>,</w:t>
            </w:r>
            <w:r w:rsidRPr="005D1395">
              <w:rPr>
                <w:rFonts w:hint="eastAsia"/>
                <w:sz w:val="20"/>
                <w:vertAlign w:val="superscript"/>
              </w:rPr>
              <w:t>[1]</w:t>
            </w:r>
          </w:p>
        </w:tc>
        <w:tc>
          <w:tcPr>
            <w:tcW w:w="1709" w:type="pct"/>
          </w:tcPr>
          <w:p w14:paraId="06A5D25F" w14:textId="77777777" w:rsidR="005D1395" w:rsidRPr="005D1395" w:rsidRDefault="005D1395" w:rsidP="005D1395">
            <w:pPr>
              <w:widowControl/>
              <w:spacing w:line="240" w:lineRule="auto"/>
              <w:ind w:firstLineChars="0" w:firstLine="0"/>
              <w:jc w:val="center"/>
              <w:rPr>
                <w:sz w:val="20"/>
              </w:rPr>
            </w:pPr>
            <w:r w:rsidRPr="005D1395">
              <w:rPr>
                <w:rFonts w:hint="eastAsia"/>
                <w:sz w:val="20"/>
              </w:rPr>
              <w:t>18</w:t>
            </w:r>
          </w:p>
        </w:tc>
      </w:tr>
      <w:tr w:rsidR="005D1395" w:rsidRPr="005D1395" w14:paraId="7C4EFE38" w14:textId="77777777" w:rsidTr="00F43115">
        <w:tc>
          <w:tcPr>
            <w:tcW w:w="3291" w:type="pct"/>
          </w:tcPr>
          <w:p w14:paraId="4466DF74" w14:textId="77777777" w:rsidR="005D1395" w:rsidRPr="005D1395" w:rsidRDefault="005D1395" w:rsidP="005D1395">
            <w:pPr>
              <w:spacing w:line="240" w:lineRule="auto"/>
              <w:ind w:leftChars="200" w:left="420" w:firstLineChars="0" w:firstLine="0"/>
              <w:rPr>
                <w:sz w:val="20"/>
              </w:rPr>
            </w:pPr>
            <w:r w:rsidRPr="005D1395">
              <w:rPr>
                <w:rFonts w:hint="eastAsia"/>
                <w:sz w:val="20"/>
              </w:rPr>
              <w:t>正常</w:t>
            </w:r>
          </w:p>
        </w:tc>
        <w:tc>
          <w:tcPr>
            <w:tcW w:w="1709" w:type="pct"/>
          </w:tcPr>
          <w:p w14:paraId="39974C18" w14:textId="77777777" w:rsidR="005D1395" w:rsidRPr="005D1395" w:rsidRDefault="005D1395" w:rsidP="005D1395">
            <w:pPr>
              <w:widowControl/>
              <w:spacing w:line="240" w:lineRule="auto"/>
              <w:ind w:firstLineChars="0" w:firstLine="0"/>
              <w:jc w:val="center"/>
              <w:rPr>
                <w:sz w:val="20"/>
              </w:rPr>
            </w:pPr>
            <w:r w:rsidRPr="005D1395">
              <w:rPr>
                <w:rFonts w:hint="eastAsia"/>
                <w:sz w:val="20"/>
              </w:rPr>
              <w:t>18(100.00)</w:t>
            </w:r>
          </w:p>
        </w:tc>
      </w:tr>
      <w:tr w:rsidR="005D1395" w:rsidRPr="005D1395" w14:paraId="6BF8F043" w14:textId="77777777" w:rsidTr="00F43115">
        <w:tc>
          <w:tcPr>
            <w:tcW w:w="3291" w:type="pct"/>
          </w:tcPr>
          <w:p w14:paraId="7D7BB1D0"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异常无临床意义</w:t>
            </w:r>
          </w:p>
        </w:tc>
        <w:tc>
          <w:tcPr>
            <w:tcW w:w="1709" w:type="pct"/>
          </w:tcPr>
          <w:p w14:paraId="0D6161FD"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r w:rsidR="005D1395" w:rsidRPr="005D1395" w14:paraId="4351127C" w14:textId="77777777" w:rsidTr="00F43115">
        <w:tc>
          <w:tcPr>
            <w:tcW w:w="3291" w:type="pct"/>
          </w:tcPr>
          <w:p w14:paraId="482633E0"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异常有临床意义</w:t>
            </w:r>
          </w:p>
        </w:tc>
        <w:tc>
          <w:tcPr>
            <w:tcW w:w="1709" w:type="pct"/>
          </w:tcPr>
          <w:p w14:paraId="7CA0E3D3"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r w:rsidR="005D1395" w:rsidRPr="005D1395" w14:paraId="0F797B8A" w14:textId="77777777" w:rsidTr="00F43115">
        <w:tc>
          <w:tcPr>
            <w:tcW w:w="3291" w:type="pct"/>
          </w:tcPr>
          <w:p w14:paraId="183EEA34" w14:textId="77777777" w:rsidR="005D1395" w:rsidRPr="005D1395" w:rsidRDefault="005D1395" w:rsidP="005D1395">
            <w:pPr>
              <w:spacing w:line="240" w:lineRule="auto"/>
              <w:ind w:firstLineChars="0" w:firstLine="0"/>
              <w:rPr>
                <w:sz w:val="20"/>
              </w:rPr>
            </w:pPr>
            <w:r w:rsidRPr="005D1395">
              <w:rPr>
                <w:rFonts w:hint="eastAsia"/>
                <w:sz w:val="20"/>
              </w:rPr>
              <w:t>血肌酐</w:t>
            </w:r>
            <w:r w:rsidRPr="005D1395">
              <w:rPr>
                <w:rFonts w:hint="eastAsia"/>
                <w:sz w:val="20"/>
                <w:vertAlign w:val="superscript"/>
              </w:rPr>
              <w:t>[2]</w:t>
            </w:r>
          </w:p>
        </w:tc>
        <w:tc>
          <w:tcPr>
            <w:tcW w:w="1709" w:type="pct"/>
          </w:tcPr>
          <w:p w14:paraId="40AB877C" w14:textId="77777777" w:rsidR="005D1395" w:rsidRPr="005D1395" w:rsidRDefault="005D1395" w:rsidP="005D1395">
            <w:pPr>
              <w:widowControl/>
              <w:spacing w:line="240" w:lineRule="auto"/>
              <w:ind w:firstLineChars="0" w:firstLine="0"/>
              <w:jc w:val="center"/>
              <w:rPr>
                <w:sz w:val="20"/>
              </w:rPr>
            </w:pPr>
            <w:r w:rsidRPr="005D1395">
              <w:rPr>
                <w:rFonts w:hint="eastAsia"/>
                <w:sz w:val="20"/>
              </w:rPr>
              <w:t>30</w:t>
            </w:r>
          </w:p>
        </w:tc>
      </w:tr>
      <w:tr w:rsidR="005D1395" w:rsidRPr="005D1395" w14:paraId="6D6DD97E" w14:textId="77777777" w:rsidTr="00F43115">
        <w:tc>
          <w:tcPr>
            <w:tcW w:w="3291" w:type="pct"/>
          </w:tcPr>
          <w:p w14:paraId="4285084B" w14:textId="77777777" w:rsidR="005D1395" w:rsidRPr="005D1395" w:rsidRDefault="005D1395" w:rsidP="005D1395">
            <w:pPr>
              <w:spacing w:line="240" w:lineRule="auto"/>
              <w:ind w:leftChars="200" w:left="420" w:firstLineChars="0" w:firstLine="0"/>
              <w:rPr>
                <w:sz w:val="20"/>
              </w:rPr>
            </w:pPr>
            <w:r w:rsidRPr="005D1395">
              <w:rPr>
                <w:rFonts w:hint="eastAsia"/>
                <w:sz w:val="20"/>
              </w:rPr>
              <w:t>正常</w:t>
            </w:r>
          </w:p>
        </w:tc>
        <w:tc>
          <w:tcPr>
            <w:tcW w:w="1709" w:type="pct"/>
          </w:tcPr>
          <w:p w14:paraId="049BF0B4" w14:textId="77777777" w:rsidR="005D1395" w:rsidRPr="005D1395" w:rsidRDefault="005D1395" w:rsidP="005D1395">
            <w:pPr>
              <w:widowControl/>
              <w:spacing w:line="240" w:lineRule="auto"/>
              <w:ind w:firstLineChars="0" w:firstLine="0"/>
              <w:jc w:val="center"/>
              <w:rPr>
                <w:sz w:val="20"/>
              </w:rPr>
            </w:pPr>
            <w:r w:rsidRPr="005D1395">
              <w:rPr>
                <w:rFonts w:hint="eastAsia"/>
                <w:sz w:val="20"/>
              </w:rPr>
              <w:t>28(93.33)</w:t>
            </w:r>
          </w:p>
        </w:tc>
      </w:tr>
      <w:tr w:rsidR="005D1395" w:rsidRPr="005D1395" w14:paraId="2C72C2AF" w14:textId="77777777" w:rsidTr="00F43115">
        <w:tc>
          <w:tcPr>
            <w:tcW w:w="3291" w:type="pct"/>
          </w:tcPr>
          <w:p w14:paraId="2A3DA824"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异常无临床意义</w:t>
            </w:r>
          </w:p>
        </w:tc>
        <w:tc>
          <w:tcPr>
            <w:tcW w:w="1709" w:type="pct"/>
          </w:tcPr>
          <w:p w14:paraId="1A68402D" w14:textId="77777777" w:rsidR="005D1395" w:rsidRPr="005D1395" w:rsidRDefault="005D1395" w:rsidP="005D1395">
            <w:pPr>
              <w:widowControl/>
              <w:spacing w:line="240" w:lineRule="auto"/>
              <w:ind w:firstLineChars="0" w:firstLine="0"/>
              <w:jc w:val="center"/>
              <w:rPr>
                <w:sz w:val="20"/>
              </w:rPr>
            </w:pPr>
            <w:r w:rsidRPr="005D1395">
              <w:rPr>
                <w:rFonts w:hint="eastAsia"/>
                <w:sz w:val="20"/>
              </w:rPr>
              <w:t>2(6.67)</w:t>
            </w:r>
          </w:p>
        </w:tc>
      </w:tr>
      <w:tr w:rsidR="005D1395" w:rsidRPr="005D1395" w14:paraId="2A530A58" w14:textId="77777777" w:rsidTr="00F43115">
        <w:tc>
          <w:tcPr>
            <w:tcW w:w="3291" w:type="pct"/>
          </w:tcPr>
          <w:p w14:paraId="49A3803A"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异常有临床意义</w:t>
            </w:r>
          </w:p>
        </w:tc>
        <w:tc>
          <w:tcPr>
            <w:tcW w:w="1709" w:type="pct"/>
          </w:tcPr>
          <w:p w14:paraId="207B03F1"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bl>
    <w:p w14:paraId="2029E6E8" w14:textId="0316223A" w:rsidR="005D1395" w:rsidRPr="005D1395" w:rsidDel="00AF7793" w:rsidRDefault="005D1395" w:rsidP="005D1395">
      <w:pPr>
        <w:widowControl/>
        <w:spacing w:line="240" w:lineRule="auto"/>
        <w:ind w:firstLineChars="0" w:firstLine="0"/>
        <w:rPr>
          <w:del w:id="215" w:author="wutuan" w:date="2025-04-30T20:28:00Z" w16du:dateUtc="2025-04-30T12:28:00Z"/>
        </w:rPr>
      </w:pPr>
      <w:r w:rsidRPr="005D1395">
        <w:t>注：百分比计算基于全分析集人数。</w:t>
      </w:r>
      <w:r w:rsidRPr="005D1395">
        <w:rPr>
          <w:rFonts w:hint="eastAsia"/>
          <w:vertAlign w:val="superscript"/>
        </w:rPr>
        <w:t xml:space="preserve"> [1]</w:t>
      </w:r>
      <w:r w:rsidRPr="005D1395">
        <w:rPr>
          <w:rFonts w:hint="eastAsia"/>
        </w:rPr>
        <w:t>百分比计算基于</w:t>
      </w:r>
      <w:r w:rsidRPr="005D1395">
        <w:rPr>
          <w:rFonts w:hint="eastAsia"/>
        </w:rPr>
        <w:t>18-55</w:t>
      </w:r>
      <w:r w:rsidRPr="005D1395">
        <w:rPr>
          <w:rFonts w:hint="eastAsia"/>
        </w:rPr>
        <w:t>岁育龄期女性。</w:t>
      </w:r>
      <w:r w:rsidRPr="005D1395">
        <w:rPr>
          <w:rFonts w:hint="eastAsia"/>
          <w:vertAlign w:val="superscript"/>
        </w:rPr>
        <w:t>[2]</w:t>
      </w:r>
      <w:r w:rsidRPr="005D1395">
        <w:rPr>
          <w:rFonts w:hint="eastAsia"/>
        </w:rPr>
        <w:t>百分比计算基于增强扫描的受试者。</w:t>
      </w:r>
    </w:p>
    <w:p w14:paraId="443F489B" w14:textId="77777777" w:rsidR="005D1395" w:rsidRPr="004A3B74" w:rsidRDefault="005D1395" w:rsidP="00AF7793">
      <w:pPr>
        <w:widowControl/>
        <w:spacing w:line="240" w:lineRule="auto"/>
        <w:ind w:firstLineChars="0" w:firstLine="0"/>
        <w:rPr>
          <w:rFonts w:hint="eastAsia"/>
        </w:rPr>
        <w:pPrChange w:id="216" w:author="wutuan" w:date="2025-04-30T20:28:00Z" w16du:dateUtc="2025-04-30T12:28:00Z">
          <w:pPr>
            <w:ind w:firstLine="420"/>
          </w:pPr>
        </w:pPrChange>
      </w:pPr>
    </w:p>
    <w:p w14:paraId="50012089" w14:textId="035B7352" w:rsidR="004A3B74" w:rsidDel="00104B04" w:rsidRDefault="004A3B74" w:rsidP="0092347E">
      <w:pPr>
        <w:ind w:firstLine="420"/>
        <w:rPr>
          <w:del w:id="217" w:author="wutuan" w:date="2025-04-30T20:28:00Z" w16du:dateUtc="2025-04-30T12:28:00Z"/>
          <w:rFonts w:hint="eastAsia"/>
        </w:rPr>
      </w:pPr>
      <w:bookmarkStart w:id="218" w:name="_Toc196937790"/>
      <w:bookmarkEnd w:id="218"/>
    </w:p>
    <w:p w14:paraId="444AED9D" w14:textId="5E7304EC" w:rsidR="0092347E" w:rsidRDefault="0092347E" w:rsidP="0092347E">
      <w:pPr>
        <w:pStyle w:val="-3"/>
      </w:pPr>
      <w:bookmarkStart w:id="219" w:name="_Toc196937791"/>
      <w:r>
        <w:rPr>
          <w:rFonts w:hint="eastAsia"/>
        </w:rPr>
        <w:t>CT</w:t>
      </w:r>
      <w:r>
        <w:rPr>
          <w:rFonts w:hint="eastAsia"/>
        </w:rPr>
        <w:t>扫描（临床协议）</w:t>
      </w:r>
      <w:bookmarkEnd w:id="219"/>
    </w:p>
    <w:p w14:paraId="1FC21DA7" w14:textId="65A06CF8" w:rsidR="00723F38" w:rsidDel="00D4528F" w:rsidRDefault="00723F38" w:rsidP="00723F38">
      <w:pPr>
        <w:ind w:firstLine="420"/>
        <w:rPr>
          <w:del w:id="220" w:author="wutuan" w:date="2025-04-30T20:36:00Z" w16du:dateUtc="2025-04-30T12:36:00Z"/>
        </w:rPr>
      </w:pPr>
      <w:del w:id="221" w:author="wutuan" w:date="2025-04-30T20:36:00Z" w16du:dateUtc="2025-04-30T12:36:00Z">
        <w:r w:rsidDel="00D4528F">
          <w:rPr>
            <w:rFonts w:hint="eastAsia"/>
          </w:rPr>
          <w:delText>如附件</w:delText>
        </w:r>
        <w:r w:rsidR="007B4328" w:rsidDel="00D4528F">
          <w:rPr>
            <w:rFonts w:hint="eastAsia"/>
          </w:rPr>
          <w:delText xml:space="preserve"> </w:delText>
        </w:r>
        <w:r w:rsidDel="00D4528F">
          <w:rPr>
            <w:rFonts w:hint="eastAsia"/>
          </w:rPr>
          <w:delText>表</w:delText>
        </w:r>
        <w:r w:rsidDel="00D4528F">
          <w:rPr>
            <w:rFonts w:hint="eastAsia"/>
          </w:rPr>
          <w:delText>6.1.10</w:delText>
        </w:r>
        <w:r w:rsidDel="00D4528F">
          <w:rPr>
            <w:rFonts w:hint="eastAsia"/>
          </w:rPr>
          <w:delText>所示，</w:delText>
        </w:r>
      </w:del>
      <w:r>
        <w:rPr>
          <w:rFonts w:hint="eastAsia"/>
        </w:rPr>
        <w:t>FAS</w:t>
      </w:r>
      <w:r>
        <w:rPr>
          <w:rFonts w:hint="eastAsia"/>
        </w:rPr>
        <w:t>集</w:t>
      </w:r>
      <w:r w:rsidR="007B4328">
        <w:rPr>
          <w:rFonts w:hint="eastAsia"/>
        </w:rPr>
        <w:t>140</w:t>
      </w:r>
      <w:r>
        <w:rPr>
          <w:rFonts w:hint="eastAsia"/>
        </w:rPr>
        <w:t>例受试者进行</w:t>
      </w:r>
      <w:r>
        <w:rPr>
          <w:rFonts w:hint="eastAsia"/>
        </w:rPr>
        <w:t>CT</w:t>
      </w:r>
      <w:r>
        <w:rPr>
          <w:rFonts w:hint="eastAsia"/>
        </w:rPr>
        <w:t>扫描：</w:t>
      </w:r>
    </w:p>
    <w:p w14:paraId="787A1EA6" w14:textId="4CDF3FAE" w:rsidR="00723F38" w:rsidDel="00D4528F" w:rsidRDefault="00723F38" w:rsidP="00723F38">
      <w:pPr>
        <w:ind w:firstLine="420"/>
        <w:rPr>
          <w:del w:id="222" w:author="wutuan" w:date="2025-04-30T20:36:00Z" w16du:dateUtc="2025-04-30T12:36:00Z"/>
        </w:rPr>
      </w:pPr>
      <w:r>
        <w:rPr>
          <w:rFonts w:hint="eastAsia"/>
        </w:rPr>
        <w:t>扫描部位包含头颈部</w:t>
      </w:r>
      <w:r w:rsidR="007B4328">
        <w:rPr>
          <w:rFonts w:hint="eastAsia"/>
        </w:rPr>
        <w:t>30</w:t>
      </w:r>
      <w:r>
        <w:rPr>
          <w:rFonts w:hint="eastAsia"/>
        </w:rPr>
        <w:t>例（</w:t>
      </w:r>
      <w:r w:rsidR="007B4328" w:rsidRPr="007B4328">
        <w:t>21.43</w:t>
      </w:r>
      <w:r>
        <w:rPr>
          <w:rFonts w:hint="eastAsia"/>
        </w:rPr>
        <w:t>%</w:t>
      </w:r>
      <w:r>
        <w:rPr>
          <w:rFonts w:hint="eastAsia"/>
        </w:rPr>
        <w:t>），胸部</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，腹部</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w:t>
      </w:r>
      <w:r w:rsidR="007B4328">
        <w:rPr>
          <w:rFonts w:hint="eastAsia"/>
        </w:rPr>
        <w:t>冠脉</w:t>
      </w:r>
      <w:r w:rsidR="007B4328">
        <w:rPr>
          <w:rFonts w:hint="eastAsia"/>
        </w:rPr>
        <w:t>20</w:t>
      </w:r>
      <w:r w:rsidR="007B4328">
        <w:rPr>
          <w:rFonts w:hint="eastAsia"/>
        </w:rPr>
        <w:t>例（</w:t>
      </w:r>
      <w:r w:rsidR="007B4328" w:rsidRPr="007B4328">
        <w:t>14.29</w:t>
      </w:r>
      <w:r w:rsidR="007B4328">
        <w:rPr>
          <w:rFonts w:hint="eastAsia"/>
        </w:rPr>
        <w:t>%</w:t>
      </w:r>
      <w:r w:rsidR="007B4328">
        <w:rPr>
          <w:rFonts w:hint="eastAsia"/>
        </w:rPr>
        <w:t>），</w:t>
      </w:r>
      <w:r>
        <w:rPr>
          <w:rFonts w:hint="eastAsia"/>
        </w:rPr>
        <w:t>骨与关节</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w:t>
      </w:r>
    </w:p>
    <w:p w14:paraId="4956F3CF" w14:textId="38FCE823" w:rsidR="00723F38" w:rsidRDefault="00723F38" w:rsidP="00723F38">
      <w:pPr>
        <w:ind w:firstLine="420"/>
      </w:pPr>
      <w:r>
        <w:rPr>
          <w:rFonts w:hint="eastAsia"/>
        </w:rPr>
        <w:t>扫描方式包含平扫</w:t>
      </w:r>
      <w:r w:rsidR="007B4328">
        <w:rPr>
          <w:rFonts w:hint="eastAsia"/>
        </w:rPr>
        <w:t>110</w:t>
      </w:r>
      <w:r>
        <w:rPr>
          <w:rFonts w:hint="eastAsia"/>
        </w:rPr>
        <w:t>例（</w:t>
      </w:r>
      <w:r w:rsidR="007B4328">
        <w:rPr>
          <w:rFonts w:hint="eastAsia"/>
        </w:rPr>
        <w:t>78.57</w:t>
      </w:r>
      <w:r>
        <w:rPr>
          <w:rFonts w:hint="eastAsia"/>
        </w:rPr>
        <w:t>%</w:t>
      </w:r>
      <w:r>
        <w:rPr>
          <w:rFonts w:hint="eastAsia"/>
        </w:rPr>
        <w:t>），增强</w:t>
      </w:r>
      <w:r>
        <w:rPr>
          <w:rFonts w:hint="eastAsia"/>
        </w:rPr>
        <w:t>5</w:t>
      </w:r>
      <w:r>
        <w:rPr>
          <w:rFonts w:hint="eastAsia"/>
        </w:rPr>
        <w:t>例（</w:t>
      </w:r>
      <w:r w:rsidR="007B4328">
        <w:rPr>
          <w:rFonts w:hint="eastAsia"/>
        </w:rPr>
        <w:t>21.43</w:t>
      </w:r>
      <w:r>
        <w:rPr>
          <w:rFonts w:hint="eastAsia"/>
        </w:rPr>
        <w:t>%</w:t>
      </w:r>
      <w:r>
        <w:rPr>
          <w:rFonts w:hint="eastAsia"/>
        </w:rPr>
        <w:t>）；</w:t>
      </w:r>
    </w:p>
    <w:p w14:paraId="4C8667B3" w14:textId="20871916" w:rsidR="00723F38" w:rsidRDefault="00090FC8" w:rsidP="00723F38">
      <w:pPr>
        <w:ind w:firstLine="420"/>
        <w:rPr>
          <w:ins w:id="223" w:author="wutuan" w:date="2025-04-30T20:28:00Z" w16du:dateUtc="2025-04-30T12:28:00Z"/>
        </w:rPr>
      </w:pPr>
      <w:r>
        <w:rPr>
          <w:rFonts w:hint="eastAsia"/>
        </w:rPr>
        <w:t>50</w:t>
      </w:r>
      <w:r>
        <w:rPr>
          <w:rFonts w:hint="eastAsia"/>
        </w:rPr>
        <w:t>例（</w:t>
      </w:r>
      <w:commentRangeStart w:id="224"/>
      <w:r>
        <w:rPr>
          <w:rFonts w:hint="eastAsia"/>
        </w:rPr>
        <w:t>100.00%</w:t>
      </w:r>
      <w:r>
        <w:rPr>
          <w:rFonts w:hint="eastAsia"/>
        </w:rPr>
        <w:t>）受试者的</w:t>
      </w:r>
      <w:r w:rsidR="00723F38">
        <w:rPr>
          <w:rFonts w:hint="eastAsia"/>
        </w:rPr>
        <w:t>辐射剂量均</w:t>
      </w:r>
      <w:r w:rsidR="003A1358">
        <w:rPr>
          <w:rFonts w:hint="eastAsia"/>
        </w:rPr>
        <w:t>未</w:t>
      </w:r>
      <w:r w:rsidR="00723F38">
        <w:rPr>
          <w:rFonts w:hint="eastAsia"/>
        </w:rPr>
        <w:t>超出参考</w:t>
      </w:r>
      <w:commentRangeEnd w:id="224"/>
      <w:r w:rsidR="002C5F75">
        <w:rPr>
          <w:rStyle w:val="af4"/>
        </w:rPr>
        <w:commentReference w:id="224"/>
      </w:r>
      <w:r w:rsidR="00723F38">
        <w:rPr>
          <w:rFonts w:hint="eastAsia"/>
        </w:rPr>
        <w:t>范围。</w:t>
      </w:r>
    </w:p>
    <w:p w14:paraId="57D7A99C" w14:textId="360E4B1B" w:rsidR="00137B35" w:rsidRDefault="00137B35" w:rsidP="00723F38">
      <w:pPr>
        <w:ind w:firstLine="420"/>
        <w:rPr>
          <w:ins w:id="225" w:author="wutuan" w:date="2025-04-30T20:29:00Z" w16du:dateUtc="2025-04-30T12:29:00Z"/>
        </w:rPr>
      </w:pPr>
      <w:ins w:id="226" w:author="wutuan" w:date="2025-04-30T20:28:00Z" w16du:dateUtc="2025-04-30T12:28:00Z">
        <w:r>
          <w:rPr>
            <w:rFonts w:hint="eastAsia"/>
          </w:rPr>
          <w:t>CT</w:t>
        </w:r>
        <w:r>
          <w:rPr>
            <w:rFonts w:hint="eastAsia"/>
          </w:rPr>
          <w:t>扫描结果见</w:t>
        </w:r>
      </w:ins>
      <w:ins w:id="227" w:author="wutuan" w:date="2025-04-30T20:29:00Z" w16du:dateUtc="2025-04-30T12:29:00Z">
        <w:r>
          <w:rPr>
            <w:rFonts w:hint="eastAsia"/>
          </w:rPr>
          <w:t>下表：</w:t>
        </w:r>
      </w:ins>
    </w:p>
    <w:p w14:paraId="5F16B9B9" w14:textId="330BFE22" w:rsidR="00137B35" w:rsidRDefault="00137B35" w:rsidP="00137B35">
      <w:pPr>
        <w:ind w:firstLine="420"/>
        <w:jc w:val="center"/>
        <w:rPr>
          <w:rFonts w:hint="eastAsia"/>
        </w:rPr>
        <w:pPrChange w:id="228" w:author="wutuan" w:date="2025-04-30T20:29:00Z" w16du:dateUtc="2025-04-30T12:29:00Z">
          <w:pPr>
            <w:ind w:firstLine="420"/>
          </w:pPr>
        </w:pPrChange>
      </w:pPr>
      <w:ins w:id="229" w:author="wutuan" w:date="2025-04-30T20:29:00Z" w16du:dateUtc="2025-04-30T12:29:00Z">
        <w:r>
          <w:rPr>
            <w:rFonts w:hint="eastAsia"/>
          </w:rPr>
          <w:t>表</w:t>
        </w:r>
        <w:r>
          <w:rPr>
            <w:rFonts w:hint="eastAsia"/>
          </w:rPr>
          <w:t xml:space="preserve">7-6 </w:t>
        </w:r>
        <w:r w:rsidRPr="00137B35">
          <w:rPr>
            <w:rFonts w:hint="eastAsia"/>
          </w:rPr>
          <w:t>CT</w:t>
        </w:r>
        <w:r w:rsidRPr="00137B35">
          <w:rPr>
            <w:rFonts w:hint="eastAsia"/>
          </w:rPr>
          <w:t>扫描</w:t>
        </w:r>
        <w:r w:rsidRPr="00137B35">
          <w:rPr>
            <w:rFonts w:hint="eastAsia"/>
          </w:rPr>
          <w:t xml:space="preserve"> </w:t>
        </w:r>
        <w:r w:rsidRPr="00137B35">
          <w:rPr>
            <w:rFonts w:hint="eastAsia"/>
          </w:rPr>
          <w:t>全分析集</w:t>
        </w:r>
      </w:ins>
    </w:p>
    <w:p w14:paraId="43AD0677" w14:textId="12FACC90" w:rsidR="0092347E" w:rsidDel="00B85C2F" w:rsidRDefault="009878B6" w:rsidP="0092347E">
      <w:pPr>
        <w:ind w:firstLine="420"/>
        <w:rPr>
          <w:del w:id="230" w:author="wutuan" w:date="2025-04-30T20:10:00Z" w16du:dateUtc="2025-04-30T12:10:00Z"/>
        </w:rPr>
      </w:pPr>
      <w:del w:id="231" w:author="wutuan" w:date="2025-04-30T20:10:00Z" w16du:dateUtc="2025-04-30T12:10:00Z">
        <w:r w:rsidDel="00B85C2F">
          <w:rPr>
            <w:rFonts w:hint="eastAsia"/>
          </w:rPr>
          <w:delText>CT</w:delText>
        </w:r>
        <w:r w:rsidDel="00B85C2F">
          <w:rPr>
            <w:rFonts w:hint="eastAsia"/>
          </w:rPr>
          <w:delText>扫描临床协议具体情况</w:delText>
        </w:r>
        <w:r w:rsidR="00A67415" w:rsidDel="00B85C2F">
          <w:rPr>
            <w:rFonts w:hint="eastAsia"/>
          </w:rPr>
          <w:delText>详见附件列表</w:delText>
        </w:r>
        <w:r w:rsidR="00A67415" w:rsidDel="00B85C2F">
          <w:rPr>
            <w:rFonts w:hint="eastAsia"/>
          </w:rPr>
          <w:delText>7.2.5</w:delText>
        </w:r>
        <w:r w:rsidR="00A67415" w:rsidDel="00B85C2F">
          <w:rPr>
            <w:rFonts w:hint="eastAsia"/>
          </w:rPr>
          <w:delText>。</w:delText>
        </w:r>
      </w:del>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Change w:id="232" w:author="wutuan" w:date="2025-04-30T20:29:00Z" w16du:dateUtc="2025-04-30T12:29:00Z">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6195"/>
        <w:gridCol w:w="3217"/>
        <w:tblGridChange w:id="233">
          <w:tblGrid>
            <w:gridCol w:w="6195"/>
            <w:gridCol w:w="3217"/>
          </w:tblGrid>
        </w:tblGridChange>
      </w:tblGrid>
      <w:tr w:rsidR="00B85C2F" w:rsidRPr="00B85C2F" w14:paraId="0998FB46" w14:textId="77777777" w:rsidTr="004E39A2">
        <w:trPr>
          <w:tblHeader/>
          <w:ins w:id="234" w:author="wutuan" w:date="2025-04-30T20:10:00Z" w16du:dateUtc="2025-04-30T12:10:00Z"/>
          <w:trPrChange w:id="235" w:author="wutuan" w:date="2025-04-30T20:29:00Z" w16du:dateUtc="2025-04-30T12:29:00Z">
            <w:trPr>
              <w:tblHeader/>
            </w:trPr>
          </w:trPrChange>
        </w:trPr>
        <w:tc>
          <w:tcPr>
            <w:tcW w:w="3291" w:type="pct"/>
            <w:tcBorders>
              <w:top w:val="single" w:sz="4" w:space="0" w:color="auto"/>
              <w:bottom w:val="single" w:sz="4" w:space="0" w:color="auto"/>
            </w:tcBorders>
            <w:vAlign w:val="center"/>
            <w:tcPrChange w:id="236" w:author="wutuan" w:date="2025-04-30T20:29:00Z" w16du:dateUtc="2025-04-30T12:29:00Z">
              <w:tcPr>
                <w:tcW w:w="3291" w:type="pct"/>
                <w:tcBorders>
                  <w:top w:val="single" w:sz="4" w:space="0" w:color="auto"/>
                  <w:bottom w:val="single" w:sz="4" w:space="0" w:color="auto"/>
                </w:tcBorders>
                <w:vAlign w:val="center"/>
              </w:tcPr>
            </w:tcPrChange>
          </w:tcPr>
          <w:p w14:paraId="40190C5B" w14:textId="77777777" w:rsidR="00B85C2F" w:rsidRPr="00B85C2F" w:rsidRDefault="00B85C2F" w:rsidP="00B85C2F">
            <w:pPr>
              <w:spacing w:line="240" w:lineRule="auto"/>
              <w:ind w:firstLineChars="0" w:firstLine="0"/>
              <w:rPr>
                <w:ins w:id="237" w:author="wutuan" w:date="2025-04-30T20:10:00Z" w16du:dateUtc="2025-04-30T12:10:00Z"/>
                <w:sz w:val="20"/>
              </w:rPr>
            </w:pPr>
            <w:ins w:id="238" w:author="wutuan" w:date="2025-04-30T20:10:00Z" w16du:dateUtc="2025-04-30T12:10:00Z">
              <w:r w:rsidRPr="00B85C2F">
                <w:rPr>
                  <w:sz w:val="20"/>
                </w:rPr>
                <w:t>指标</w:t>
              </w:r>
            </w:ins>
          </w:p>
          <w:p w14:paraId="1BFBD0CF" w14:textId="77777777" w:rsidR="00B85C2F" w:rsidRPr="00B85C2F" w:rsidRDefault="00B85C2F" w:rsidP="00B85C2F">
            <w:pPr>
              <w:spacing w:line="240" w:lineRule="auto"/>
              <w:ind w:leftChars="200" w:left="420" w:firstLineChars="0" w:firstLine="0"/>
              <w:rPr>
                <w:ins w:id="239" w:author="wutuan" w:date="2025-04-30T20:10:00Z" w16du:dateUtc="2025-04-30T12:10:00Z"/>
                <w:sz w:val="20"/>
              </w:rPr>
            </w:pPr>
            <w:ins w:id="240" w:author="wutuan" w:date="2025-04-30T20:10:00Z" w16du:dateUtc="2025-04-30T12:10:00Z">
              <w:r w:rsidRPr="00B85C2F">
                <w:rPr>
                  <w:rFonts w:hint="eastAsia"/>
                  <w:sz w:val="20"/>
                </w:rPr>
                <w:t>统计量</w:t>
              </w:r>
            </w:ins>
          </w:p>
        </w:tc>
        <w:tc>
          <w:tcPr>
            <w:tcW w:w="1709" w:type="pct"/>
            <w:tcBorders>
              <w:top w:val="single" w:sz="4" w:space="0" w:color="auto"/>
              <w:bottom w:val="single" w:sz="4" w:space="0" w:color="auto"/>
            </w:tcBorders>
            <w:tcPrChange w:id="241" w:author="wutuan" w:date="2025-04-30T20:29:00Z" w16du:dateUtc="2025-04-30T12:29:00Z">
              <w:tcPr>
                <w:tcW w:w="1709" w:type="pct"/>
                <w:tcBorders>
                  <w:top w:val="single" w:sz="4" w:space="0" w:color="auto"/>
                  <w:bottom w:val="single" w:sz="4" w:space="0" w:color="auto"/>
                </w:tcBorders>
              </w:tcPr>
            </w:tcPrChange>
          </w:tcPr>
          <w:p w14:paraId="26864F32" w14:textId="77777777" w:rsidR="00B85C2F" w:rsidRPr="00B85C2F" w:rsidRDefault="00B85C2F" w:rsidP="00B85C2F">
            <w:pPr>
              <w:widowControl/>
              <w:spacing w:line="240" w:lineRule="auto"/>
              <w:ind w:firstLineChars="0" w:firstLine="0"/>
              <w:jc w:val="center"/>
              <w:rPr>
                <w:ins w:id="242" w:author="wutuan" w:date="2025-04-30T20:10:00Z" w16du:dateUtc="2025-04-30T12:10:00Z"/>
                <w:sz w:val="20"/>
              </w:rPr>
            </w:pPr>
            <w:ins w:id="243" w:author="wutuan" w:date="2025-04-30T20:10:00Z" w16du:dateUtc="2025-04-30T12:10:00Z">
              <w:r w:rsidRPr="00B85C2F">
                <w:rPr>
                  <w:sz w:val="20"/>
                </w:rPr>
                <w:t>合计</w:t>
              </w:r>
              <w:r w:rsidRPr="00B85C2F">
                <w:rPr>
                  <w:sz w:val="20"/>
                </w:rPr>
                <w:br/>
                <w:t>N=</w:t>
              </w:r>
              <w:r w:rsidRPr="00B85C2F">
                <w:rPr>
                  <w:rFonts w:hint="eastAsia"/>
                  <w:sz w:val="20"/>
                </w:rPr>
                <w:t>140</w:t>
              </w:r>
            </w:ins>
          </w:p>
        </w:tc>
      </w:tr>
      <w:tr w:rsidR="00B85C2F" w:rsidRPr="00B85C2F" w14:paraId="7FFC7009" w14:textId="77777777" w:rsidTr="004E39A2">
        <w:trPr>
          <w:ins w:id="244" w:author="wutuan" w:date="2025-04-30T20:10:00Z" w16du:dateUtc="2025-04-30T12:10:00Z"/>
        </w:trPr>
        <w:tc>
          <w:tcPr>
            <w:tcW w:w="3291" w:type="pct"/>
            <w:tcPrChange w:id="245" w:author="wutuan" w:date="2025-04-30T20:29:00Z" w16du:dateUtc="2025-04-30T12:29:00Z">
              <w:tcPr>
                <w:tcW w:w="3291" w:type="pct"/>
              </w:tcPr>
            </w:tcPrChange>
          </w:tcPr>
          <w:p w14:paraId="4CEC5231" w14:textId="77777777" w:rsidR="00B85C2F" w:rsidRPr="00B85C2F" w:rsidRDefault="00B85C2F" w:rsidP="00B85C2F">
            <w:pPr>
              <w:spacing w:line="240" w:lineRule="auto"/>
              <w:ind w:firstLineChars="0" w:firstLine="0"/>
              <w:rPr>
                <w:ins w:id="246" w:author="wutuan" w:date="2025-04-30T20:10:00Z" w16du:dateUtc="2025-04-30T12:10:00Z"/>
                <w:sz w:val="20"/>
              </w:rPr>
            </w:pPr>
            <w:ins w:id="247" w:author="wutuan" w:date="2025-04-30T20:10:00Z" w16du:dateUtc="2025-04-30T12:10:00Z">
              <w:r w:rsidRPr="00B85C2F">
                <w:rPr>
                  <w:rFonts w:hint="eastAsia"/>
                  <w:sz w:val="20"/>
                </w:rPr>
                <w:t>扫描部位</w:t>
              </w:r>
              <w:r w:rsidRPr="00B85C2F">
                <w:rPr>
                  <w:sz w:val="20"/>
                </w:rPr>
                <w:t>, n(%)</w:t>
              </w:r>
            </w:ins>
          </w:p>
        </w:tc>
        <w:tc>
          <w:tcPr>
            <w:tcW w:w="1709" w:type="pct"/>
            <w:tcPrChange w:id="248" w:author="wutuan" w:date="2025-04-30T20:29:00Z" w16du:dateUtc="2025-04-30T12:29:00Z">
              <w:tcPr>
                <w:tcW w:w="1709" w:type="pct"/>
              </w:tcPr>
            </w:tcPrChange>
          </w:tcPr>
          <w:p w14:paraId="211A109F" w14:textId="77777777" w:rsidR="00B85C2F" w:rsidRPr="00B85C2F" w:rsidRDefault="00B85C2F" w:rsidP="00B85C2F">
            <w:pPr>
              <w:widowControl/>
              <w:spacing w:line="240" w:lineRule="auto"/>
              <w:ind w:firstLineChars="0" w:firstLine="0"/>
              <w:jc w:val="center"/>
              <w:rPr>
                <w:ins w:id="249" w:author="wutuan" w:date="2025-04-30T20:10:00Z" w16du:dateUtc="2025-04-30T12:10:00Z"/>
                <w:sz w:val="20"/>
              </w:rPr>
            </w:pPr>
          </w:p>
        </w:tc>
      </w:tr>
      <w:tr w:rsidR="00B85C2F" w:rsidRPr="00B85C2F" w14:paraId="01382AC8" w14:textId="77777777" w:rsidTr="004E39A2">
        <w:trPr>
          <w:ins w:id="250" w:author="wutuan" w:date="2025-04-30T20:10:00Z" w16du:dateUtc="2025-04-30T12:10:00Z"/>
        </w:trPr>
        <w:tc>
          <w:tcPr>
            <w:tcW w:w="3291" w:type="pct"/>
            <w:tcPrChange w:id="251" w:author="wutuan" w:date="2025-04-30T20:29:00Z" w16du:dateUtc="2025-04-30T12:29:00Z">
              <w:tcPr>
                <w:tcW w:w="3291" w:type="pct"/>
              </w:tcPr>
            </w:tcPrChange>
          </w:tcPr>
          <w:p w14:paraId="12630607" w14:textId="77777777" w:rsidR="00B85C2F" w:rsidRPr="00B85C2F" w:rsidRDefault="00B85C2F" w:rsidP="00B85C2F">
            <w:pPr>
              <w:spacing w:line="240" w:lineRule="auto"/>
              <w:ind w:leftChars="200" w:left="420" w:firstLineChars="0" w:firstLine="0"/>
              <w:rPr>
                <w:ins w:id="252" w:author="wutuan" w:date="2025-04-30T20:10:00Z" w16du:dateUtc="2025-04-30T12:10:00Z"/>
                <w:sz w:val="20"/>
              </w:rPr>
            </w:pPr>
            <w:ins w:id="253" w:author="wutuan" w:date="2025-04-30T20:10:00Z" w16du:dateUtc="2025-04-30T12:10:00Z">
              <w:r w:rsidRPr="00B85C2F">
                <w:rPr>
                  <w:rFonts w:hint="eastAsia"/>
                  <w:sz w:val="20"/>
                </w:rPr>
                <w:t>头颈部</w:t>
              </w:r>
            </w:ins>
          </w:p>
        </w:tc>
        <w:tc>
          <w:tcPr>
            <w:tcW w:w="1709" w:type="pct"/>
            <w:tcPrChange w:id="254" w:author="wutuan" w:date="2025-04-30T20:29:00Z" w16du:dateUtc="2025-04-30T12:29:00Z">
              <w:tcPr>
                <w:tcW w:w="1709" w:type="pct"/>
              </w:tcPr>
            </w:tcPrChange>
          </w:tcPr>
          <w:p w14:paraId="7BEAFEA6" w14:textId="77777777" w:rsidR="00B85C2F" w:rsidRPr="00B85C2F" w:rsidRDefault="00B85C2F" w:rsidP="00B85C2F">
            <w:pPr>
              <w:widowControl/>
              <w:spacing w:line="240" w:lineRule="auto"/>
              <w:ind w:firstLineChars="0" w:firstLine="0"/>
              <w:jc w:val="center"/>
              <w:rPr>
                <w:ins w:id="255" w:author="wutuan" w:date="2025-04-30T20:10:00Z" w16du:dateUtc="2025-04-30T12:10:00Z"/>
                <w:sz w:val="20"/>
              </w:rPr>
            </w:pPr>
            <w:ins w:id="256" w:author="wutuan" w:date="2025-04-30T20:10:00Z" w16du:dateUtc="2025-04-30T12:10:00Z">
              <w:r w:rsidRPr="00B85C2F">
                <w:rPr>
                  <w:rFonts w:hint="eastAsia"/>
                  <w:sz w:val="20"/>
                </w:rPr>
                <w:t>30(21.43)</w:t>
              </w:r>
            </w:ins>
          </w:p>
        </w:tc>
      </w:tr>
      <w:tr w:rsidR="00B85C2F" w:rsidRPr="00B85C2F" w14:paraId="4B7F7329" w14:textId="77777777" w:rsidTr="004E39A2">
        <w:trPr>
          <w:ins w:id="257" w:author="wutuan" w:date="2025-04-30T20:10:00Z" w16du:dateUtc="2025-04-30T12:10:00Z"/>
        </w:trPr>
        <w:tc>
          <w:tcPr>
            <w:tcW w:w="3291" w:type="pct"/>
            <w:tcPrChange w:id="258" w:author="wutuan" w:date="2025-04-30T20:29:00Z" w16du:dateUtc="2025-04-30T12:29:00Z">
              <w:tcPr>
                <w:tcW w:w="3291" w:type="pct"/>
              </w:tcPr>
            </w:tcPrChange>
          </w:tcPr>
          <w:p w14:paraId="62CDF386" w14:textId="77777777" w:rsidR="00B85C2F" w:rsidRPr="00B85C2F" w:rsidRDefault="00B85C2F" w:rsidP="00B85C2F">
            <w:pPr>
              <w:spacing w:line="240" w:lineRule="auto"/>
              <w:ind w:leftChars="200" w:left="420" w:firstLineChars="0" w:firstLine="0"/>
              <w:rPr>
                <w:ins w:id="259" w:author="wutuan" w:date="2025-04-30T20:10:00Z" w16du:dateUtc="2025-04-30T12:10:00Z"/>
                <w:sz w:val="20"/>
              </w:rPr>
            </w:pPr>
            <w:ins w:id="260" w:author="wutuan" w:date="2025-04-30T20:10:00Z" w16du:dateUtc="2025-04-30T12:10:00Z">
              <w:r w:rsidRPr="00B85C2F">
                <w:rPr>
                  <w:rFonts w:hint="eastAsia"/>
                  <w:sz w:val="20"/>
                </w:rPr>
                <w:t>胸部</w:t>
              </w:r>
            </w:ins>
          </w:p>
        </w:tc>
        <w:tc>
          <w:tcPr>
            <w:tcW w:w="1709" w:type="pct"/>
            <w:tcPrChange w:id="261" w:author="wutuan" w:date="2025-04-30T20:29:00Z" w16du:dateUtc="2025-04-30T12:29:00Z">
              <w:tcPr>
                <w:tcW w:w="1709" w:type="pct"/>
              </w:tcPr>
            </w:tcPrChange>
          </w:tcPr>
          <w:p w14:paraId="120456B7" w14:textId="77777777" w:rsidR="00B85C2F" w:rsidRPr="00B85C2F" w:rsidRDefault="00B85C2F" w:rsidP="00B85C2F">
            <w:pPr>
              <w:widowControl/>
              <w:spacing w:line="240" w:lineRule="auto"/>
              <w:ind w:firstLineChars="0" w:firstLine="0"/>
              <w:jc w:val="center"/>
              <w:rPr>
                <w:ins w:id="262" w:author="wutuan" w:date="2025-04-30T20:10:00Z" w16du:dateUtc="2025-04-30T12:10:00Z"/>
                <w:sz w:val="20"/>
              </w:rPr>
            </w:pPr>
            <w:ins w:id="263" w:author="wutuan" w:date="2025-04-30T20:10:00Z" w16du:dateUtc="2025-04-30T12:10:00Z">
              <w:r w:rsidRPr="00B85C2F">
                <w:rPr>
                  <w:rFonts w:hint="eastAsia"/>
                  <w:sz w:val="20"/>
                </w:rPr>
                <w:t>30(21.43)</w:t>
              </w:r>
            </w:ins>
          </w:p>
        </w:tc>
      </w:tr>
      <w:tr w:rsidR="00B85C2F" w:rsidRPr="00B85C2F" w14:paraId="635D22C4" w14:textId="77777777" w:rsidTr="004E39A2">
        <w:trPr>
          <w:ins w:id="264" w:author="wutuan" w:date="2025-04-30T20:10:00Z" w16du:dateUtc="2025-04-30T12:10:00Z"/>
        </w:trPr>
        <w:tc>
          <w:tcPr>
            <w:tcW w:w="3291" w:type="pct"/>
            <w:tcPrChange w:id="265" w:author="wutuan" w:date="2025-04-30T20:29:00Z" w16du:dateUtc="2025-04-30T12:29:00Z">
              <w:tcPr>
                <w:tcW w:w="3291" w:type="pct"/>
              </w:tcPr>
            </w:tcPrChange>
          </w:tcPr>
          <w:p w14:paraId="7371CD13" w14:textId="77777777" w:rsidR="00B85C2F" w:rsidRPr="00B85C2F" w:rsidRDefault="00B85C2F" w:rsidP="00B85C2F">
            <w:pPr>
              <w:spacing w:line="240" w:lineRule="auto"/>
              <w:ind w:leftChars="200" w:left="420" w:firstLineChars="0" w:firstLine="0"/>
              <w:rPr>
                <w:ins w:id="266" w:author="wutuan" w:date="2025-04-30T20:10:00Z" w16du:dateUtc="2025-04-30T12:10:00Z"/>
                <w:sz w:val="20"/>
              </w:rPr>
            </w:pPr>
            <w:ins w:id="267" w:author="wutuan" w:date="2025-04-30T20:10:00Z" w16du:dateUtc="2025-04-30T12:10:00Z">
              <w:r w:rsidRPr="00B85C2F">
                <w:rPr>
                  <w:rFonts w:hint="eastAsia"/>
                  <w:sz w:val="20"/>
                </w:rPr>
                <w:t>腹部</w:t>
              </w:r>
            </w:ins>
          </w:p>
        </w:tc>
        <w:tc>
          <w:tcPr>
            <w:tcW w:w="1709" w:type="pct"/>
            <w:tcPrChange w:id="268" w:author="wutuan" w:date="2025-04-30T20:29:00Z" w16du:dateUtc="2025-04-30T12:29:00Z">
              <w:tcPr>
                <w:tcW w:w="1709" w:type="pct"/>
              </w:tcPr>
            </w:tcPrChange>
          </w:tcPr>
          <w:p w14:paraId="6FD5424B" w14:textId="77777777" w:rsidR="00B85C2F" w:rsidRPr="00B85C2F" w:rsidRDefault="00B85C2F" w:rsidP="00B85C2F">
            <w:pPr>
              <w:widowControl/>
              <w:spacing w:line="240" w:lineRule="auto"/>
              <w:ind w:firstLineChars="0" w:firstLine="0"/>
              <w:jc w:val="center"/>
              <w:rPr>
                <w:ins w:id="269" w:author="wutuan" w:date="2025-04-30T20:10:00Z" w16du:dateUtc="2025-04-30T12:10:00Z"/>
                <w:sz w:val="20"/>
              </w:rPr>
            </w:pPr>
            <w:ins w:id="270" w:author="wutuan" w:date="2025-04-30T20:10:00Z" w16du:dateUtc="2025-04-30T12:10:00Z">
              <w:r w:rsidRPr="00B85C2F">
                <w:rPr>
                  <w:rFonts w:hint="eastAsia"/>
                  <w:sz w:val="20"/>
                </w:rPr>
                <w:t>30(21.43)</w:t>
              </w:r>
            </w:ins>
          </w:p>
        </w:tc>
      </w:tr>
      <w:tr w:rsidR="00B85C2F" w:rsidRPr="00B85C2F" w14:paraId="121A1AC7" w14:textId="77777777" w:rsidTr="004E39A2">
        <w:trPr>
          <w:ins w:id="271" w:author="wutuan" w:date="2025-04-30T20:10:00Z" w16du:dateUtc="2025-04-30T12:10:00Z"/>
        </w:trPr>
        <w:tc>
          <w:tcPr>
            <w:tcW w:w="3291" w:type="pct"/>
            <w:tcPrChange w:id="272" w:author="wutuan" w:date="2025-04-30T20:29:00Z" w16du:dateUtc="2025-04-30T12:29:00Z">
              <w:tcPr>
                <w:tcW w:w="3291" w:type="pct"/>
              </w:tcPr>
            </w:tcPrChange>
          </w:tcPr>
          <w:p w14:paraId="070BAC39" w14:textId="77777777" w:rsidR="00B85C2F" w:rsidRPr="00B85C2F" w:rsidRDefault="00B85C2F" w:rsidP="00B85C2F">
            <w:pPr>
              <w:spacing w:line="240" w:lineRule="auto"/>
              <w:ind w:leftChars="200" w:left="420" w:firstLineChars="0" w:firstLine="0"/>
              <w:rPr>
                <w:ins w:id="273" w:author="wutuan" w:date="2025-04-30T20:10:00Z" w16du:dateUtc="2025-04-30T12:10:00Z"/>
                <w:sz w:val="20"/>
              </w:rPr>
            </w:pPr>
            <w:ins w:id="274" w:author="wutuan" w:date="2025-04-30T20:10:00Z" w16du:dateUtc="2025-04-30T12:10:00Z">
              <w:r w:rsidRPr="00B85C2F">
                <w:rPr>
                  <w:rFonts w:hint="eastAsia"/>
                  <w:sz w:val="20"/>
                </w:rPr>
                <w:t>冠脉</w:t>
              </w:r>
            </w:ins>
          </w:p>
        </w:tc>
        <w:tc>
          <w:tcPr>
            <w:tcW w:w="1709" w:type="pct"/>
            <w:tcPrChange w:id="275" w:author="wutuan" w:date="2025-04-30T20:29:00Z" w16du:dateUtc="2025-04-30T12:29:00Z">
              <w:tcPr>
                <w:tcW w:w="1709" w:type="pct"/>
              </w:tcPr>
            </w:tcPrChange>
          </w:tcPr>
          <w:p w14:paraId="65DAB336" w14:textId="77777777" w:rsidR="00B85C2F" w:rsidRPr="00B85C2F" w:rsidRDefault="00B85C2F" w:rsidP="00B85C2F">
            <w:pPr>
              <w:widowControl/>
              <w:spacing w:line="240" w:lineRule="auto"/>
              <w:ind w:firstLineChars="0" w:firstLine="0"/>
              <w:jc w:val="center"/>
              <w:rPr>
                <w:ins w:id="276" w:author="wutuan" w:date="2025-04-30T20:10:00Z" w16du:dateUtc="2025-04-30T12:10:00Z"/>
                <w:sz w:val="20"/>
              </w:rPr>
            </w:pPr>
            <w:ins w:id="277" w:author="wutuan" w:date="2025-04-30T20:10:00Z" w16du:dateUtc="2025-04-30T12:10:00Z">
              <w:r w:rsidRPr="00B85C2F">
                <w:rPr>
                  <w:rFonts w:hint="eastAsia"/>
                  <w:sz w:val="20"/>
                </w:rPr>
                <w:t>20(14.29)</w:t>
              </w:r>
            </w:ins>
          </w:p>
        </w:tc>
      </w:tr>
      <w:tr w:rsidR="00B85C2F" w:rsidRPr="00B85C2F" w14:paraId="25C0FAC1" w14:textId="77777777" w:rsidTr="004E39A2">
        <w:trPr>
          <w:ins w:id="278" w:author="wutuan" w:date="2025-04-30T20:10:00Z" w16du:dateUtc="2025-04-30T12:10:00Z"/>
        </w:trPr>
        <w:tc>
          <w:tcPr>
            <w:tcW w:w="3291" w:type="pct"/>
            <w:tcPrChange w:id="279" w:author="wutuan" w:date="2025-04-30T20:29:00Z" w16du:dateUtc="2025-04-30T12:29:00Z">
              <w:tcPr>
                <w:tcW w:w="3291" w:type="pct"/>
              </w:tcPr>
            </w:tcPrChange>
          </w:tcPr>
          <w:p w14:paraId="0E81F6F3" w14:textId="77777777" w:rsidR="00B85C2F" w:rsidRPr="00B85C2F" w:rsidRDefault="00B85C2F" w:rsidP="00B85C2F">
            <w:pPr>
              <w:spacing w:line="240" w:lineRule="auto"/>
              <w:ind w:leftChars="200" w:left="420" w:firstLineChars="0" w:firstLine="0"/>
              <w:rPr>
                <w:ins w:id="280" w:author="wutuan" w:date="2025-04-30T20:10:00Z" w16du:dateUtc="2025-04-30T12:10:00Z"/>
                <w:sz w:val="20"/>
              </w:rPr>
            </w:pPr>
            <w:ins w:id="281" w:author="wutuan" w:date="2025-04-30T20:10:00Z" w16du:dateUtc="2025-04-30T12:10:00Z">
              <w:r w:rsidRPr="00B85C2F">
                <w:rPr>
                  <w:rFonts w:hint="eastAsia"/>
                  <w:sz w:val="20"/>
                </w:rPr>
                <w:t>骨与关节</w:t>
              </w:r>
            </w:ins>
          </w:p>
        </w:tc>
        <w:tc>
          <w:tcPr>
            <w:tcW w:w="1709" w:type="pct"/>
            <w:tcPrChange w:id="282" w:author="wutuan" w:date="2025-04-30T20:29:00Z" w16du:dateUtc="2025-04-30T12:29:00Z">
              <w:tcPr>
                <w:tcW w:w="1709" w:type="pct"/>
              </w:tcPr>
            </w:tcPrChange>
          </w:tcPr>
          <w:p w14:paraId="2AEB73AA" w14:textId="77777777" w:rsidR="00B85C2F" w:rsidRPr="00B85C2F" w:rsidRDefault="00B85C2F" w:rsidP="00B85C2F">
            <w:pPr>
              <w:widowControl/>
              <w:spacing w:line="240" w:lineRule="auto"/>
              <w:ind w:firstLineChars="0" w:firstLine="0"/>
              <w:jc w:val="center"/>
              <w:rPr>
                <w:ins w:id="283" w:author="wutuan" w:date="2025-04-30T20:10:00Z" w16du:dateUtc="2025-04-30T12:10:00Z"/>
                <w:sz w:val="20"/>
              </w:rPr>
            </w:pPr>
            <w:ins w:id="284" w:author="wutuan" w:date="2025-04-30T20:10:00Z" w16du:dateUtc="2025-04-30T12:10:00Z">
              <w:r w:rsidRPr="00B85C2F">
                <w:rPr>
                  <w:rFonts w:hint="eastAsia"/>
                  <w:sz w:val="20"/>
                </w:rPr>
                <w:t>30(21.43)</w:t>
              </w:r>
            </w:ins>
          </w:p>
        </w:tc>
      </w:tr>
    </w:tbl>
    <w:p w14:paraId="2D8BF32B" w14:textId="77777777" w:rsidR="00B85C2F" w:rsidRPr="00B85C2F" w:rsidRDefault="00B85C2F" w:rsidP="00B85C2F">
      <w:pPr>
        <w:widowControl/>
        <w:spacing w:line="240" w:lineRule="auto"/>
        <w:ind w:firstLineChars="0" w:firstLine="0"/>
        <w:rPr>
          <w:ins w:id="285" w:author="wutuan" w:date="2025-04-30T20:10:00Z" w16du:dateUtc="2025-04-30T12:10:00Z"/>
        </w:rPr>
      </w:pPr>
      <w:ins w:id="286" w:author="wutuan" w:date="2025-04-30T20:10:00Z" w16du:dateUtc="2025-04-30T12:10:00Z">
        <w:r w:rsidRPr="00B85C2F">
          <w:t>注：百分比计算基于全分析集人数</w:t>
        </w:r>
        <w:r w:rsidRPr="00B85C2F">
          <w:rPr>
            <w:rFonts w:hint="eastAsia"/>
          </w:rPr>
          <w:t>。</w:t>
        </w:r>
      </w:ins>
    </w:p>
    <w:p w14:paraId="33C11980" w14:textId="0F09BA1E" w:rsidR="00B85C2F" w:rsidRPr="00B85C2F" w:rsidDel="00232126" w:rsidRDefault="00B85C2F" w:rsidP="0092347E">
      <w:pPr>
        <w:ind w:firstLine="420"/>
        <w:rPr>
          <w:del w:id="287" w:author="wutuan" w:date="2025-04-30T20:29:00Z" w16du:dateUtc="2025-04-30T12:29:00Z"/>
        </w:rPr>
      </w:pPr>
      <w:bookmarkStart w:id="288" w:name="_Toc196937792"/>
      <w:bookmarkEnd w:id="288"/>
    </w:p>
    <w:p w14:paraId="283CB99B" w14:textId="57E9016E" w:rsidR="00B85C2F" w:rsidDel="00232126" w:rsidRDefault="00B85C2F" w:rsidP="0092347E">
      <w:pPr>
        <w:ind w:firstLine="420"/>
        <w:rPr>
          <w:del w:id="289" w:author="wutuan" w:date="2025-04-30T20:29:00Z" w16du:dateUtc="2025-04-30T12:29:00Z"/>
        </w:rPr>
      </w:pPr>
      <w:bookmarkStart w:id="290" w:name="_Toc196937793"/>
      <w:bookmarkEnd w:id="290"/>
    </w:p>
    <w:p w14:paraId="7D81FCA3" w14:textId="50095FDD" w:rsidR="00B85C2F" w:rsidDel="00232126" w:rsidRDefault="00B85C2F" w:rsidP="0092347E">
      <w:pPr>
        <w:ind w:firstLine="420"/>
        <w:rPr>
          <w:del w:id="291" w:author="wutuan" w:date="2025-04-30T20:29:00Z" w16du:dateUtc="2025-04-30T12:29:00Z"/>
          <w:rFonts w:hint="eastAsia"/>
        </w:rPr>
      </w:pPr>
      <w:bookmarkStart w:id="292" w:name="_Toc196937794"/>
      <w:bookmarkEnd w:id="292"/>
    </w:p>
    <w:p w14:paraId="20BB64DC" w14:textId="6283BF7D" w:rsidR="0092347E" w:rsidRDefault="0092347E" w:rsidP="0092347E">
      <w:pPr>
        <w:pStyle w:val="-2"/>
      </w:pPr>
      <w:bookmarkStart w:id="293" w:name="_Toc196937795"/>
      <w:r>
        <w:rPr>
          <w:rFonts w:hint="eastAsia"/>
        </w:rPr>
        <w:t>有效性评价指标</w:t>
      </w:r>
      <w:bookmarkEnd w:id="293"/>
    </w:p>
    <w:p w14:paraId="343407BA" w14:textId="38B6FF89" w:rsidR="0092347E" w:rsidRDefault="0092347E" w:rsidP="0092347E">
      <w:pPr>
        <w:pStyle w:val="-3"/>
      </w:pPr>
      <w:bookmarkStart w:id="294" w:name="_Toc196937796"/>
      <w:r>
        <w:rPr>
          <w:rFonts w:hint="eastAsia"/>
        </w:rPr>
        <w:t>主要有效性评价指标</w:t>
      </w:r>
      <w:bookmarkEnd w:id="294"/>
    </w:p>
    <w:p w14:paraId="649708FD" w14:textId="3E1284D8" w:rsidR="0077635B" w:rsidDel="00822F63" w:rsidRDefault="00791152" w:rsidP="0092347E">
      <w:pPr>
        <w:ind w:firstLine="420"/>
        <w:rPr>
          <w:del w:id="295" w:author="wutuan" w:date="2025-04-30T20:11:00Z" w16du:dateUtc="2025-04-30T12:11:00Z"/>
        </w:rPr>
      </w:pPr>
      <w:del w:id="296" w:author="wutuan" w:date="2025-04-30T20:11:00Z" w16du:dateUtc="2025-04-30T12:11:00Z">
        <w:r w:rsidDel="00822F63">
          <w:rPr>
            <w:rFonts w:hint="eastAsia"/>
          </w:rPr>
          <w:delText>如附件</w:delText>
        </w:r>
        <w:r w:rsidR="0077635B" w:rsidDel="00822F63">
          <w:rPr>
            <w:rFonts w:hint="eastAsia"/>
          </w:rPr>
          <w:delText xml:space="preserve"> </w:delText>
        </w:r>
        <w:r w:rsidDel="00822F63">
          <w:rPr>
            <w:rFonts w:hint="eastAsia"/>
          </w:rPr>
          <w:delText>表</w:delText>
        </w:r>
        <w:r w:rsidDel="00822F63">
          <w:rPr>
            <w:rFonts w:hint="eastAsia"/>
          </w:rPr>
          <w:delText>6.2.1</w:delText>
        </w:r>
        <w:r w:rsidDel="00822F63">
          <w:rPr>
            <w:rFonts w:hint="eastAsia"/>
          </w:rPr>
          <w:delText>所示</w:delText>
        </w:r>
        <w:r w:rsidR="0077635B" w:rsidDel="00822F63">
          <w:rPr>
            <w:rFonts w:hint="eastAsia"/>
          </w:rPr>
          <w:delText>：</w:delText>
        </w:r>
      </w:del>
    </w:p>
    <w:p w14:paraId="3E3922EE" w14:textId="467A8041" w:rsidR="0092347E" w:rsidRDefault="002C5F75" w:rsidP="0092347E">
      <w:pPr>
        <w:ind w:firstLine="420"/>
      </w:pPr>
      <w:r>
        <w:rPr>
          <w:rFonts w:hint="eastAsia"/>
        </w:rPr>
        <w:t>PPS</w:t>
      </w:r>
      <w:r w:rsidR="00F3088C">
        <w:rPr>
          <w:rFonts w:hint="eastAsia"/>
        </w:rPr>
        <w:t>集</w:t>
      </w:r>
      <w:r>
        <w:rPr>
          <w:rFonts w:hint="eastAsia"/>
        </w:rPr>
        <w:t>138</w:t>
      </w:r>
      <w:r w:rsidR="00F3088C">
        <w:rPr>
          <w:rFonts w:hint="eastAsia"/>
        </w:rPr>
        <w:t>例受试者中，</w:t>
      </w:r>
      <w:r w:rsidR="0077635B">
        <w:rPr>
          <w:rFonts w:hint="eastAsia"/>
        </w:rPr>
        <w:t>4</w:t>
      </w:r>
      <w:r w:rsidR="0077635B">
        <w:rPr>
          <w:rFonts w:hint="eastAsia"/>
        </w:rPr>
        <w:t>例（</w:t>
      </w:r>
      <w:r w:rsidR="0077635B">
        <w:rPr>
          <w:rFonts w:hint="eastAsia"/>
        </w:rPr>
        <w:t>2.90%</w:t>
      </w:r>
      <w:r w:rsidR="0077635B">
        <w:rPr>
          <w:rFonts w:hint="eastAsia"/>
        </w:rPr>
        <w:t>）受试者的图像质量整体评分为</w:t>
      </w:r>
      <w:r w:rsidR="0077635B">
        <w:rPr>
          <w:rFonts w:hint="eastAsia"/>
        </w:rPr>
        <w:t>3</w:t>
      </w:r>
      <w:r w:rsidR="0077635B">
        <w:rPr>
          <w:rFonts w:hint="eastAsia"/>
        </w:rPr>
        <w:t>分，</w:t>
      </w:r>
      <w:r w:rsidR="0077635B">
        <w:rPr>
          <w:rFonts w:hint="eastAsia"/>
        </w:rPr>
        <w:t>22</w:t>
      </w:r>
      <w:r w:rsidR="0077635B">
        <w:rPr>
          <w:rFonts w:hint="eastAsia"/>
        </w:rPr>
        <w:t>例（</w:t>
      </w:r>
      <w:r w:rsidR="0077635B">
        <w:rPr>
          <w:rFonts w:hint="eastAsia"/>
        </w:rPr>
        <w:t>2.00%</w:t>
      </w:r>
      <w:r w:rsidR="0077635B">
        <w:rPr>
          <w:rFonts w:hint="eastAsia"/>
        </w:rPr>
        <w:t>）受试者的图像质量整体评分为</w:t>
      </w:r>
      <w:r w:rsidR="0077635B">
        <w:rPr>
          <w:rFonts w:hint="eastAsia"/>
        </w:rPr>
        <w:t>4</w:t>
      </w:r>
      <w:r w:rsidR="0077635B">
        <w:rPr>
          <w:rFonts w:hint="eastAsia"/>
        </w:rPr>
        <w:t>分，</w:t>
      </w:r>
      <w:r>
        <w:rPr>
          <w:rFonts w:hint="eastAsia"/>
        </w:rPr>
        <w:t>112</w:t>
      </w:r>
      <w:r w:rsidR="00F3088C">
        <w:rPr>
          <w:rFonts w:hint="eastAsia"/>
        </w:rPr>
        <w:t>例（</w:t>
      </w:r>
      <w:r w:rsidRPr="002C5F75">
        <w:t>81.16</w:t>
      </w:r>
      <w:r w:rsidR="00F3088C">
        <w:rPr>
          <w:rFonts w:hint="eastAsia"/>
        </w:rPr>
        <w:t>%</w:t>
      </w:r>
      <w:r w:rsidR="00F3088C">
        <w:rPr>
          <w:rFonts w:hint="eastAsia"/>
        </w:rPr>
        <w:t>）受试者的</w:t>
      </w:r>
      <w:r w:rsidR="00791152">
        <w:rPr>
          <w:rFonts w:hint="eastAsia"/>
        </w:rPr>
        <w:t>图像质量整体评分为</w:t>
      </w:r>
      <w:r w:rsidR="00791152">
        <w:rPr>
          <w:rFonts w:hint="eastAsia"/>
        </w:rPr>
        <w:t>5</w:t>
      </w:r>
      <w:r w:rsidR="00791152">
        <w:rPr>
          <w:rFonts w:hint="eastAsia"/>
        </w:rPr>
        <w:t>分</w:t>
      </w:r>
      <w:r w:rsidR="00B04693">
        <w:rPr>
          <w:rFonts w:hint="eastAsia"/>
        </w:rPr>
        <w:t>。</w:t>
      </w:r>
      <w:r w:rsidR="00F3088C">
        <w:rPr>
          <w:rFonts w:hint="eastAsia"/>
        </w:rPr>
        <w:t>临床图像质量可接受率为</w:t>
      </w:r>
      <w:r w:rsidR="00F3088C">
        <w:rPr>
          <w:rFonts w:hint="eastAsia"/>
        </w:rPr>
        <w:t>100.00%</w:t>
      </w:r>
      <w:r w:rsidR="00B04693">
        <w:rPr>
          <w:rFonts w:hint="eastAsia"/>
        </w:rPr>
        <w:t>，</w:t>
      </w:r>
      <w:r w:rsidR="00B04693">
        <w:rPr>
          <w:rFonts w:hint="eastAsia"/>
        </w:rPr>
        <w:t>95%CI</w:t>
      </w:r>
      <w:r w:rsidR="00B04693">
        <w:rPr>
          <w:rFonts w:hint="eastAsia"/>
        </w:rPr>
        <w:t>为</w:t>
      </w:r>
      <w:r w:rsidR="00B04693" w:rsidRPr="009D6D90">
        <w:t>(</w:t>
      </w:r>
      <w:bookmarkStart w:id="297" w:name="_Hlk196916166"/>
      <w:r w:rsidR="00B04693" w:rsidRPr="00D12298">
        <w:t>97.36%</w:t>
      </w:r>
      <w:r w:rsidR="00B04693" w:rsidRPr="009D6D90">
        <w:t xml:space="preserve">, </w:t>
      </w:r>
      <w:r w:rsidR="00B04693" w:rsidRPr="00D12298">
        <w:t>100.0</w:t>
      </w:r>
      <w:r w:rsidR="00B04693">
        <w:rPr>
          <w:rFonts w:hint="eastAsia"/>
        </w:rPr>
        <w:t>0</w:t>
      </w:r>
      <w:r w:rsidR="00B04693" w:rsidRPr="00D12298">
        <w:t>%</w:t>
      </w:r>
      <w:bookmarkEnd w:id="297"/>
      <w:r w:rsidR="00B04693" w:rsidRPr="009D6D90">
        <w:t>)</w:t>
      </w:r>
      <w:r w:rsidR="00F3088C">
        <w:rPr>
          <w:rFonts w:hint="eastAsia"/>
        </w:rPr>
        <w:t>。</w:t>
      </w:r>
      <w:r w:rsidR="0077635B">
        <w:rPr>
          <w:rFonts w:hint="eastAsia"/>
        </w:rPr>
        <w:t>临床图像质量</w:t>
      </w:r>
      <w:r w:rsidR="0077635B" w:rsidRPr="0077635B">
        <w:rPr>
          <w:rFonts w:hint="eastAsia"/>
        </w:rPr>
        <w:t>优良率</w:t>
      </w:r>
      <w:r w:rsidR="0077635B">
        <w:rPr>
          <w:rFonts w:hint="eastAsia"/>
        </w:rPr>
        <w:t>为</w:t>
      </w:r>
      <w:r w:rsidR="0077635B" w:rsidRPr="0077635B">
        <w:t>97.10%</w:t>
      </w:r>
      <w:r w:rsidR="0077635B">
        <w:rPr>
          <w:rFonts w:hint="eastAsia"/>
        </w:rPr>
        <w:t>，</w:t>
      </w:r>
      <w:r w:rsidR="0077635B">
        <w:rPr>
          <w:rFonts w:hint="eastAsia"/>
        </w:rPr>
        <w:t>95%CI</w:t>
      </w:r>
      <w:r w:rsidR="0077635B">
        <w:rPr>
          <w:rFonts w:hint="eastAsia"/>
        </w:rPr>
        <w:t>为</w:t>
      </w:r>
      <w:r w:rsidR="0077635B" w:rsidRPr="0077635B">
        <w:t>( 92.74%, 99.20%)</w:t>
      </w:r>
      <w:r w:rsidR="0077635B">
        <w:rPr>
          <w:rFonts w:hint="eastAsia"/>
        </w:rPr>
        <w:t>。</w:t>
      </w:r>
    </w:p>
    <w:p w14:paraId="04E51786" w14:textId="03A1E7B2" w:rsidR="0077635B" w:rsidRDefault="0077635B" w:rsidP="0077635B">
      <w:pPr>
        <w:ind w:firstLine="420"/>
      </w:pPr>
      <w:r>
        <w:rPr>
          <w:rFonts w:hint="eastAsia"/>
        </w:rPr>
        <w:t>PPS</w:t>
      </w:r>
      <w:r>
        <w:rPr>
          <w:rFonts w:hint="eastAsia"/>
        </w:rPr>
        <w:t>集</w:t>
      </w:r>
      <w:r>
        <w:rPr>
          <w:rFonts w:hint="eastAsia"/>
        </w:rPr>
        <w:t>110</w:t>
      </w:r>
      <w:r>
        <w:rPr>
          <w:rFonts w:hint="eastAsia"/>
        </w:rPr>
        <w:t>例平扫受试者中，</w:t>
      </w:r>
      <w:r>
        <w:rPr>
          <w:rFonts w:hint="eastAsia"/>
        </w:rPr>
        <w:t>10</w:t>
      </w:r>
      <w:r>
        <w:rPr>
          <w:rFonts w:hint="eastAsia"/>
        </w:rPr>
        <w:t>例（</w:t>
      </w:r>
      <w:r w:rsidRPr="0077635B">
        <w:t>9.09</w:t>
      </w:r>
      <w:r>
        <w:rPr>
          <w:rFonts w:hint="eastAsia"/>
        </w:rPr>
        <w:t>%</w:t>
      </w:r>
      <w:r>
        <w:rPr>
          <w:rFonts w:hint="eastAsia"/>
        </w:rPr>
        <w:t>）受试者的图像质量整体评分为</w:t>
      </w:r>
      <w:r>
        <w:rPr>
          <w:rFonts w:hint="eastAsia"/>
        </w:rPr>
        <w:t>4</w:t>
      </w:r>
      <w:r>
        <w:rPr>
          <w:rFonts w:hint="eastAsia"/>
        </w:rPr>
        <w:t>分，</w:t>
      </w:r>
      <w:r>
        <w:rPr>
          <w:rFonts w:hint="eastAsia"/>
        </w:rPr>
        <w:t>100</w:t>
      </w:r>
      <w:r>
        <w:rPr>
          <w:rFonts w:hint="eastAsia"/>
        </w:rPr>
        <w:t>例（</w:t>
      </w:r>
      <w:r w:rsidRPr="0077635B">
        <w:t>90.91</w:t>
      </w:r>
      <w:r>
        <w:rPr>
          <w:rFonts w:hint="eastAsia"/>
        </w:rPr>
        <w:t>%</w:t>
      </w:r>
      <w:r>
        <w:rPr>
          <w:rFonts w:hint="eastAsia"/>
        </w:rPr>
        <w:t>）受试者的图像质量整体评分为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(96.70%, 100.00%)</w:t>
      </w:r>
      <w:r>
        <w:rPr>
          <w:rFonts w:hint="eastAsia"/>
        </w:rPr>
        <w:t>。临床图像质量</w:t>
      </w:r>
      <w:r w:rsidRPr="0077635B">
        <w:rPr>
          <w:rFonts w:hint="eastAsia"/>
        </w:rPr>
        <w:t>优良率</w:t>
      </w:r>
      <w:r>
        <w:rPr>
          <w:rFonts w:hint="eastAsia"/>
        </w:rPr>
        <w:t>为</w:t>
      </w:r>
      <w:r w:rsidRPr="0077635B">
        <w:rPr>
          <w:rFonts w:hint="eastAsia"/>
        </w:rPr>
        <w:t>100.00%</w:t>
      </w:r>
      <w:r w:rsidRPr="0077635B">
        <w:rPr>
          <w:rFonts w:hint="eastAsia"/>
        </w:rPr>
        <w:t>，</w:t>
      </w:r>
      <w:r w:rsidRPr="0077635B">
        <w:rPr>
          <w:rFonts w:hint="eastAsia"/>
        </w:rPr>
        <w:t>95%CI</w:t>
      </w:r>
      <w:r w:rsidRPr="0077635B">
        <w:rPr>
          <w:rFonts w:hint="eastAsia"/>
        </w:rPr>
        <w:t>为</w:t>
      </w:r>
      <w:r w:rsidRPr="0077635B">
        <w:rPr>
          <w:rFonts w:hint="eastAsia"/>
        </w:rPr>
        <w:t>(96.70%, 100.00%)</w:t>
      </w:r>
      <w:r>
        <w:rPr>
          <w:rFonts w:hint="eastAsia"/>
        </w:rPr>
        <w:t>。</w:t>
      </w:r>
    </w:p>
    <w:p w14:paraId="692C68DD" w14:textId="1FBDBE86" w:rsidR="0077635B" w:rsidRDefault="0077635B" w:rsidP="0077635B">
      <w:pPr>
        <w:ind w:firstLine="420"/>
        <w:rPr>
          <w:ins w:id="298" w:author="wutuan" w:date="2025-04-30T20:11:00Z" w16du:dateUtc="2025-04-30T12:11:00Z"/>
        </w:rPr>
      </w:pPr>
      <w:r>
        <w:rPr>
          <w:rFonts w:hint="eastAsia"/>
        </w:rPr>
        <w:t>PPS</w:t>
      </w:r>
      <w:r>
        <w:rPr>
          <w:rFonts w:hint="eastAsia"/>
        </w:rPr>
        <w:t>集</w:t>
      </w:r>
      <w:r>
        <w:rPr>
          <w:rFonts w:hint="eastAsia"/>
        </w:rPr>
        <w:t>30</w:t>
      </w:r>
      <w:r>
        <w:rPr>
          <w:rFonts w:hint="eastAsia"/>
        </w:rPr>
        <w:t>例</w:t>
      </w:r>
      <w:r w:rsidRPr="0077635B">
        <w:rPr>
          <w:rFonts w:hint="eastAsia"/>
        </w:rPr>
        <w:t>增强扫描</w:t>
      </w:r>
      <w:r>
        <w:rPr>
          <w:rFonts w:hint="eastAsia"/>
        </w:rPr>
        <w:t>受试者中，</w:t>
      </w:r>
      <w:r>
        <w:rPr>
          <w:rFonts w:hint="eastAsia"/>
        </w:rPr>
        <w:t>4</w:t>
      </w:r>
      <w:r>
        <w:rPr>
          <w:rFonts w:hint="eastAsia"/>
        </w:rPr>
        <w:t>例（</w:t>
      </w:r>
      <w:r w:rsidRPr="0077635B">
        <w:t>14.29</w:t>
      </w:r>
      <w:r>
        <w:rPr>
          <w:rFonts w:hint="eastAsia"/>
        </w:rPr>
        <w:t>%</w:t>
      </w:r>
      <w:r>
        <w:rPr>
          <w:rFonts w:hint="eastAsia"/>
        </w:rPr>
        <w:t>）受试者的图像质量整体评分为</w:t>
      </w:r>
      <w:r>
        <w:rPr>
          <w:rFonts w:hint="eastAsia"/>
        </w:rPr>
        <w:t>3</w:t>
      </w:r>
      <w:r>
        <w:rPr>
          <w:rFonts w:hint="eastAsia"/>
        </w:rPr>
        <w:t>分，</w:t>
      </w:r>
      <w:r>
        <w:rPr>
          <w:rFonts w:hint="eastAsia"/>
        </w:rPr>
        <w:t>12</w:t>
      </w:r>
      <w:r>
        <w:rPr>
          <w:rFonts w:hint="eastAsia"/>
        </w:rPr>
        <w:t>例（</w:t>
      </w:r>
      <w:r w:rsidRPr="0077635B">
        <w:t>42.86</w:t>
      </w:r>
      <w:r>
        <w:rPr>
          <w:rFonts w:hint="eastAsia"/>
        </w:rPr>
        <w:t>%</w:t>
      </w:r>
      <w:r>
        <w:rPr>
          <w:rFonts w:hint="eastAsia"/>
        </w:rPr>
        <w:t>）</w:t>
      </w:r>
      <w:r>
        <w:rPr>
          <w:rFonts w:hint="eastAsia"/>
        </w:rPr>
        <w:lastRenderedPageBreak/>
        <w:t>受试者的图像质量整体评分为</w:t>
      </w:r>
      <w:r>
        <w:rPr>
          <w:rFonts w:hint="eastAsia"/>
        </w:rPr>
        <w:t>4</w:t>
      </w:r>
      <w:r>
        <w:rPr>
          <w:rFonts w:hint="eastAsia"/>
        </w:rPr>
        <w:t>分，</w:t>
      </w:r>
      <w:r>
        <w:rPr>
          <w:rFonts w:hint="eastAsia"/>
        </w:rPr>
        <w:t>12</w:t>
      </w:r>
      <w:r>
        <w:rPr>
          <w:rFonts w:hint="eastAsia"/>
        </w:rPr>
        <w:t>例（</w:t>
      </w:r>
      <w:r w:rsidRPr="0077635B">
        <w:t>42.86</w:t>
      </w:r>
      <w:r>
        <w:rPr>
          <w:rFonts w:hint="eastAsia"/>
        </w:rPr>
        <w:t>%</w:t>
      </w:r>
      <w:r>
        <w:rPr>
          <w:rFonts w:hint="eastAsia"/>
        </w:rPr>
        <w:t>）受试者的图像质量整体评分为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(87.66%, 100.00%)</w:t>
      </w:r>
      <w:r>
        <w:rPr>
          <w:rFonts w:hint="eastAsia"/>
        </w:rPr>
        <w:t>。临床图像质量</w:t>
      </w:r>
      <w:r w:rsidRPr="0077635B">
        <w:rPr>
          <w:rFonts w:hint="eastAsia"/>
        </w:rPr>
        <w:t>优良率</w:t>
      </w:r>
      <w:r>
        <w:rPr>
          <w:rFonts w:hint="eastAsia"/>
        </w:rPr>
        <w:t>为</w:t>
      </w:r>
      <w:r w:rsidRPr="0077635B">
        <w:t>85.71%</w:t>
      </w:r>
      <w:r w:rsidRPr="0077635B">
        <w:rPr>
          <w:rFonts w:hint="eastAsia"/>
        </w:rPr>
        <w:t>，</w:t>
      </w:r>
      <w:r w:rsidRPr="0077635B">
        <w:rPr>
          <w:rFonts w:hint="eastAsia"/>
        </w:rPr>
        <w:t>95%CI</w:t>
      </w:r>
      <w:r w:rsidRPr="0077635B">
        <w:rPr>
          <w:rFonts w:hint="eastAsia"/>
        </w:rPr>
        <w:t>为</w:t>
      </w:r>
      <w:r w:rsidRPr="0077635B">
        <w:t>(72.75%, 98.68%)</w:t>
      </w:r>
      <w:r>
        <w:rPr>
          <w:rFonts w:hint="eastAsia"/>
        </w:rPr>
        <w:t>。</w:t>
      </w:r>
    </w:p>
    <w:p w14:paraId="38AFE1B3" w14:textId="3AC38629" w:rsidR="00D57E98" w:rsidRDefault="00D57E98" w:rsidP="00822F63">
      <w:pPr>
        <w:ind w:firstLine="420"/>
        <w:rPr>
          <w:ins w:id="299" w:author="wutuan" w:date="2025-04-30T20:29:00Z" w16du:dateUtc="2025-04-30T12:29:00Z"/>
        </w:rPr>
      </w:pPr>
      <w:ins w:id="300" w:author="wutuan" w:date="2025-04-30T20:29:00Z" w16du:dateUtc="2025-04-30T12:29:00Z">
        <w:r>
          <w:rPr>
            <w:rFonts w:hint="eastAsia"/>
          </w:rPr>
          <w:t>主要有效性指标结果如下表所示</w:t>
        </w:r>
      </w:ins>
      <w:moveToRangeStart w:id="301" w:author="wutuan" w:date="2025-04-30T20:11:00Z" w:name="move196936298"/>
      <w:ins w:id="302" w:author="wutuan" w:date="2025-04-30T20:11:00Z" w16du:dateUtc="2025-04-30T12:11:00Z">
        <w:r>
          <w:rPr>
            <w:rFonts w:hint="eastAsia"/>
          </w:rPr>
          <w:t>：</w:t>
        </w:r>
      </w:ins>
    </w:p>
    <w:p w14:paraId="2919301A" w14:textId="7D979E3C" w:rsidR="00D57E98" w:rsidRPr="00D57E98" w:rsidRDefault="00D57E98" w:rsidP="00D57E98">
      <w:pPr>
        <w:ind w:firstLineChars="0" w:firstLine="0"/>
        <w:jc w:val="center"/>
        <w:rPr>
          <w:ins w:id="303" w:author="wutuan" w:date="2025-04-30T20:11:00Z" w16du:dateUtc="2025-04-30T12:11:00Z"/>
          <w:rFonts w:hint="eastAsia"/>
          <w:rPrChange w:id="304" w:author="wutuan" w:date="2025-04-30T20:30:00Z" w16du:dateUtc="2025-04-30T12:30:00Z">
            <w:rPr>
              <w:ins w:id="305" w:author="wutuan" w:date="2025-04-30T20:11:00Z" w16du:dateUtc="2025-04-30T12:11:00Z"/>
              <w:rFonts w:hint="eastAsia"/>
            </w:rPr>
          </w:rPrChange>
        </w:rPr>
        <w:pPrChange w:id="306" w:author="wutuan" w:date="2025-04-30T20:30:00Z" w16du:dateUtc="2025-04-30T12:30:00Z">
          <w:pPr>
            <w:ind w:firstLine="420"/>
          </w:pPr>
        </w:pPrChange>
      </w:pPr>
      <w:ins w:id="307" w:author="wutuan" w:date="2025-04-30T20:30:00Z" w16du:dateUtc="2025-04-30T12:30:00Z">
        <w:r>
          <w:rPr>
            <w:rFonts w:hint="eastAsia"/>
          </w:rPr>
          <w:t>表</w:t>
        </w:r>
        <w:r>
          <w:rPr>
            <w:rFonts w:hint="eastAsia"/>
          </w:rPr>
          <w:t xml:space="preserve">7-7 </w:t>
        </w:r>
        <w:r w:rsidRPr="00D57E98">
          <w:rPr>
            <w:rFonts w:hint="eastAsia"/>
          </w:rPr>
          <w:t>临床图像质量可接受率及优良率</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Change w:id="308" w:author="wutuan" w:date="2025-04-30T20:37:00Z" w16du:dateUtc="2025-04-30T12:37:00Z">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5020"/>
        <w:gridCol w:w="4392"/>
        <w:tblGridChange w:id="309">
          <w:tblGrid>
            <w:gridCol w:w="3724"/>
            <w:gridCol w:w="1296"/>
            <w:gridCol w:w="1548"/>
            <w:gridCol w:w="2844"/>
          </w:tblGrid>
        </w:tblGridChange>
      </w:tblGrid>
      <w:tr w:rsidR="005C6237" w:rsidRPr="00822F63" w14:paraId="6396E7F5" w14:textId="77777777" w:rsidTr="005C6237">
        <w:trPr>
          <w:tblHeader/>
          <w:ins w:id="310" w:author="wutuan" w:date="2025-04-30T20:11:00Z" w16du:dateUtc="2025-04-30T12:11:00Z"/>
          <w:trPrChange w:id="311" w:author="wutuan" w:date="2025-04-30T20:37:00Z" w16du:dateUtc="2025-04-30T12:37:00Z">
            <w:trPr>
              <w:gridAfter w:val="0"/>
              <w:tblHeader/>
            </w:trPr>
          </w:trPrChange>
        </w:trPr>
        <w:tc>
          <w:tcPr>
            <w:tcW w:w="2667" w:type="pct"/>
            <w:tcBorders>
              <w:top w:val="single" w:sz="4" w:space="0" w:color="auto"/>
              <w:bottom w:val="single" w:sz="4" w:space="0" w:color="auto"/>
            </w:tcBorders>
            <w:vAlign w:val="center"/>
            <w:tcPrChange w:id="312" w:author="wutuan" w:date="2025-04-30T20:37:00Z" w16du:dateUtc="2025-04-30T12:37:00Z">
              <w:tcPr>
                <w:tcW w:w="1978" w:type="pct"/>
                <w:tcBorders>
                  <w:top w:val="single" w:sz="4" w:space="0" w:color="auto"/>
                  <w:bottom w:val="single" w:sz="4" w:space="0" w:color="auto"/>
                </w:tcBorders>
                <w:vAlign w:val="center"/>
              </w:tcPr>
            </w:tcPrChange>
          </w:tcPr>
          <w:moveToRangeEnd w:id="301"/>
          <w:p w14:paraId="4AFA97DB" w14:textId="4E726572" w:rsidR="005C6237" w:rsidRPr="00822F63" w:rsidRDefault="005C6237" w:rsidP="00822F63">
            <w:pPr>
              <w:spacing w:line="240" w:lineRule="auto"/>
              <w:ind w:firstLineChars="0" w:firstLine="0"/>
              <w:rPr>
                <w:ins w:id="313" w:author="wutuan" w:date="2025-04-30T20:11:00Z" w16du:dateUtc="2025-04-30T12:11:00Z"/>
                <w:sz w:val="20"/>
              </w:rPr>
            </w:pPr>
            <w:ins w:id="314" w:author="wutuan" w:date="2025-04-30T20:11:00Z" w16du:dateUtc="2025-04-30T12:11:00Z">
              <w:r w:rsidRPr="00822F63">
                <w:rPr>
                  <w:sz w:val="20"/>
                </w:rPr>
                <w:t>指标</w:t>
              </w:r>
            </w:ins>
          </w:p>
        </w:tc>
        <w:tc>
          <w:tcPr>
            <w:tcW w:w="2333" w:type="pct"/>
            <w:tcBorders>
              <w:top w:val="single" w:sz="4" w:space="0" w:color="auto"/>
              <w:bottom w:val="single" w:sz="4" w:space="0" w:color="auto"/>
            </w:tcBorders>
            <w:tcPrChange w:id="315" w:author="wutuan" w:date="2025-04-30T20:37:00Z" w16du:dateUtc="2025-04-30T12:37:00Z">
              <w:tcPr>
                <w:tcW w:w="1511" w:type="pct"/>
                <w:gridSpan w:val="2"/>
                <w:tcBorders>
                  <w:top w:val="single" w:sz="4" w:space="0" w:color="auto"/>
                  <w:bottom w:val="single" w:sz="4" w:space="0" w:color="auto"/>
                </w:tcBorders>
              </w:tcPr>
            </w:tcPrChange>
          </w:tcPr>
          <w:p w14:paraId="4A98D101" w14:textId="77777777" w:rsidR="005C6237" w:rsidRPr="00822F63" w:rsidRDefault="005C6237" w:rsidP="00822F63">
            <w:pPr>
              <w:widowControl/>
              <w:spacing w:line="240" w:lineRule="auto"/>
              <w:ind w:firstLineChars="0" w:firstLine="0"/>
              <w:jc w:val="center"/>
              <w:rPr>
                <w:ins w:id="316" w:author="wutuan" w:date="2025-04-30T20:11:00Z" w16du:dateUtc="2025-04-30T12:11:00Z"/>
                <w:sz w:val="20"/>
              </w:rPr>
            </w:pPr>
            <w:ins w:id="317" w:author="wutuan" w:date="2025-04-30T20:11:00Z" w16du:dateUtc="2025-04-30T12:11:00Z">
              <w:r w:rsidRPr="00822F63">
                <w:rPr>
                  <w:rFonts w:hint="eastAsia"/>
                  <w:sz w:val="20"/>
                </w:rPr>
                <w:t>PPS</w:t>
              </w:r>
              <w:r w:rsidRPr="00822F63">
                <w:rPr>
                  <w:sz w:val="20"/>
                </w:rPr>
                <w:br/>
                <w:t>N=</w:t>
              </w:r>
              <w:r w:rsidRPr="00822F63">
                <w:rPr>
                  <w:rFonts w:hint="eastAsia"/>
                  <w:sz w:val="20"/>
                </w:rPr>
                <w:t>138</w:t>
              </w:r>
            </w:ins>
          </w:p>
        </w:tc>
      </w:tr>
      <w:tr w:rsidR="005C6237" w:rsidRPr="00822F63" w14:paraId="7880FE51" w14:textId="77777777" w:rsidTr="005C6237">
        <w:trPr>
          <w:ins w:id="318" w:author="wutuan" w:date="2025-04-30T20:11:00Z" w16du:dateUtc="2025-04-30T12:11:00Z"/>
          <w:trPrChange w:id="319" w:author="wutuan" w:date="2025-04-30T20:37:00Z" w16du:dateUtc="2025-04-30T12:37:00Z">
            <w:trPr>
              <w:gridAfter w:val="0"/>
            </w:trPr>
          </w:trPrChange>
        </w:trPr>
        <w:tc>
          <w:tcPr>
            <w:tcW w:w="2667" w:type="pct"/>
            <w:tcPrChange w:id="320" w:author="wutuan" w:date="2025-04-30T20:37:00Z" w16du:dateUtc="2025-04-30T12:37:00Z">
              <w:tcPr>
                <w:tcW w:w="1978" w:type="pct"/>
              </w:tcPr>
            </w:tcPrChange>
          </w:tcPr>
          <w:p w14:paraId="2F4D7E9E" w14:textId="77777777" w:rsidR="005C6237" w:rsidRPr="00822F63" w:rsidRDefault="005C6237" w:rsidP="00822F63">
            <w:pPr>
              <w:spacing w:line="240" w:lineRule="auto"/>
              <w:ind w:firstLineChars="0" w:firstLine="0"/>
              <w:rPr>
                <w:ins w:id="321" w:author="wutuan" w:date="2025-04-30T20:11:00Z" w16du:dateUtc="2025-04-30T12:11:00Z"/>
                <w:sz w:val="20"/>
              </w:rPr>
            </w:pPr>
            <w:ins w:id="322" w:author="wutuan" w:date="2025-04-30T20:11:00Z" w16du:dateUtc="2025-04-30T12:11:00Z">
              <w:r w:rsidRPr="00822F63">
                <w:rPr>
                  <w:rFonts w:hint="eastAsia"/>
                  <w:sz w:val="20"/>
                </w:rPr>
                <w:t>整体评分</w:t>
              </w:r>
              <w:r w:rsidRPr="00822F63">
                <w:rPr>
                  <w:sz w:val="20"/>
                </w:rPr>
                <w:t>, n(%)</w:t>
              </w:r>
            </w:ins>
          </w:p>
        </w:tc>
        <w:tc>
          <w:tcPr>
            <w:tcW w:w="2333" w:type="pct"/>
            <w:tcPrChange w:id="323" w:author="wutuan" w:date="2025-04-30T20:37:00Z" w16du:dateUtc="2025-04-30T12:37:00Z">
              <w:tcPr>
                <w:tcW w:w="1511" w:type="pct"/>
                <w:gridSpan w:val="2"/>
              </w:tcPr>
            </w:tcPrChange>
          </w:tcPr>
          <w:p w14:paraId="3C6E8F6C" w14:textId="77777777" w:rsidR="005C6237" w:rsidRPr="00822F63" w:rsidRDefault="005C6237" w:rsidP="00822F63">
            <w:pPr>
              <w:widowControl/>
              <w:spacing w:line="240" w:lineRule="auto"/>
              <w:ind w:firstLineChars="0" w:firstLine="0"/>
              <w:jc w:val="center"/>
              <w:rPr>
                <w:ins w:id="324" w:author="wutuan" w:date="2025-04-30T20:11:00Z" w16du:dateUtc="2025-04-30T12:11:00Z"/>
                <w:sz w:val="20"/>
              </w:rPr>
            </w:pPr>
            <w:ins w:id="325" w:author="wutuan" w:date="2025-04-30T20:11:00Z" w16du:dateUtc="2025-04-30T12:11:00Z">
              <w:r w:rsidRPr="00822F63">
                <w:rPr>
                  <w:rFonts w:hint="eastAsia"/>
                  <w:sz w:val="20"/>
                </w:rPr>
                <w:t>138</w:t>
              </w:r>
            </w:ins>
          </w:p>
        </w:tc>
      </w:tr>
      <w:tr w:rsidR="005C6237" w:rsidRPr="00822F63" w14:paraId="01C6FC49" w14:textId="77777777" w:rsidTr="005C6237">
        <w:trPr>
          <w:ins w:id="326" w:author="wutuan" w:date="2025-04-30T20:11:00Z" w16du:dateUtc="2025-04-30T12:11:00Z"/>
          <w:trPrChange w:id="327" w:author="wutuan" w:date="2025-04-30T20:37:00Z" w16du:dateUtc="2025-04-30T12:37:00Z">
            <w:trPr>
              <w:gridAfter w:val="0"/>
            </w:trPr>
          </w:trPrChange>
        </w:trPr>
        <w:tc>
          <w:tcPr>
            <w:tcW w:w="2667" w:type="pct"/>
            <w:tcPrChange w:id="328" w:author="wutuan" w:date="2025-04-30T20:37:00Z" w16du:dateUtc="2025-04-30T12:37:00Z">
              <w:tcPr>
                <w:tcW w:w="1978" w:type="pct"/>
              </w:tcPr>
            </w:tcPrChange>
          </w:tcPr>
          <w:p w14:paraId="07A972B3" w14:textId="77777777" w:rsidR="005C6237" w:rsidRPr="00822F63" w:rsidRDefault="005C6237" w:rsidP="00822F63">
            <w:pPr>
              <w:spacing w:line="240" w:lineRule="auto"/>
              <w:ind w:firstLine="400"/>
              <w:rPr>
                <w:ins w:id="329" w:author="wutuan" w:date="2025-04-30T20:11:00Z" w16du:dateUtc="2025-04-30T12:11:00Z"/>
                <w:sz w:val="20"/>
              </w:rPr>
            </w:pPr>
            <w:ins w:id="330" w:author="wutuan" w:date="2025-04-30T20:11:00Z" w16du:dateUtc="2025-04-30T12:11:00Z">
              <w:r w:rsidRPr="00822F63">
                <w:rPr>
                  <w:rFonts w:hint="eastAsia"/>
                  <w:sz w:val="20"/>
                </w:rPr>
                <w:t>1</w:t>
              </w:r>
              <w:r w:rsidRPr="00822F63">
                <w:rPr>
                  <w:rFonts w:hint="eastAsia"/>
                  <w:sz w:val="20"/>
                </w:rPr>
                <w:t>分</w:t>
              </w:r>
            </w:ins>
          </w:p>
        </w:tc>
        <w:tc>
          <w:tcPr>
            <w:tcW w:w="2333" w:type="pct"/>
            <w:tcPrChange w:id="331" w:author="wutuan" w:date="2025-04-30T20:37:00Z" w16du:dateUtc="2025-04-30T12:37:00Z">
              <w:tcPr>
                <w:tcW w:w="1511" w:type="pct"/>
                <w:gridSpan w:val="2"/>
              </w:tcPr>
            </w:tcPrChange>
          </w:tcPr>
          <w:p w14:paraId="003B660F" w14:textId="77777777" w:rsidR="005C6237" w:rsidRPr="00822F63" w:rsidRDefault="005C6237" w:rsidP="00822F63">
            <w:pPr>
              <w:widowControl/>
              <w:spacing w:line="240" w:lineRule="auto"/>
              <w:ind w:firstLineChars="0" w:firstLine="0"/>
              <w:jc w:val="center"/>
              <w:rPr>
                <w:ins w:id="332" w:author="wutuan" w:date="2025-04-30T20:11:00Z" w16du:dateUtc="2025-04-30T12:11:00Z"/>
                <w:sz w:val="20"/>
              </w:rPr>
            </w:pPr>
            <w:ins w:id="333"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79EA53D4" w14:textId="77777777" w:rsidTr="005C6237">
        <w:trPr>
          <w:ins w:id="334" w:author="wutuan" w:date="2025-04-30T20:11:00Z" w16du:dateUtc="2025-04-30T12:11:00Z"/>
          <w:trPrChange w:id="335" w:author="wutuan" w:date="2025-04-30T20:37:00Z" w16du:dateUtc="2025-04-30T12:37:00Z">
            <w:trPr>
              <w:gridAfter w:val="0"/>
            </w:trPr>
          </w:trPrChange>
        </w:trPr>
        <w:tc>
          <w:tcPr>
            <w:tcW w:w="2667" w:type="pct"/>
            <w:tcPrChange w:id="336" w:author="wutuan" w:date="2025-04-30T20:37:00Z" w16du:dateUtc="2025-04-30T12:37:00Z">
              <w:tcPr>
                <w:tcW w:w="1978" w:type="pct"/>
              </w:tcPr>
            </w:tcPrChange>
          </w:tcPr>
          <w:p w14:paraId="49C91DCA" w14:textId="77777777" w:rsidR="005C6237" w:rsidRPr="00822F63" w:rsidRDefault="005C6237" w:rsidP="00822F63">
            <w:pPr>
              <w:spacing w:line="240" w:lineRule="auto"/>
              <w:ind w:firstLine="400"/>
              <w:rPr>
                <w:ins w:id="337" w:author="wutuan" w:date="2025-04-30T20:11:00Z" w16du:dateUtc="2025-04-30T12:11:00Z"/>
                <w:sz w:val="20"/>
              </w:rPr>
            </w:pPr>
            <w:ins w:id="338" w:author="wutuan" w:date="2025-04-30T20:11:00Z" w16du:dateUtc="2025-04-30T12:11:00Z">
              <w:r w:rsidRPr="00822F63">
                <w:rPr>
                  <w:rFonts w:hint="eastAsia"/>
                  <w:sz w:val="20"/>
                </w:rPr>
                <w:t>2</w:t>
              </w:r>
              <w:r w:rsidRPr="00822F63">
                <w:rPr>
                  <w:rFonts w:hint="eastAsia"/>
                  <w:sz w:val="20"/>
                </w:rPr>
                <w:t>分</w:t>
              </w:r>
            </w:ins>
          </w:p>
        </w:tc>
        <w:tc>
          <w:tcPr>
            <w:tcW w:w="2333" w:type="pct"/>
            <w:tcPrChange w:id="339" w:author="wutuan" w:date="2025-04-30T20:37:00Z" w16du:dateUtc="2025-04-30T12:37:00Z">
              <w:tcPr>
                <w:tcW w:w="1511" w:type="pct"/>
                <w:gridSpan w:val="2"/>
              </w:tcPr>
            </w:tcPrChange>
          </w:tcPr>
          <w:p w14:paraId="6CCC6FCF" w14:textId="77777777" w:rsidR="005C6237" w:rsidRPr="00822F63" w:rsidRDefault="005C6237" w:rsidP="00822F63">
            <w:pPr>
              <w:widowControl/>
              <w:spacing w:line="240" w:lineRule="auto"/>
              <w:ind w:firstLineChars="0" w:firstLine="0"/>
              <w:jc w:val="center"/>
              <w:rPr>
                <w:ins w:id="340" w:author="wutuan" w:date="2025-04-30T20:11:00Z" w16du:dateUtc="2025-04-30T12:11:00Z"/>
                <w:sz w:val="20"/>
              </w:rPr>
            </w:pPr>
            <w:ins w:id="341"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3B23A493" w14:textId="77777777" w:rsidTr="005C6237">
        <w:trPr>
          <w:ins w:id="342" w:author="wutuan" w:date="2025-04-30T20:11:00Z" w16du:dateUtc="2025-04-30T12:11:00Z"/>
          <w:trPrChange w:id="343" w:author="wutuan" w:date="2025-04-30T20:37:00Z" w16du:dateUtc="2025-04-30T12:37:00Z">
            <w:trPr>
              <w:gridAfter w:val="0"/>
            </w:trPr>
          </w:trPrChange>
        </w:trPr>
        <w:tc>
          <w:tcPr>
            <w:tcW w:w="2667" w:type="pct"/>
            <w:tcPrChange w:id="344" w:author="wutuan" w:date="2025-04-30T20:37:00Z" w16du:dateUtc="2025-04-30T12:37:00Z">
              <w:tcPr>
                <w:tcW w:w="1978" w:type="pct"/>
              </w:tcPr>
            </w:tcPrChange>
          </w:tcPr>
          <w:p w14:paraId="2D9EE121" w14:textId="77777777" w:rsidR="005C6237" w:rsidRPr="00822F63" w:rsidRDefault="005C6237" w:rsidP="00822F63">
            <w:pPr>
              <w:spacing w:line="240" w:lineRule="auto"/>
              <w:ind w:firstLine="400"/>
              <w:rPr>
                <w:ins w:id="345" w:author="wutuan" w:date="2025-04-30T20:11:00Z" w16du:dateUtc="2025-04-30T12:11:00Z"/>
                <w:sz w:val="20"/>
              </w:rPr>
            </w:pPr>
            <w:ins w:id="346" w:author="wutuan" w:date="2025-04-30T20:11:00Z" w16du:dateUtc="2025-04-30T12:11:00Z">
              <w:r w:rsidRPr="00822F63">
                <w:rPr>
                  <w:rFonts w:hint="eastAsia"/>
                  <w:sz w:val="20"/>
                </w:rPr>
                <w:t>3</w:t>
              </w:r>
              <w:r w:rsidRPr="00822F63">
                <w:rPr>
                  <w:rFonts w:hint="eastAsia"/>
                  <w:sz w:val="20"/>
                </w:rPr>
                <w:t>分</w:t>
              </w:r>
            </w:ins>
          </w:p>
        </w:tc>
        <w:tc>
          <w:tcPr>
            <w:tcW w:w="2333" w:type="pct"/>
            <w:tcPrChange w:id="347" w:author="wutuan" w:date="2025-04-30T20:37:00Z" w16du:dateUtc="2025-04-30T12:37:00Z">
              <w:tcPr>
                <w:tcW w:w="1511" w:type="pct"/>
                <w:gridSpan w:val="2"/>
              </w:tcPr>
            </w:tcPrChange>
          </w:tcPr>
          <w:p w14:paraId="111704E6" w14:textId="77777777" w:rsidR="005C6237" w:rsidRPr="00822F63" w:rsidRDefault="005C6237" w:rsidP="00822F63">
            <w:pPr>
              <w:widowControl/>
              <w:spacing w:line="240" w:lineRule="auto"/>
              <w:ind w:firstLineChars="0" w:firstLine="0"/>
              <w:jc w:val="center"/>
              <w:rPr>
                <w:ins w:id="348" w:author="wutuan" w:date="2025-04-30T20:11:00Z" w16du:dateUtc="2025-04-30T12:11:00Z"/>
                <w:sz w:val="20"/>
              </w:rPr>
            </w:pPr>
            <w:ins w:id="349" w:author="wutuan" w:date="2025-04-30T20:11:00Z" w16du:dateUtc="2025-04-30T12:11:00Z">
              <w:r w:rsidRPr="00822F63">
                <w:rPr>
                  <w:rFonts w:hint="eastAsia"/>
                  <w:sz w:val="20"/>
                </w:rPr>
                <w:t>4</w:t>
              </w:r>
              <w:r w:rsidRPr="00822F63">
                <w:rPr>
                  <w:sz w:val="20"/>
                </w:rPr>
                <w:t>(</w:t>
              </w:r>
              <w:bookmarkStart w:id="350" w:name="_Hlk196916231"/>
              <w:r w:rsidRPr="00822F63">
                <w:rPr>
                  <w:rFonts w:hint="eastAsia"/>
                  <w:sz w:val="20"/>
                </w:rPr>
                <w:t>2.90</w:t>
              </w:r>
              <w:bookmarkEnd w:id="350"/>
              <w:r w:rsidRPr="00822F63">
                <w:rPr>
                  <w:sz w:val="20"/>
                </w:rPr>
                <w:t>)</w:t>
              </w:r>
            </w:ins>
          </w:p>
        </w:tc>
      </w:tr>
      <w:tr w:rsidR="005C6237" w:rsidRPr="00822F63" w14:paraId="4CE39D89" w14:textId="77777777" w:rsidTr="005C6237">
        <w:trPr>
          <w:ins w:id="351" w:author="wutuan" w:date="2025-04-30T20:11:00Z" w16du:dateUtc="2025-04-30T12:11:00Z"/>
          <w:trPrChange w:id="352" w:author="wutuan" w:date="2025-04-30T20:37:00Z" w16du:dateUtc="2025-04-30T12:37:00Z">
            <w:trPr>
              <w:gridAfter w:val="0"/>
            </w:trPr>
          </w:trPrChange>
        </w:trPr>
        <w:tc>
          <w:tcPr>
            <w:tcW w:w="2667" w:type="pct"/>
            <w:tcPrChange w:id="353" w:author="wutuan" w:date="2025-04-30T20:37:00Z" w16du:dateUtc="2025-04-30T12:37:00Z">
              <w:tcPr>
                <w:tcW w:w="1978" w:type="pct"/>
              </w:tcPr>
            </w:tcPrChange>
          </w:tcPr>
          <w:p w14:paraId="616D7E02" w14:textId="77777777" w:rsidR="005C6237" w:rsidRPr="00822F63" w:rsidRDefault="005C6237" w:rsidP="00822F63">
            <w:pPr>
              <w:spacing w:line="240" w:lineRule="auto"/>
              <w:ind w:firstLine="400"/>
              <w:rPr>
                <w:ins w:id="354" w:author="wutuan" w:date="2025-04-30T20:11:00Z" w16du:dateUtc="2025-04-30T12:11:00Z"/>
                <w:sz w:val="20"/>
              </w:rPr>
            </w:pPr>
            <w:ins w:id="355" w:author="wutuan" w:date="2025-04-30T20:11:00Z" w16du:dateUtc="2025-04-30T12:11:00Z">
              <w:r w:rsidRPr="00822F63">
                <w:rPr>
                  <w:rFonts w:hint="eastAsia"/>
                  <w:sz w:val="20"/>
                </w:rPr>
                <w:t>4</w:t>
              </w:r>
              <w:r w:rsidRPr="00822F63">
                <w:rPr>
                  <w:rFonts w:hint="eastAsia"/>
                  <w:sz w:val="20"/>
                </w:rPr>
                <w:t>分</w:t>
              </w:r>
            </w:ins>
          </w:p>
        </w:tc>
        <w:tc>
          <w:tcPr>
            <w:tcW w:w="2333" w:type="pct"/>
            <w:tcPrChange w:id="356" w:author="wutuan" w:date="2025-04-30T20:37:00Z" w16du:dateUtc="2025-04-30T12:37:00Z">
              <w:tcPr>
                <w:tcW w:w="1511" w:type="pct"/>
                <w:gridSpan w:val="2"/>
              </w:tcPr>
            </w:tcPrChange>
          </w:tcPr>
          <w:p w14:paraId="39C4C5C3" w14:textId="77777777" w:rsidR="005C6237" w:rsidRPr="00822F63" w:rsidRDefault="005C6237" w:rsidP="00822F63">
            <w:pPr>
              <w:widowControl/>
              <w:spacing w:line="240" w:lineRule="auto"/>
              <w:ind w:firstLineChars="0" w:firstLine="0"/>
              <w:jc w:val="center"/>
              <w:rPr>
                <w:ins w:id="357" w:author="wutuan" w:date="2025-04-30T20:11:00Z" w16du:dateUtc="2025-04-30T12:11:00Z"/>
                <w:sz w:val="20"/>
              </w:rPr>
            </w:pPr>
            <w:ins w:id="358" w:author="wutuan" w:date="2025-04-30T20:11:00Z" w16du:dateUtc="2025-04-30T12:11:00Z">
              <w:r w:rsidRPr="00822F63">
                <w:rPr>
                  <w:rFonts w:hint="eastAsia"/>
                  <w:sz w:val="20"/>
                </w:rPr>
                <w:t>22</w:t>
              </w:r>
              <w:r w:rsidRPr="00822F63">
                <w:rPr>
                  <w:sz w:val="20"/>
                </w:rPr>
                <w:t>(</w:t>
              </w:r>
              <w:r w:rsidRPr="00822F63">
                <w:rPr>
                  <w:rFonts w:hint="eastAsia"/>
                  <w:sz w:val="20"/>
                </w:rPr>
                <w:t>15.94</w:t>
              </w:r>
              <w:r w:rsidRPr="00822F63">
                <w:rPr>
                  <w:sz w:val="20"/>
                </w:rPr>
                <w:t>)</w:t>
              </w:r>
            </w:ins>
          </w:p>
        </w:tc>
      </w:tr>
      <w:tr w:rsidR="005C6237" w:rsidRPr="00822F63" w14:paraId="7A42F5A4" w14:textId="77777777" w:rsidTr="005C6237">
        <w:trPr>
          <w:ins w:id="359" w:author="wutuan" w:date="2025-04-30T20:11:00Z" w16du:dateUtc="2025-04-30T12:11:00Z"/>
          <w:trPrChange w:id="360" w:author="wutuan" w:date="2025-04-30T20:37:00Z" w16du:dateUtc="2025-04-30T12:37:00Z">
            <w:trPr>
              <w:gridAfter w:val="0"/>
            </w:trPr>
          </w:trPrChange>
        </w:trPr>
        <w:tc>
          <w:tcPr>
            <w:tcW w:w="2667" w:type="pct"/>
            <w:tcPrChange w:id="361" w:author="wutuan" w:date="2025-04-30T20:37:00Z" w16du:dateUtc="2025-04-30T12:37:00Z">
              <w:tcPr>
                <w:tcW w:w="1978" w:type="pct"/>
              </w:tcPr>
            </w:tcPrChange>
          </w:tcPr>
          <w:p w14:paraId="531F667D" w14:textId="77777777" w:rsidR="005C6237" w:rsidRPr="00822F63" w:rsidRDefault="005C6237" w:rsidP="00822F63">
            <w:pPr>
              <w:spacing w:line="240" w:lineRule="auto"/>
              <w:ind w:firstLine="400"/>
              <w:rPr>
                <w:ins w:id="362" w:author="wutuan" w:date="2025-04-30T20:11:00Z" w16du:dateUtc="2025-04-30T12:11:00Z"/>
                <w:sz w:val="20"/>
              </w:rPr>
            </w:pPr>
            <w:ins w:id="363" w:author="wutuan" w:date="2025-04-30T20:11:00Z" w16du:dateUtc="2025-04-30T12:11:00Z">
              <w:r w:rsidRPr="00822F63">
                <w:rPr>
                  <w:rFonts w:hint="eastAsia"/>
                  <w:sz w:val="20"/>
                </w:rPr>
                <w:t>5</w:t>
              </w:r>
              <w:r w:rsidRPr="00822F63">
                <w:rPr>
                  <w:rFonts w:hint="eastAsia"/>
                  <w:sz w:val="20"/>
                </w:rPr>
                <w:t>分</w:t>
              </w:r>
            </w:ins>
          </w:p>
        </w:tc>
        <w:tc>
          <w:tcPr>
            <w:tcW w:w="2333" w:type="pct"/>
            <w:tcPrChange w:id="364" w:author="wutuan" w:date="2025-04-30T20:37:00Z" w16du:dateUtc="2025-04-30T12:37:00Z">
              <w:tcPr>
                <w:tcW w:w="1511" w:type="pct"/>
                <w:gridSpan w:val="2"/>
              </w:tcPr>
            </w:tcPrChange>
          </w:tcPr>
          <w:p w14:paraId="3077AD5F" w14:textId="77777777" w:rsidR="005C6237" w:rsidRPr="00822F63" w:rsidRDefault="005C6237" w:rsidP="00822F63">
            <w:pPr>
              <w:widowControl/>
              <w:spacing w:line="240" w:lineRule="auto"/>
              <w:ind w:firstLineChars="0" w:firstLine="0"/>
              <w:jc w:val="center"/>
              <w:rPr>
                <w:ins w:id="365" w:author="wutuan" w:date="2025-04-30T20:11:00Z" w16du:dateUtc="2025-04-30T12:11:00Z"/>
                <w:sz w:val="20"/>
              </w:rPr>
            </w:pPr>
            <w:ins w:id="366" w:author="wutuan" w:date="2025-04-30T20:11:00Z" w16du:dateUtc="2025-04-30T12:11:00Z">
              <w:r w:rsidRPr="00822F63">
                <w:rPr>
                  <w:rFonts w:hint="eastAsia"/>
                  <w:sz w:val="20"/>
                </w:rPr>
                <w:t>112</w:t>
              </w:r>
              <w:r w:rsidRPr="00822F63">
                <w:rPr>
                  <w:sz w:val="20"/>
                </w:rPr>
                <w:t>(</w:t>
              </w:r>
              <w:r w:rsidRPr="00822F63">
                <w:rPr>
                  <w:rFonts w:hint="eastAsia"/>
                  <w:sz w:val="20"/>
                </w:rPr>
                <w:t>81.16</w:t>
              </w:r>
              <w:r w:rsidRPr="00822F63">
                <w:rPr>
                  <w:sz w:val="20"/>
                </w:rPr>
                <w:t>)</w:t>
              </w:r>
            </w:ins>
          </w:p>
        </w:tc>
      </w:tr>
      <w:tr w:rsidR="005C6237" w:rsidRPr="00822F63" w14:paraId="70DD4BD2" w14:textId="77777777" w:rsidTr="005C6237">
        <w:trPr>
          <w:ins w:id="367" w:author="wutuan" w:date="2025-04-30T20:11:00Z" w16du:dateUtc="2025-04-30T12:11:00Z"/>
          <w:trPrChange w:id="368" w:author="wutuan" w:date="2025-04-30T20:37:00Z" w16du:dateUtc="2025-04-30T12:37:00Z">
            <w:trPr>
              <w:gridAfter w:val="0"/>
            </w:trPr>
          </w:trPrChange>
        </w:trPr>
        <w:tc>
          <w:tcPr>
            <w:tcW w:w="2667" w:type="pct"/>
            <w:tcPrChange w:id="369" w:author="wutuan" w:date="2025-04-30T20:37:00Z" w16du:dateUtc="2025-04-30T12:37:00Z">
              <w:tcPr>
                <w:tcW w:w="1978" w:type="pct"/>
              </w:tcPr>
            </w:tcPrChange>
          </w:tcPr>
          <w:p w14:paraId="75D69680" w14:textId="77777777" w:rsidR="005C6237" w:rsidRPr="00822F63" w:rsidRDefault="005C6237" w:rsidP="00822F63">
            <w:pPr>
              <w:spacing w:line="240" w:lineRule="auto"/>
              <w:ind w:firstLineChars="0" w:firstLine="0"/>
              <w:rPr>
                <w:ins w:id="370" w:author="wutuan" w:date="2025-04-30T20:11:00Z" w16du:dateUtc="2025-04-30T12:11:00Z"/>
                <w:sz w:val="20"/>
              </w:rPr>
            </w:pPr>
            <w:ins w:id="371" w:author="wutuan" w:date="2025-04-30T20:11:00Z" w16du:dateUtc="2025-04-30T12:11:00Z">
              <w:r w:rsidRPr="00822F63">
                <w:rPr>
                  <w:rFonts w:hint="eastAsia"/>
                  <w:sz w:val="20"/>
                </w:rPr>
                <w:t>临床图像质量可接受率</w:t>
              </w:r>
              <w:r w:rsidRPr="00822F63">
                <w:rPr>
                  <w:sz w:val="20"/>
                </w:rPr>
                <w:t>(95%CI)</w:t>
              </w:r>
            </w:ins>
          </w:p>
        </w:tc>
        <w:tc>
          <w:tcPr>
            <w:tcW w:w="2333" w:type="pct"/>
            <w:tcPrChange w:id="372" w:author="wutuan" w:date="2025-04-30T20:37:00Z" w16du:dateUtc="2025-04-30T12:37:00Z">
              <w:tcPr>
                <w:tcW w:w="1511" w:type="pct"/>
                <w:gridSpan w:val="2"/>
              </w:tcPr>
            </w:tcPrChange>
          </w:tcPr>
          <w:p w14:paraId="18B84936" w14:textId="77777777" w:rsidR="005C6237" w:rsidRPr="00822F63" w:rsidRDefault="005C6237" w:rsidP="00822F63">
            <w:pPr>
              <w:widowControl/>
              <w:spacing w:line="240" w:lineRule="auto"/>
              <w:ind w:firstLineChars="0" w:firstLine="0"/>
              <w:jc w:val="center"/>
              <w:rPr>
                <w:ins w:id="373" w:author="wutuan" w:date="2025-04-30T20:11:00Z" w16du:dateUtc="2025-04-30T12:11:00Z"/>
                <w:sz w:val="20"/>
              </w:rPr>
            </w:pPr>
            <w:ins w:id="374" w:author="wutuan" w:date="2025-04-30T20:11:00Z" w16du:dateUtc="2025-04-30T12:11:00Z">
              <w:r w:rsidRPr="00822F63">
                <w:rPr>
                  <w:sz w:val="20"/>
                </w:rPr>
                <w:t>100.0</w:t>
              </w:r>
              <w:r w:rsidRPr="00822F63">
                <w:rPr>
                  <w:rFonts w:hint="eastAsia"/>
                  <w:sz w:val="20"/>
                </w:rPr>
                <w:t>0</w:t>
              </w:r>
              <w:r w:rsidRPr="00822F63">
                <w:rPr>
                  <w:sz w:val="20"/>
                </w:rPr>
                <w:t>%</w:t>
              </w:r>
              <w:bookmarkStart w:id="375" w:name="_Hlk196916177"/>
              <w:r w:rsidRPr="00822F63">
                <w:rPr>
                  <w:sz w:val="20"/>
                </w:rPr>
                <w:t xml:space="preserve"> (97.36%, 100.0</w:t>
              </w:r>
              <w:r w:rsidRPr="00822F63">
                <w:rPr>
                  <w:rFonts w:hint="eastAsia"/>
                  <w:sz w:val="20"/>
                </w:rPr>
                <w:t>0</w:t>
              </w:r>
              <w:r w:rsidRPr="00822F63">
                <w:rPr>
                  <w:sz w:val="20"/>
                </w:rPr>
                <w:t>%)</w:t>
              </w:r>
              <w:bookmarkEnd w:id="375"/>
            </w:ins>
          </w:p>
        </w:tc>
      </w:tr>
      <w:tr w:rsidR="005C6237" w:rsidRPr="00822F63" w14:paraId="13B5B006" w14:textId="77777777" w:rsidTr="005C6237">
        <w:trPr>
          <w:ins w:id="376" w:author="wutuan" w:date="2025-04-30T20:11:00Z" w16du:dateUtc="2025-04-30T12:11:00Z"/>
          <w:trPrChange w:id="377" w:author="wutuan" w:date="2025-04-30T20:37:00Z" w16du:dateUtc="2025-04-30T12:37:00Z">
            <w:trPr>
              <w:gridAfter w:val="0"/>
            </w:trPr>
          </w:trPrChange>
        </w:trPr>
        <w:tc>
          <w:tcPr>
            <w:tcW w:w="2667" w:type="pct"/>
            <w:tcPrChange w:id="378" w:author="wutuan" w:date="2025-04-30T20:37:00Z" w16du:dateUtc="2025-04-30T12:37:00Z">
              <w:tcPr>
                <w:tcW w:w="1978" w:type="pct"/>
              </w:tcPr>
            </w:tcPrChange>
          </w:tcPr>
          <w:p w14:paraId="74B2A1C2" w14:textId="77777777" w:rsidR="005C6237" w:rsidRPr="00822F63" w:rsidRDefault="005C6237" w:rsidP="00822F63">
            <w:pPr>
              <w:spacing w:line="240" w:lineRule="auto"/>
              <w:ind w:firstLineChars="0" w:firstLine="0"/>
              <w:rPr>
                <w:ins w:id="379" w:author="wutuan" w:date="2025-04-30T20:11:00Z" w16du:dateUtc="2025-04-30T12:11:00Z"/>
                <w:sz w:val="20"/>
              </w:rPr>
            </w:pPr>
            <w:ins w:id="380" w:author="wutuan" w:date="2025-04-30T20:11:00Z" w16du:dateUtc="2025-04-30T12:11:00Z">
              <w:r w:rsidRPr="00822F63">
                <w:rPr>
                  <w:rFonts w:hint="eastAsia"/>
                  <w:sz w:val="20"/>
                </w:rPr>
                <w:t>临床图像质量</w:t>
              </w:r>
              <w:bookmarkStart w:id="381" w:name="_Hlk196916277"/>
              <w:r w:rsidRPr="00822F63">
                <w:rPr>
                  <w:rFonts w:hint="eastAsia"/>
                  <w:sz w:val="20"/>
                </w:rPr>
                <w:t>优良率</w:t>
              </w:r>
              <w:bookmarkEnd w:id="381"/>
              <w:r w:rsidRPr="00822F63">
                <w:rPr>
                  <w:sz w:val="20"/>
                </w:rPr>
                <w:t>(95%CI)</w:t>
              </w:r>
            </w:ins>
          </w:p>
        </w:tc>
        <w:tc>
          <w:tcPr>
            <w:tcW w:w="2333" w:type="pct"/>
            <w:tcPrChange w:id="382" w:author="wutuan" w:date="2025-04-30T20:37:00Z" w16du:dateUtc="2025-04-30T12:37:00Z">
              <w:tcPr>
                <w:tcW w:w="1511" w:type="pct"/>
                <w:gridSpan w:val="2"/>
              </w:tcPr>
            </w:tcPrChange>
          </w:tcPr>
          <w:p w14:paraId="58DF9075" w14:textId="77777777" w:rsidR="005C6237" w:rsidRPr="00822F63" w:rsidRDefault="005C6237" w:rsidP="00822F63">
            <w:pPr>
              <w:widowControl/>
              <w:spacing w:line="240" w:lineRule="auto"/>
              <w:ind w:firstLineChars="0" w:firstLine="0"/>
              <w:jc w:val="center"/>
              <w:rPr>
                <w:ins w:id="383" w:author="wutuan" w:date="2025-04-30T20:11:00Z" w16du:dateUtc="2025-04-30T12:11:00Z"/>
                <w:sz w:val="20"/>
              </w:rPr>
            </w:pPr>
            <w:bookmarkStart w:id="384" w:name="_Hlk196916283"/>
            <w:ins w:id="385" w:author="wutuan" w:date="2025-04-30T20:11:00Z" w16du:dateUtc="2025-04-30T12:11:00Z">
              <w:r w:rsidRPr="00822F63">
                <w:rPr>
                  <w:sz w:val="20"/>
                </w:rPr>
                <w:t>97.10%</w:t>
              </w:r>
              <w:bookmarkStart w:id="386" w:name="_Hlk196916291"/>
              <w:bookmarkEnd w:id="384"/>
              <w:r w:rsidRPr="00822F63">
                <w:rPr>
                  <w:sz w:val="20"/>
                </w:rPr>
                <w:t>(</w:t>
              </w:r>
              <w:r w:rsidRPr="00822F63">
                <w:t xml:space="preserve"> </w:t>
              </w:r>
              <w:r w:rsidRPr="00822F63">
                <w:rPr>
                  <w:sz w:val="20"/>
                </w:rPr>
                <w:t>92.74%, 99.20%)</w:t>
              </w:r>
              <w:bookmarkEnd w:id="386"/>
            </w:ins>
          </w:p>
        </w:tc>
      </w:tr>
      <w:tr w:rsidR="005C6237" w:rsidRPr="00822F63" w14:paraId="3BF23C1A" w14:textId="77777777" w:rsidTr="005C6237">
        <w:trPr>
          <w:ins w:id="387" w:author="wutuan" w:date="2025-04-30T20:11:00Z" w16du:dateUtc="2025-04-30T12:11:00Z"/>
          <w:trPrChange w:id="388" w:author="wutuan" w:date="2025-04-30T20:37:00Z" w16du:dateUtc="2025-04-30T12:37:00Z">
            <w:trPr>
              <w:gridAfter w:val="0"/>
            </w:trPr>
          </w:trPrChange>
        </w:trPr>
        <w:tc>
          <w:tcPr>
            <w:tcW w:w="2667" w:type="pct"/>
            <w:tcPrChange w:id="389" w:author="wutuan" w:date="2025-04-30T20:37:00Z" w16du:dateUtc="2025-04-30T12:37:00Z">
              <w:tcPr>
                <w:tcW w:w="1978" w:type="pct"/>
              </w:tcPr>
            </w:tcPrChange>
          </w:tcPr>
          <w:p w14:paraId="3C2E8FA6" w14:textId="77777777" w:rsidR="005C6237" w:rsidRPr="00822F63" w:rsidRDefault="005C6237" w:rsidP="00822F63">
            <w:pPr>
              <w:spacing w:line="240" w:lineRule="auto"/>
              <w:ind w:firstLineChars="0" w:firstLine="0"/>
              <w:rPr>
                <w:ins w:id="390" w:author="wutuan" w:date="2025-04-30T20:11:00Z" w16du:dateUtc="2025-04-30T12:11:00Z"/>
                <w:sz w:val="20"/>
              </w:rPr>
            </w:pPr>
          </w:p>
        </w:tc>
        <w:tc>
          <w:tcPr>
            <w:tcW w:w="2333" w:type="pct"/>
            <w:tcPrChange w:id="391" w:author="wutuan" w:date="2025-04-30T20:37:00Z" w16du:dateUtc="2025-04-30T12:37:00Z">
              <w:tcPr>
                <w:tcW w:w="1511" w:type="pct"/>
                <w:gridSpan w:val="2"/>
              </w:tcPr>
            </w:tcPrChange>
          </w:tcPr>
          <w:p w14:paraId="6458C108" w14:textId="77777777" w:rsidR="005C6237" w:rsidRPr="00822F63" w:rsidRDefault="005C6237" w:rsidP="00822F63">
            <w:pPr>
              <w:widowControl/>
              <w:spacing w:line="240" w:lineRule="auto"/>
              <w:ind w:firstLineChars="0" w:firstLine="0"/>
              <w:jc w:val="center"/>
              <w:rPr>
                <w:ins w:id="392" w:author="wutuan" w:date="2025-04-30T20:11:00Z" w16du:dateUtc="2025-04-30T12:11:00Z"/>
                <w:sz w:val="20"/>
              </w:rPr>
            </w:pPr>
          </w:p>
        </w:tc>
      </w:tr>
      <w:tr w:rsidR="005C6237" w:rsidRPr="00822F63" w14:paraId="57225A09" w14:textId="77777777" w:rsidTr="005C6237">
        <w:trPr>
          <w:ins w:id="393" w:author="wutuan" w:date="2025-04-30T20:11:00Z" w16du:dateUtc="2025-04-30T12:11:00Z"/>
          <w:trPrChange w:id="394" w:author="wutuan" w:date="2025-04-30T20:37:00Z" w16du:dateUtc="2025-04-30T12:37:00Z">
            <w:trPr>
              <w:gridAfter w:val="0"/>
            </w:trPr>
          </w:trPrChange>
        </w:trPr>
        <w:tc>
          <w:tcPr>
            <w:tcW w:w="2667" w:type="pct"/>
            <w:tcPrChange w:id="395" w:author="wutuan" w:date="2025-04-30T20:37:00Z" w16du:dateUtc="2025-04-30T12:37:00Z">
              <w:tcPr>
                <w:tcW w:w="1978" w:type="pct"/>
              </w:tcPr>
            </w:tcPrChange>
          </w:tcPr>
          <w:p w14:paraId="56F8965F" w14:textId="77777777" w:rsidR="005C6237" w:rsidRPr="00822F63" w:rsidRDefault="005C6237" w:rsidP="00822F63">
            <w:pPr>
              <w:spacing w:line="240" w:lineRule="auto"/>
              <w:ind w:firstLineChars="0" w:firstLine="0"/>
              <w:rPr>
                <w:ins w:id="396" w:author="wutuan" w:date="2025-04-30T20:11:00Z" w16du:dateUtc="2025-04-30T12:11:00Z"/>
                <w:sz w:val="20"/>
              </w:rPr>
            </w:pPr>
            <w:ins w:id="397" w:author="wutuan" w:date="2025-04-30T20:11:00Z" w16du:dateUtc="2025-04-30T12:11:00Z">
              <w:r w:rsidRPr="00822F63">
                <w:rPr>
                  <w:rFonts w:hint="eastAsia"/>
                  <w:sz w:val="20"/>
                </w:rPr>
                <w:t>平扫评分</w:t>
              </w:r>
              <w:r w:rsidRPr="00822F63">
                <w:rPr>
                  <w:sz w:val="20"/>
                </w:rPr>
                <w:t>, n(%)</w:t>
              </w:r>
            </w:ins>
          </w:p>
        </w:tc>
        <w:tc>
          <w:tcPr>
            <w:tcW w:w="2333" w:type="pct"/>
            <w:tcPrChange w:id="398" w:author="wutuan" w:date="2025-04-30T20:37:00Z" w16du:dateUtc="2025-04-30T12:37:00Z">
              <w:tcPr>
                <w:tcW w:w="1511" w:type="pct"/>
                <w:gridSpan w:val="2"/>
              </w:tcPr>
            </w:tcPrChange>
          </w:tcPr>
          <w:p w14:paraId="36FB0602" w14:textId="77777777" w:rsidR="005C6237" w:rsidRPr="00822F63" w:rsidRDefault="005C6237" w:rsidP="00822F63">
            <w:pPr>
              <w:widowControl/>
              <w:spacing w:line="240" w:lineRule="auto"/>
              <w:ind w:firstLineChars="0" w:firstLine="0"/>
              <w:jc w:val="center"/>
              <w:rPr>
                <w:ins w:id="399" w:author="wutuan" w:date="2025-04-30T20:11:00Z" w16du:dateUtc="2025-04-30T12:11:00Z"/>
                <w:sz w:val="20"/>
              </w:rPr>
            </w:pPr>
            <w:ins w:id="400" w:author="wutuan" w:date="2025-04-30T20:11:00Z" w16du:dateUtc="2025-04-30T12:11:00Z">
              <w:r w:rsidRPr="00822F63">
                <w:rPr>
                  <w:rFonts w:hint="eastAsia"/>
                  <w:sz w:val="20"/>
                </w:rPr>
                <w:t>110</w:t>
              </w:r>
            </w:ins>
          </w:p>
        </w:tc>
      </w:tr>
      <w:tr w:rsidR="005C6237" w:rsidRPr="00822F63" w14:paraId="69DF1A16" w14:textId="77777777" w:rsidTr="005C6237">
        <w:trPr>
          <w:ins w:id="401" w:author="wutuan" w:date="2025-04-30T20:11:00Z" w16du:dateUtc="2025-04-30T12:11:00Z"/>
          <w:trPrChange w:id="402" w:author="wutuan" w:date="2025-04-30T20:37:00Z" w16du:dateUtc="2025-04-30T12:37:00Z">
            <w:trPr>
              <w:gridAfter w:val="0"/>
            </w:trPr>
          </w:trPrChange>
        </w:trPr>
        <w:tc>
          <w:tcPr>
            <w:tcW w:w="2667" w:type="pct"/>
            <w:tcPrChange w:id="403" w:author="wutuan" w:date="2025-04-30T20:37:00Z" w16du:dateUtc="2025-04-30T12:37:00Z">
              <w:tcPr>
                <w:tcW w:w="1978" w:type="pct"/>
              </w:tcPr>
            </w:tcPrChange>
          </w:tcPr>
          <w:p w14:paraId="5BE4E6E8" w14:textId="77777777" w:rsidR="005C6237" w:rsidRPr="00822F63" w:rsidRDefault="005C6237" w:rsidP="00822F63">
            <w:pPr>
              <w:spacing w:line="240" w:lineRule="auto"/>
              <w:ind w:firstLine="400"/>
              <w:rPr>
                <w:ins w:id="404" w:author="wutuan" w:date="2025-04-30T20:11:00Z" w16du:dateUtc="2025-04-30T12:11:00Z"/>
                <w:sz w:val="20"/>
              </w:rPr>
            </w:pPr>
            <w:ins w:id="405" w:author="wutuan" w:date="2025-04-30T20:11:00Z" w16du:dateUtc="2025-04-30T12:11:00Z">
              <w:r w:rsidRPr="00822F63">
                <w:rPr>
                  <w:rFonts w:hint="eastAsia"/>
                  <w:sz w:val="20"/>
                </w:rPr>
                <w:t>1</w:t>
              </w:r>
              <w:r w:rsidRPr="00822F63">
                <w:rPr>
                  <w:rFonts w:hint="eastAsia"/>
                  <w:sz w:val="20"/>
                </w:rPr>
                <w:t>分</w:t>
              </w:r>
            </w:ins>
          </w:p>
        </w:tc>
        <w:tc>
          <w:tcPr>
            <w:tcW w:w="2333" w:type="pct"/>
            <w:tcPrChange w:id="406" w:author="wutuan" w:date="2025-04-30T20:37:00Z" w16du:dateUtc="2025-04-30T12:37:00Z">
              <w:tcPr>
                <w:tcW w:w="1511" w:type="pct"/>
                <w:gridSpan w:val="2"/>
              </w:tcPr>
            </w:tcPrChange>
          </w:tcPr>
          <w:p w14:paraId="4C30093C" w14:textId="77777777" w:rsidR="005C6237" w:rsidRPr="00822F63" w:rsidRDefault="005C6237" w:rsidP="00822F63">
            <w:pPr>
              <w:widowControl/>
              <w:spacing w:line="240" w:lineRule="auto"/>
              <w:ind w:firstLineChars="0" w:firstLine="0"/>
              <w:jc w:val="center"/>
              <w:rPr>
                <w:ins w:id="407" w:author="wutuan" w:date="2025-04-30T20:11:00Z" w16du:dateUtc="2025-04-30T12:11:00Z"/>
                <w:sz w:val="20"/>
              </w:rPr>
            </w:pPr>
            <w:ins w:id="408"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2083AA3A" w14:textId="77777777" w:rsidTr="005C6237">
        <w:trPr>
          <w:ins w:id="409" w:author="wutuan" w:date="2025-04-30T20:11:00Z" w16du:dateUtc="2025-04-30T12:11:00Z"/>
          <w:trPrChange w:id="410" w:author="wutuan" w:date="2025-04-30T20:37:00Z" w16du:dateUtc="2025-04-30T12:37:00Z">
            <w:trPr>
              <w:gridAfter w:val="0"/>
            </w:trPr>
          </w:trPrChange>
        </w:trPr>
        <w:tc>
          <w:tcPr>
            <w:tcW w:w="2667" w:type="pct"/>
            <w:tcPrChange w:id="411" w:author="wutuan" w:date="2025-04-30T20:37:00Z" w16du:dateUtc="2025-04-30T12:37:00Z">
              <w:tcPr>
                <w:tcW w:w="1978" w:type="pct"/>
              </w:tcPr>
            </w:tcPrChange>
          </w:tcPr>
          <w:p w14:paraId="2EF8AF49" w14:textId="77777777" w:rsidR="005C6237" w:rsidRPr="00822F63" w:rsidRDefault="005C6237" w:rsidP="00822F63">
            <w:pPr>
              <w:spacing w:line="240" w:lineRule="auto"/>
              <w:ind w:firstLine="400"/>
              <w:rPr>
                <w:ins w:id="412" w:author="wutuan" w:date="2025-04-30T20:11:00Z" w16du:dateUtc="2025-04-30T12:11:00Z"/>
                <w:sz w:val="20"/>
              </w:rPr>
            </w:pPr>
            <w:ins w:id="413" w:author="wutuan" w:date="2025-04-30T20:11:00Z" w16du:dateUtc="2025-04-30T12:11:00Z">
              <w:r w:rsidRPr="00822F63">
                <w:rPr>
                  <w:rFonts w:hint="eastAsia"/>
                  <w:sz w:val="20"/>
                </w:rPr>
                <w:t>2</w:t>
              </w:r>
              <w:r w:rsidRPr="00822F63">
                <w:rPr>
                  <w:rFonts w:hint="eastAsia"/>
                  <w:sz w:val="20"/>
                </w:rPr>
                <w:t>分</w:t>
              </w:r>
            </w:ins>
          </w:p>
        </w:tc>
        <w:tc>
          <w:tcPr>
            <w:tcW w:w="2333" w:type="pct"/>
            <w:tcPrChange w:id="414" w:author="wutuan" w:date="2025-04-30T20:37:00Z" w16du:dateUtc="2025-04-30T12:37:00Z">
              <w:tcPr>
                <w:tcW w:w="1511" w:type="pct"/>
                <w:gridSpan w:val="2"/>
              </w:tcPr>
            </w:tcPrChange>
          </w:tcPr>
          <w:p w14:paraId="041E7BE5" w14:textId="77777777" w:rsidR="005C6237" w:rsidRPr="00822F63" w:rsidRDefault="005C6237" w:rsidP="00822F63">
            <w:pPr>
              <w:widowControl/>
              <w:spacing w:line="240" w:lineRule="auto"/>
              <w:ind w:firstLineChars="0" w:firstLine="0"/>
              <w:jc w:val="center"/>
              <w:rPr>
                <w:ins w:id="415" w:author="wutuan" w:date="2025-04-30T20:11:00Z" w16du:dateUtc="2025-04-30T12:11:00Z"/>
                <w:sz w:val="20"/>
              </w:rPr>
            </w:pPr>
            <w:ins w:id="416"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38DCA9AE" w14:textId="77777777" w:rsidTr="005C6237">
        <w:trPr>
          <w:ins w:id="417" w:author="wutuan" w:date="2025-04-30T20:11:00Z" w16du:dateUtc="2025-04-30T12:11:00Z"/>
          <w:trPrChange w:id="418" w:author="wutuan" w:date="2025-04-30T20:37:00Z" w16du:dateUtc="2025-04-30T12:37:00Z">
            <w:trPr>
              <w:gridAfter w:val="0"/>
            </w:trPr>
          </w:trPrChange>
        </w:trPr>
        <w:tc>
          <w:tcPr>
            <w:tcW w:w="2667" w:type="pct"/>
            <w:tcPrChange w:id="419" w:author="wutuan" w:date="2025-04-30T20:37:00Z" w16du:dateUtc="2025-04-30T12:37:00Z">
              <w:tcPr>
                <w:tcW w:w="1978" w:type="pct"/>
              </w:tcPr>
            </w:tcPrChange>
          </w:tcPr>
          <w:p w14:paraId="76264916" w14:textId="77777777" w:rsidR="005C6237" w:rsidRPr="00822F63" w:rsidRDefault="005C6237" w:rsidP="00822F63">
            <w:pPr>
              <w:spacing w:line="240" w:lineRule="auto"/>
              <w:ind w:firstLine="400"/>
              <w:rPr>
                <w:ins w:id="420" w:author="wutuan" w:date="2025-04-30T20:11:00Z" w16du:dateUtc="2025-04-30T12:11:00Z"/>
                <w:sz w:val="20"/>
              </w:rPr>
            </w:pPr>
            <w:ins w:id="421" w:author="wutuan" w:date="2025-04-30T20:11:00Z" w16du:dateUtc="2025-04-30T12:11:00Z">
              <w:r w:rsidRPr="00822F63">
                <w:rPr>
                  <w:rFonts w:hint="eastAsia"/>
                  <w:sz w:val="20"/>
                </w:rPr>
                <w:t>3</w:t>
              </w:r>
              <w:r w:rsidRPr="00822F63">
                <w:rPr>
                  <w:rFonts w:hint="eastAsia"/>
                  <w:sz w:val="20"/>
                </w:rPr>
                <w:t>分</w:t>
              </w:r>
            </w:ins>
          </w:p>
        </w:tc>
        <w:tc>
          <w:tcPr>
            <w:tcW w:w="2333" w:type="pct"/>
            <w:tcPrChange w:id="422" w:author="wutuan" w:date="2025-04-30T20:37:00Z" w16du:dateUtc="2025-04-30T12:37:00Z">
              <w:tcPr>
                <w:tcW w:w="1511" w:type="pct"/>
                <w:gridSpan w:val="2"/>
              </w:tcPr>
            </w:tcPrChange>
          </w:tcPr>
          <w:p w14:paraId="577EDC77" w14:textId="77777777" w:rsidR="005C6237" w:rsidRPr="00822F63" w:rsidRDefault="005C6237" w:rsidP="00822F63">
            <w:pPr>
              <w:widowControl/>
              <w:spacing w:line="240" w:lineRule="auto"/>
              <w:ind w:firstLineChars="0" w:firstLine="0"/>
              <w:jc w:val="center"/>
              <w:rPr>
                <w:ins w:id="423" w:author="wutuan" w:date="2025-04-30T20:11:00Z" w16du:dateUtc="2025-04-30T12:11:00Z"/>
                <w:sz w:val="20"/>
              </w:rPr>
            </w:pPr>
            <w:ins w:id="424"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76973358" w14:textId="77777777" w:rsidTr="005C6237">
        <w:trPr>
          <w:ins w:id="425" w:author="wutuan" w:date="2025-04-30T20:11:00Z" w16du:dateUtc="2025-04-30T12:11:00Z"/>
          <w:trPrChange w:id="426" w:author="wutuan" w:date="2025-04-30T20:37:00Z" w16du:dateUtc="2025-04-30T12:37:00Z">
            <w:trPr>
              <w:gridAfter w:val="0"/>
            </w:trPr>
          </w:trPrChange>
        </w:trPr>
        <w:tc>
          <w:tcPr>
            <w:tcW w:w="2667" w:type="pct"/>
            <w:tcPrChange w:id="427" w:author="wutuan" w:date="2025-04-30T20:37:00Z" w16du:dateUtc="2025-04-30T12:37:00Z">
              <w:tcPr>
                <w:tcW w:w="1978" w:type="pct"/>
              </w:tcPr>
            </w:tcPrChange>
          </w:tcPr>
          <w:p w14:paraId="046659FF" w14:textId="77777777" w:rsidR="005C6237" w:rsidRPr="00822F63" w:rsidRDefault="005C6237" w:rsidP="00822F63">
            <w:pPr>
              <w:spacing w:line="240" w:lineRule="auto"/>
              <w:ind w:firstLine="400"/>
              <w:rPr>
                <w:ins w:id="428" w:author="wutuan" w:date="2025-04-30T20:11:00Z" w16du:dateUtc="2025-04-30T12:11:00Z"/>
                <w:sz w:val="20"/>
              </w:rPr>
            </w:pPr>
            <w:ins w:id="429" w:author="wutuan" w:date="2025-04-30T20:11:00Z" w16du:dateUtc="2025-04-30T12:11:00Z">
              <w:r w:rsidRPr="00822F63">
                <w:rPr>
                  <w:rFonts w:hint="eastAsia"/>
                  <w:sz w:val="20"/>
                </w:rPr>
                <w:t>4</w:t>
              </w:r>
              <w:r w:rsidRPr="00822F63">
                <w:rPr>
                  <w:rFonts w:hint="eastAsia"/>
                  <w:sz w:val="20"/>
                </w:rPr>
                <w:t>分</w:t>
              </w:r>
            </w:ins>
          </w:p>
        </w:tc>
        <w:tc>
          <w:tcPr>
            <w:tcW w:w="2333" w:type="pct"/>
            <w:tcPrChange w:id="430" w:author="wutuan" w:date="2025-04-30T20:37:00Z" w16du:dateUtc="2025-04-30T12:37:00Z">
              <w:tcPr>
                <w:tcW w:w="1511" w:type="pct"/>
                <w:gridSpan w:val="2"/>
              </w:tcPr>
            </w:tcPrChange>
          </w:tcPr>
          <w:p w14:paraId="76996A7D" w14:textId="77777777" w:rsidR="005C6237" w:rsidRPr="00822F63" w:rsidRDefault="005C6237" w:rsidP="00822F63">
            <w:pPr>
              <w:widowControl/>
              <w:spacing w:line="240" w:lineRule="auto"/>
              <w:ind w:firstLineChars="0" w:firstLine="0"/>
              <w:jc w:val="center"/>
              <w:rPr>
                <w:ins w:id="431" w:author="wutuan" w:date="2025-04-30T20:11:00Z" w16du:dateUtc="2025-04-30T12:11:00Z"/>
                <w:sz w:val="20"/>
              </w:rPr>
            </w:pPr>
            <w:ins w:id="432" w:author="wutuan" w:date="2025-04-30T20:11:00Z" w16du:dateUtc="2025-04-30T12:11:00Z">
              <w:r w:rsidRPr="00822F63">
                <w:rPr>
                  <w:rFonts w:hint="eastAsia"/>
                  <w:sz w:val="20"/>
                </w:rPr>
                <w:t>10</w:t>
              </w:r>
              <w:r w:rsidRPr="00822F63">
                <w:rPr>
                  <w:sz w:val="20"/>
                </w:rPr>
                <w:t>(</w:t>
              </w:r>
              <w:bookmarkStart w:id="433" w:name="_Hlk196916363"/>
              <w:r w:rsidRPr="00822F63">
                <w:rPr>
                  <w:rFonts w:hint="eastAsia"/>
                  <w:sz w:val="20"/>
                </w:rPr>
                <w:t>9.09</w:t>
              </w:r>
              <w:bookmarkEnd w:id="433"/>
              <w:r w:rsidRPr="00822F63">
                <w:rPr>
                  <w:sz w:val="20"/>
                </w:rPr>
                <w:t>)</w:t>
              </w:r>
            </w:ins>
          </w:p>
        </w:tc>
      </w:tr>
      <w:tr w:rsidR="005C6237" w:rsidRPr="00822F63" w14:paraId="6E838F9D" w14:textId="77777777" w:rsidTr="005C6237">
        <w:trPr>
          <w:ins w:id="434" w:author="wutuan" w:date="2025-04-30T20:11:00Z" w16du:dateUtc="2025-04-30T12:11:00Z"/>
          <w:trPrChange w:id="435" w:author="wutuan" w:date="2025-04-30T20:37:00Z" w16du:dateUtc="2025-04-30T12:37:00Z">
            <w:trPr>
              <w:gridAfter w:val="0"/>
            </w:trPr>
          </w:trPrChange>
        </w:trPr>
        <w:tc>
          <w:tcPr>
            <w:tcW w:w="2667" w:type="pct"/>
            <w:tcPrChange w:id="436" w:author="wutuan" w:date="2025-04-30T20:37:00Z" w16du:dateUtc="2025-04-30T12:37:00Z">
              <w:tcPr>
                <w:tcW w:w="1978" w:type="pct"/>
              </w:tcPr>
            </w:tcPrChange>
          </w:tcPr>
          <w:p w14:paraId="2199B394" w14:textId="77777777" w:rsidR="005C6237" w:rsidRPr="00822F63" w:rsidRDefault="005C6237" w:rsidP="00822F63">
            <w:pPr>
              <w:spacing w:line="240" w:lineRule="auto"/>
              <w:ind w:firstLine="400"/>
              <w:rPr>
                <w:ins w:id="437" w:author="wutuan" w:date="2025-04-30T20:11:00Z" w16du:dateUtc="2025-04-30T12:11:00Z"/>
                <w:sz w:val="20"/>
              </w:rPr>
            </w:pPr>
            <w:ins w:id="438" w:author="wutuan" w:date="2025-04-30T20:11:00Z" w16du:dateUtc="2025-04-30T12:11:00Z">
              <w:r w:rsidRPr="00822F63">
                <w:rPr>
                  <w:rFonts w:hint="eastAsia"/>
                  <w:sz w:val="20"/>
                </w:rPr>
                <w:t>5</w:t>
              </w:r>
              <w:r w:rsidRPr="00822F63">
                <w:rPr>
                  <w:rFonts w:hint="eastAsia"/>
                  <w:sz w:val="20"/>
                </w:rPr>
                <w:t>分</w:t>
              </w:r>
            </w:ins>
          </w:p>
        </w:tc>
        <w:tc>
          <w:tcPr>
            <w:tcW w:w="2333" w:type="pct"/>
            <w:tcPrChange w:id="439" w:author="wutuan" w:date="2025-04-30T20:37:00Z" w16du:dateUtc="2025-04-30T12:37:00Z">
              <w:tcPr>
                <w:tcW w:w="1511" w:type="pct"/>
                <w:gridSpan w:val="2"/>
              </w:tcPr>
            </w:tcPrChange>
          </w:tcPr>
          <w:p w14:paraId="0C63DF8B" w14:textId="77777777" w:rsidR="005C6237" w:rsidRPr="00822F63" w:rsidRDefault="005C6237" w:rsidP="00822F63">
            <w:pPr>
              <w:widowControl/>
              <w:spacing w:line="240" w:lineRule="auto"/>
              <w:ind w:firstLineChars="0" w:firstLine="0"/>
              <w:jc w:val="center"/>
              <w:rPr>
                <w:ins w:id="440" w:author="wutuan" w:date="2025-04-30T20:11:00Z" w16du:dateUtc="2025-04-30T12:11:00Z"/>
                <w:sz w:val="20"/>
              </w:rPr>
            </w:pPr>
            <w:ins w:id="441" w:author="wutuan" w:date="2025-04-30T20:11:00Z" w16du:dateUtc="2025-04-30T12:11:00Z">
              <w:r w:rsidRPr="00822F63">
                <w:rPr>
                  <w:rFonts w:hint="eastAsia"/>
                  <w:sz w:val="20"/>
                </w:rPr>
                <w:t>100</w:t>
              </w:r>
              <w:r w:rsidRPr="00822F63">
                <w:rPr>
                  <w:sz w:val="20"/>
                </w:rPr>
                <w:t>(</w:t>
              </w:r>
              <w:bookmarkStart w:id="442" w:name="_Hlk196916373"/>
              <w:r w:rsidRPr="00822F63">
                <w:rPr>
                  <w:rFonts w:hint="eastAsia"/>
                  <w:sz w:val="20"/>
                </w:rPr>
                <w:t>90.91</w:t>
              </w:r>
              <w:bookmarkEnd w:id="442"/>
              <w:r w:rsidRPr="00822F63">
                <w:rPr>
                  <w:sz w:val="20"/>
                </w:rPr>
                <w:t>)</w:t>
              </w:r>
            </w:ins>
          </w:p>
        </w:tc>
      </w:tr>
      <w:tr w:rsidR="005C6237" w:rsidRPr="00822F63" w14:paraId="15371C03" w14:textId="77777777" w:rsidTr="005C6237">
        <w:trPr>
          <w:ins w:id="443" w:author="wutuan" w:date="2025-04-30T20:11:00Z" w16du:dateUtc="2025-04-30T12:11:00Z"/>
          <w:trPrChange w:id="444" w:author="wutuan" w:date="2025-04-30T20:37:00Z" w16du:dateUtc="2025-04-30T12:37:00Z">
            <w:trPr>
              <w:gridAfter w:val="0"/>
            </w:trPr>
          </w:trPrChange>
        </w:trPr>
        <w:tc>
          <w:tcPr>
            <w:tcW w:w="2667" w:type="pct"/>
            <w:tcPrChange w:id="445" w:author="wutuan" w:date="2025-04-30T20:37:00Z" w16du:dateUtc="2025-04-30T12:37:00Z">
              <w:tcPr>
                <w:tcW w:w="1978" w:type="pct"/>
              </w:tcPr>
            </w:tcPrChange>
          </w:tcPr>
          <w:p w14:paraId="48297C1C" w14:textId="77777777" w:rsidR="005C6237" w:rsidRPr="00822F63" w:rsidRDefault="005C6237" w:rsidP="00822F63">
            <w:pPr>
              <w:spacing w:line="240" w:lineRule="auto"/>
              <w:ind w:firstLineChars="0" w:firstLine="0"/>
              <w:rPr>
                <w:ins w:id="446" w:author="wutuan" w:date="2025-04-30T20:11:00Z" w16du:dateUtc="2025-04-30T12:11:00Z"/>
                <w:sz w:val="20"/>
              </w:rPr>
            </w:pPr>
            <w:ins w:id="447" w:author="wutuan" w:date="2025-04-30T20:11:00Z" w16du:dateUtc="2025-04-30T12:11:00Z">
              <w:r w:rsidRPr="00822F63">
                <w:rPr>
                  <w:rFonts w:hint="eastAsia"/>
                  <w:sz w:val="20"/>
                </w:rPr>
                <w:t>临床图像质量可接受率</w:t>
              </w:r>
              <w:r w:rsidRPr="00822F63">
                <w:rPr>
                  <w:sz w:val="20"/>
                </w:rPr>
                <w:t>(95%CI)</w:t>
              </w:r>
            </w:ins>
          </w:p>
        </w:tc>
        <w:tc>
          <w:tcPr>
            <w:tcW w:w="2333" w:type="pct"/>
            <w:tcPrChange w:id="448" w:author="wutuan" w:date="2025-04-30T20:37:00Z" w16du:dateUtc="2025-04-30T12:37:00Z">
              <w:tcPr>
                <w:tcW w:w="1511" w:type="pct"/>
                <w:gridSpan w:val="2"/>
              </w:tcPr>
            </w:tcPrChange>
          </w:tcPr>
          <w:p w14:paraId="4707E709" w14:textId="77777777" w:rsidR="005C6237" w:rsidRPr="00822F63" w:rsidRDefault="005C6237" w:rsidP="00822F63">
            <w:pPr>
              <w:widowControl/>
              <w:spacing w:line="240" w:lineRule="auto"/>
              <w:ind w:firstLineChars="0" w:firstLine="0"/>
              <w:jc w:val="center"/>
              <w:rPr>
                <w:ins w:id="449" w:author="wutuan" w:date="2025-04-30T20:11:00Z" w16du:dateUtc="2025-04-30T12:11:00Z"/>
                <w:sz w:val="20"/>
              </w:rPr>
            </w:pPr>
            <w:ins w:id="450" w:author="wutuan" w:date="2025-04-30T20:11:00Z" w16du:dateUtc="2025-04-30T12:11:00Z">
              <w:r w:rsidRPr="00822F63">
                <w:rPr>
                  <w:sz w:val="20"/>
                </w:rPr>
                <w:t>100.0</w:t>
              </w:r>
              <w:r w:rsidRPr="00822F63">
                <w:rPr>
                  <w:rFonts w:hint="eastAsia"/>
                  <w:sz w:val="20"/>
                </w:rPr>
                <w:t>0</w:t>
              </w:r>
              <w:r w:rsidRPr="00822F63">
                <w:rPr>
                  <w:sz w:val="20"/>
                </w:rPr>
                <w:t xml:space="preserve">% </w:t>
              </w:r>
              <w:bookmarkStart w:id="451" w:name="_Hlk196916390"/>
              <w:r w:rsidRPr="00822F63">
                <w:rPr>
                  <w:sz w:val="20"/>
                </w:rPr>
                <w:t>(96.70%, 100.0</w:t>
              </w:r>
              <w:r w:rsidRPr="00822F63">
                <w:rPr>
                  <w:rFonts w:hint="eastAsia"/>
                  <w:sz w:val="20"/>
                </w:rPr>
                <w:t>0</w:t>
              </w:r>
              <w:r w:rsidRPr="00822F63">
                <w:rPr>
                  <w:sz w:val="20"/>
                </w:rPr>
                <w:t>%)</w:t>
              </w:r>
              <w:bookmarkEnd w:id="451"/>
            </w:ins>
          </w:p>
        </w:tc>
      </w:tr>
      <w:tr w:rsidR="005C6237" w:rsidRPr="00822F63" w14:paraId="575C7918" w14:textId="77777777" w:rsidTr="005C6237">
        <w:trPr>
          <w:ins w:id="452" w:author="wutuan" w:date="2025-04-30T20:11:00Z" w16du:dateUtc="2025-04-30T12:11:00Z"/>
          <w:trPrChange w:id="453" w:author="wutuan" w:date="2025-04-30T20:37:00Z" w16du:dateUtc="2025-04-30T12:37:00Z">
            <w:trPr>
              <w:gridAfter w:val="0"/>
            </w:trPr>
          </w:trPrChange>
        </w:trPr>
        <w:tc>
          <w:tcPr>
            <w:tcW w:w="2667" w:type="pct"/>
            <w:tcPrChange w:id="454" w:author="wutuan" w:date="2025-04-30T20:37:00Z" w16du:dateUtc="2025-04-30T12:37:00Z">
              <w:tcPr>
                <w:tcW w:w="1978" w:type="pct"/>
              </w:tcPr>
            </w:tcPrChange>
          </w:tcPr>
          <w:p w14:paraId="7E3A6D76" w14:textId="77777777" w:rsidR="005C6237" w:rsidRPr="00822F63" w:rsidRDefault="005C6237" w:rsidP="00822F63">
            <w:pPr>
              <w:spacing w:line="240" w:lineRule="auto"/>
              <w:ind w:firstLineChars="0" w:firstLine="0"/>
              <w:rPr>
                <w:ins w:id="455" w:author="wutuan" w:date="2025-04-30T20:11:00Z" w16du:dateUtc="2025-04-30T12:11:00Z"/>
                <w:sz w:val="20"/>
              </w:rPr>
            </w:pPr>
            <w:ins w:id="456" w:author="wutuan" w:date="2025-04-30T20:11:00Z" w16du:dateUtc="2025-04-30T12:11:00Z">
              <w:r w:rsidRPr="00822F63">
                <w:rPr>
                  <w:rFonts w:hint="eastAsia"/>
                  <w:sz w:val="20"/>
                </w:rPr>
                <w:t>临床图像质量优良率</w:t>
              </w:r>
              <w:r w:rsidRPr="00822F63">
                <w:rPr>
                  <w:sz w:val="20"/>
                </w:rPr>
                <w:t>(95%CI)</w:t>
              </w:r>
            </w:ins>
          </w:p>
        </w:tc>
        <w:tc>
          <w:tcPr>
            <w:tcW w:w="2333" w:type="pct"/>
            <w:tcPrChange w:id="457" w:author="wutuan" w:date="2025-04-30T20:37:00Z" w16du:dateUtc="2025-04-30T12:37:00Z">
              <w:tcPr>
                <w:tcW w:w="1511" w:type="pct"/>
                <w:gridSpan w:val="2"/>
              </w:tcPr>
            </w:tcPrChange>
          </w:tcPr>
          <w:p w14:paraId="1481EC8C" w14:textId="77777777" w:rsidR="005C6237" w:rsidRPr="00822F63" w:rsidRDefault="005C6237" w:rsidP="00822F63">
            <w:pPr>
              <w:widowControl/>
              <w:spacing w:line="240" w:lineRule="auto"/>
              <w:ind w:firstLineChars="0" w:firstLine="0"/>
              <w:jc w:val="center"/>
              <w:rPr>
                <w:ins w:id="458" w:author="wutuan" w:date="2025-04-30T20:11:00Z" w16du:dateUtc="2025-04-30T12:11:00Z"/>
                <w:sz w:val="20"/>
              </w:rPr>
            </w:pPr>
            <w:ins w:id="459" w:author="wutuan" w:date="2025-04-30T20:11:00Z" w16du:dateUtc="2025-04-30T12:11:00Z">
              <w:r w:rsidRPr="00822F63">
                <w:rPr>
                  <w:sz w:val="20"/>
                </w:rPr>
                <w:t>100.0</w:t>
              </w:r>
              <w:r w:rsidRPr="00822F63">
                <w:rPr>
                  <w:rFonts w:hint="eastAsia"/>
                  <w:sz w:val="20"/>
                </w:rPr>
                <w:t>0</w:t>
              </w:r>
              <w:r w:rsidRPr="00822F63">
                <w:rPr>
                  <w:sz w:val="20"/>
                </w:rPr>
                <w:t>% (96.70%, 100.0</w:t>
              </w:r>
              <w:r w:rsidRPr="00822F63">
                <w:rPr>
                  <w:rFonts w:hint="eastAsia"/>
                  <w:sz w:val="20"/>
                </w:rPr>
                <w:t>0</w:t>
              </w:r>
              <w:r w:rsidRPr="00822F63">
                <w:rPr>
                  <w:sz w:val="20"/>
                </w:rPr>
                <w:t>%)</w:t>
              </w:r>
            </w:ins>
          </w:p>
        </w:tc>
      </w:tr>
      <w:tr w:rsidR="005C6237" w:rsidRPr="00822F63" w14:paraId="4115749A" w14:textId="77777777" w:rsidTr="005C6237">
        <w:trPr>
          <w:ins w:id="460" w:author="wutuan" w:date="2025-04-30T20:11:00Z" w16du:dateUtc="2025-04-30T12:11:00Z"/>
          <w:trPrChange w:id="461" w:author="wutuan" w:date="2025-04-30T20:37:00Z" w16du:dateUtc="2025-04-30T12:37:00Z">
            <w:trPr>
              <w:gridAfter w:val="0"/>
            </w:trPr>
          </w:trPrChange>
        </w:trPr>
        <w:tc>
          <w:tcPr>
            <w:tcW w:w="2667" w:type="pct"/>
            <w:tcPrChange w:id="462" w:author="wutuan" w:date="2025-04-30T20:37:00Z" w16du:dateUtc="2025-04-30T12:37:00Z">
              <w:tcPr>
                <w:tcW w:w="1978" w:type="pct"/>
              </w:tcPr>
            </w:tcPrChange>
          </w:tcPr>
          <w:p w14:paraId="119E7D71" w14:textId="77777777" w:rsidR="005C6237" w:rsidRPr="00822F63" w:rsidRDefault="005C6237" w:rsidP="00822F63">
            <w:pPr>
              <w:spacing w:line="240" w:lineRule="auto"/>
              <w:ind w:firstLineChars="0" w:firstLine="0"/>
              <w:rPr>
                <w:ins w:id="463" w:author="wutuan" w:date="2025-04-30T20:11:00Z" w16du:dateUtc="2025-04-30T12:11:00Z"/>
                <w:sz w:val="20"/>
              </w:rPr>
            </w:pPr>
          </w:p>
        </w:tc>
        <w:tc>
          <w:tcPr>
            <w:tcW w:w="2333" w:type="pct"/>
            <w:tcPrChange w:id="464" w:author="wutuan" w:date="2025-04-30T20:37:00Z" w16du:dateUtc="2025-04-30T12:37:00Z">
              <w:tcPr>
                <w:tcW w:w="1511" w:type="pct"/>
                <w:gridSpan w:val="2"/>
              </w:tcPr>
            </w:tcPrChange>
          </w:tcPr>
          <w:p w14:paraId="74AA3739" w14:textId="77777777" w:rsidR="005C6237" w:rsidRPr="00822F63" w:rsidRDefault="005C6237" w:rsidP="00822F63">
            <w:pPr>
              <w:widowControl/>
              <w:spacing w:line="240" w:lineRule="auto"/>
              <w:ind w:firstLineChars="0" w:firstLine="0"/>
              <w:jc w:val="center"/>
              <w:rPr>
                <w:ins w:id="465" w:author="wutuan" w:date="2025-04-30T20:11:00Z" w16du:dateUtc="2025-04-30T12:11:00Z"/>
                <w:sz w:val="20"/>
              </w:rPr>
            </w:pPr>
          </w:p>
        </w:tc>
      </w:tr>
      <w:tr w:rsidR="005C6237" w:rsidRPr="00822F63" w14:paraId="7A4ACA6C" w14:textId="77777777" w:rsidTr="005C6237">
        <w:trPr>
          <w:ins w:id="466" w:author="wutuan" w:date="2025-04-30T20:11:00Z" w16du:dateUtc="2025-04-30T12:11:00Z"/>
          <w:trPrChange w:id="467" w:author="wutuan" w:date="2025-04-30T20:37:00Z" w16du:dateUtc="2025-04-30T12:37:00Z">
            <w:trPr>
              <w:gridAfter w:val="0"/>
            </w:trPr>
          </w:trPrChange>
        </w:trPr>
        <w:tc>
          <w:tcPr>
            <w:tcW w:w="2667" w:type="pct"/>
            <w:tcPrChange w:id="468" w:author="wutuan" w:date="2025-04-30T20:37:00Z" w16du:dateUtc="2025-04-30T12:37:00Z">
              <w:tcPr>
                <w:tcW w:w="1978" w:type="pct"/>
              </w:tcPr>
            </w:tcPrChange>
          </w:tcPr>
          <w:p w14:paraId="6F270B30" w14:textId="77777777" w:rsidR="005C6237" w:rsidRPr="00822F63" w:rsidRDefault="005C6237" w:rsidP="00822F63">
            <w:pPr>
              <w:spacing w:line="240" w:lineRule="auto"/>
              <w:ind w:firstLineChars="0" w:firstLine="0"/>
              <w:rPr>
                <w:ins w:id="469" w:author="wutuan" w:date="2025-04-30T20:11:00Z" w16du:dateUtc="2025-04-30T12:11:00Z"/>
                <w:sz w:val="20"/>
              </w:rPr>
            </w:pPr>
            <w:bookmarkStart w:id="470" w:name="_Hlk196916412"/>
            <w:ins w:id="471" w:author="wutuan" w:date="2025-04-30T20:11:00Z" w16du:dateUtc="2025-04-30T12:11:00Z">
              <w:r w:rsidRPr="00822F63">
                <w:rPr>
                  <w:rFonts w:hint="eastAsia"/>
                  <w:sz w:val="20"/>
                </w:rPr>
                <w:t>增强扫描</w:t>
              </w:r>
              <w:bookmarkEnd w:id="470"/>
              <w:r w:rsidRPr="00822F63">
                <w:rPr>
                  <w:rFonts w:hint="eastAsia"/>
                  <w:sz w:val="20"/>
                </w:rPr>
                <w:t>评分</w:t>
              </w:r>
              <w:r w:rsidRPr="00822F63">
                <w:rPr>
                  <w:sz w:val="20"/>
                </w:rPr>
                <w:t>, n(%)</w:t>
              </w:r>
            </w:ins>
          </w:p>
        </w:tc>
        <w:tc>
          <w:tcPr>
            <w:tcW w:w="2333" w:type="pct"/>
            <w:tcPrChange w:id="472" w:author="wutuan" w:date="2025-04-30T20:37:00Z" w16du:dateUtc="2025-04-30T12:37:00Z">
              <w:tcPr>
                <w:tcW w:w="1511" w:type="pct"/>
                <w:gridSpan w:val="2"/>
              </w:tcPr>
            </w:tcPrChange>
          </w:tcPr>
          <w:p w14:paraId="3D658276" w14:textId="77777777" w:rsidR="005C6237" w:rsidRPr="00822F63" w:rsidRDefault="005C6237" w:rsidP="00822F63">
            <w:pPr>
              <w:widowControl/>
              <w:spacing w:line="240" w:lineRule="auto"/>
              <w:ind w:firstLineChars="0" w:firstLine="0"/>
              <w:jc w:val="center"/>
              <w:rPr>
                <w:ins w:id="473" w:author="wutuan" w:date="2025-04-30T20:11:00Z" w16du:dateUtc="2025-04-30T12:11:00Z"/>
                <w:sz w:val="20"/>
              </w:rPr>
            </w:pPr>
            <w:ins w:id="474" w:author="wutuan" w:date="2025-04-30T20:11:00Z" w16du:dateUtc="2025-04-30T12:11:00Z">
              <w:r w:rsidRPr="00822F63">
                <w:rPr>
                  <w:rFonts w:hint="eastAsia"/>
                  <w:sz w:val="20"/>
                </w:rPr>
                <w:t>28</w:t>
              </w:r>
            </w:ins>
          </w:p>
        </w:tc>
      </w:tr>
      <w:tr w:rsidR="005C6237" w:rsidRPr="00822F63" w14:paraId="4DD1285D" w14:textId="77777777" w:rsidTr="005C6237">
        <w:trPr>
          <w:ins w:id="475" w:author="wutuan" w:date="2025-04-30T20:11:00Z" w16du:dateUtc="2025-04-30T12:11:00Z"/>
          <w:trPrChange w:id="476" w:author="wutuan" w:date="2025-04-30T20:37:00Z" w16du:dateUtc="2025-04-30T12:37:00Z">
            <w:trPr>
              <w:gridAfter w:val="0"/>
            </w:trPr>
          </w:trPrChange>
        </w:trPr>
        <w:tc>
          <w:tcPr>
            <w:tcW w:w="2667" w:type="pct"/>
            <w:tcPrChange w:id="477" w:author="wutuan" w:date="2025-04-30T20:37:00Z" w16du:dateUtc="2025-04-30T12:37:00Z">
              <w:tcPr>
                <w:tcW w:w="1978" w:type="pct"/>
              </w:tcPr>
            </w:tcPrChange>
          </w:tcPr>
          <w:p w14:paraId="22447E1B" w14:textId="77777777" w:rsidR="005C6237" w:rsidRPr="00822F63" w:rsidRDefault="005C6237" w:rsidP="00822F63">
            <w:pPr>
              <w:spacing w:line="240" w:lineRule="auto"/>
              <w:ind w:leftChars="200" w:left="420" w:firstLineChars="0" w:firstLine="0"/>
              <w:rPr>
                <w:ins w:id="478" w:author="wutuan" w:date="2025-04-30T20:11:00Z" w16du:dateUtc="2025-04-30T12:11:00Z"/>
                <w:sz w:val="20"/>
              </w:rPr>
            </w:pPr>
            <w:ins w:id="479" w:author="wutuan" w:date="2025-04-30T20:11:00Z" w16du:dateUtc="2025-04-30T12:11:00Z">
              <w:r w:rsidRPr="00822F63">
                <w:rPr>
                  <w:rFonts w:hint="eastAsia"/>
                  <w:sz w:val="20"/>
                </w:rPr>
                <w:t>1</w:t>
              </w:r>
              <w:r w:rsidRPr="00822F63">
                <w:rPr>
                  <w:rFonts w:hint="eastAsia"/>
                  <w:sz w:val="20"/>
                </w:rPr>
                <w:t>分</w:t>
              </w:r>
            </w:ins>
          </w:p>
        </w:tc>
        <w:tc>
          <w:tcPr>
            <w:tcW w:w="2333" w:type="pct"/>
            <w:tcPrChange w:id="480" w:author="wutuan" w:date="2025-04-30T20:37:00Z" w16du:dateUtc="2025-04-30T12:37:00Z">
              <w:tcPr>
                <w:tcW w:w="1511" w:type="pct"/>
                <w:gridSpan w:val="2"/>
              </w:tcPr>
            </w:tcPrChange>
          </w:tcPr>
          <w:p w14:paraId="6CA695E3" w14:textId="77777777" w:rsidR="005C6237" w:rsidRPr="00822F63" w:rsidRDefault="005C6237" w:rsidP="00822F63">
            <w:pPr>
              <w:widowControl/>
              <w:spacing w:line="240" w:lineRule="auto"/>
              <w:ind w:firstLineChars="0" w:firstLine="0"/>
              <w:jc w:val="center"/>
              <w:rPr>
                <w:ins w:id="481" w:author="wutuan" w:date="2025-04-30T20:11:00Z" w16du:dateUtc="2025-04-30T12:11:00Z"/>
                <w:sz w:val="20"/>
              </w:rPr>
            </w:pPr>
            <w:ins w:id="482"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530C3588" w14:textId="77777777" w:rsidTr="005C6237">
        <w:trPr>
          <w:ins w:id="483" w:author="wutuan" w:date="2025-04-30T20:11:00Z" w16du:dateUtc="2025-04-30T12:11:00Z"/>
          <w:trPrChange w:id="484" w:author="wutuan" w:date="2025-04-30T20:37:00Z" w16du:dateUtc="2025-04-30T12:37:00Z">
            <w:trPr>
              <w:gridAfter w:val="0"/>
            </w:trPr>
          </w:trPrChange>
        </w:trPr>
        <w:tc>
          <w:tcPr>
            <w:tcW w:w="2667" w:type="pct"/>
            <w:tcPrChange w:id="485" w:author="wutuan" w:date="2025-04-30T20:37:00Z" w16du:dateUtc="2025-04-30T12:37:00Z">
              <w:tcPr>
                <w:tcW w:w="1978" w:type="pct"/>
              </w:tcPr>
            </w:tcPrChange>
          </w:tcPr>
          <w:p w14:paraId="6C065E36" w14:textId="77777777" w:rsidR="005C6237" w:rsidRPr="00822F63" w:rsidRDefault="005C6237" w:rsidP="00822F63">
            <w:pPr>
              <w:spacing w:line="240" w:lineRule="auto"/>
              <w:ind w:leftChars="200" w:left="420" w:firstLineChars="0" w:firstLine="0"/>
              <w:rPr>
                <w:ins w:id="486" w:author="wutuan" w:date="2025-04-30T20:11:00Z" w16du:dateUtc="2025-04-30T12:11:00Z"/>
                <w:sz w:val="20"/>
              </w:rPr>
            </w:pPr>
            <w:ins w:id="487" w:author="wutuan" w:date="2025-04-30T20:11:00Z" w16du:dateUtc="2025-04-30T12:11:00Z">
              <w:r w:rsidRPr="00822F63">
                <w:rPr>
                  <w:rFonts w:hint="eastAsia"/>
                  <w:sz w:val="20"/>
                </w:rPr>
                <w:t>2</w:t>
              </w:r>
              <w:r w:rsidRPr="00822F63">
                <w:rPr>
                  <w:rFonts w:hint="eastAsia"/>
                  <w:sz w:val="20"/>
                </w:rPr>
                <w:t>分</w:t>
              </w:r>
            </w:ins>
          </w:p>
        </w:tc>
        <w:tc>
          <w:tcPr>
            <w:tcW w:w="2333" w:type="pct"/>
            <w:tcPrChange w:id="488" w:author="wutuan" w:date="2025-04-30T20:37:00Z" w16du:dateUtc="2025-04-30T12:37:00Z">
              <w:tcPr>
                <w:tcW w:w="1511" w:type="pct"/>
                <w:gridSpan w:val="2"/>
              </w:tcPr>
            </w:tcPrChange>
          </w:tcPr>
          <w:p w14:paraId="35A34148" w14:textId="77777777" w:rsidR="005C6237" w:rsidRPr="00822F63" w:rsidRDefault="005C6237" w:rsidP="00822F63">
            <w:pPr>
              <w:widowControl/>
              <w:spacing w:line="240" w:lineRule="auto"/>
              <w:ind w:firstLineChars="0" w:firstLine="0"/>
              <w:jc w:val="center"/>
              <w:rPr>
                <w:ins w:id="489" w:author="wutuan" w:date="2025-04-30T20:11:00Z" w16du:dateUtc="2025-04-30T12:11:00Z"/>
                <w:sz w:val="20"/>
              </w:rPr>
            </w:pPr>
            <w:ins w:id="490" w:author="wutuan" w:date="2025-04-30T20:11:00Z" w16du:dateUtc="2025-04-30T12:11:00Z">
              <w:r w:rsidRPr="00822F63">
                <w:rPr>
                  <w:rFonts w:hint="eastAsia"/>
                  <w:sz w:val="20"/>
                </w:rPr>
                <w:t>0</w:t>
              </w:r>
              <w:r w:rsidRPr="00822F63">
                <w:rPr>
                  <w:sz w:val="20"/>
                </w:rPr>
                <w:t>(</w:t>
              </w:r>
              <w:r w:rsidRPr="00822F63">
                <w:rPr>
                  <w:rFonts w:hint="eastAsia"/>
                  <w:sz w:val="20"/>
                </w:rPr>
                <w:t>0.00</w:t>
              </w:r>
              <w:r w:rsidRPr="00822F63">
                <w:rPr>
                  <w:sz w:val="20"/>
                </w:rPr>
                <w:t>)</w:t>
              </w:r>
            </w:ins>
          </w:p>
        </w:tc>
      </w:tr>
      <w:tr w:rsidR="005C6237" w:rsidRPr="00822F63" w14:paraId="6CBB406C" w14:textId="77777777" w:rsidTr="005C6237">
        <w:trPr>
          <w:ins w:id="491" w:author="wutuan" w:date="2025-04-30T20:11:00Z" w16du:dateUtc="2025-04-30T12:11:00Z"/>
          <w:trPrChange w:id="492" w:author="wutuan" w:date="2025-04-30T20:37:00Z" w16du:dateUtc="2025-04-30T12:37:00Z">
            <w:trPr>
              <w:gridAfter w:val="0"/>
            </w:trPr>
          </w:trPrChange>
        </w:trPr>
        <w:tc>
          <w:tcPr>
            <w:tcW w:w="2667" w:type="pct"/>
            <w:tcPrChange w:id="493" w:author="wutuan" w:date="2025-04-30T20:37:00Z" w16du:dateUtc="2025-04-30T12:37:00Z">
              <w:tcPr>
                <w:tcW w:w="1978" w:type="pct"/>
              </w:tcPr>
            </w:tcPrChange>
          </w:tcPr>
          <w:p w14:paraId="166E7C19" w14:textId="77777777" w:rsidR="005C6237" w:rsidRPr="00822F63" w:rsidRDefault="005C6237" w:rsidP="00822F63">
            <w:pPr>
              <w:spacing w:line="240" w:lineRule="auto"/>
              <w:ind w:leftChars="200" w:left="420" w:firstLineChars="0" w:firstLine="0"/>
              <w:rPr>
                <w:ins w:id="494" w:author="wutuan" w:date="2025-04-30T20:11:00Z" w16du:dateUtc="2025-04-30T12:11:00Z"/>
                <w:sz w:val="20"/>
              </w:rPr>
            </w:pPr>
            <w:ins w:id="495" w:author="wutuan" w:date="2025-04-30T20:11:00Z" w16du:dateUtc="2025-04-30T12:11:00Z">
              <w:r w:rsidRPr="00822F63">
                <w:rPr>
                  <w:rFonts w:hint="eastAsia"/>
                  <w:sz w:val="20"/>
                </w:rPr>
                <w:t>3</w:t>
              </w:r>
              <w:r w:rsidRPr="00822F63">
                <w:rPr>
                  <w:rFonts w:hint="eastAsia"/>
                  <w:sz w:val="20"/>
                </w:rPr>
                <w:t>分</w:t>
              </w:r>
            </w:ins>
          </w:p>
        </w:tc>
        <w:tc>
          <w:tcPr>
            <w:tcW w:w="2333" w:type="pct"/>
            <w:tcPrChange w:id="496" w:author="wutuan" w:date="2025-04-30T20:37:00Z" w16du:dateUtc="2025-04-30T12:37:00Z">
              <w:tcPr>
                <w:tcW w:w="1511" w:type="pct"/>
                <w:gridSpan w:val="2"/>
              </w:tcPr>
            </w:tcPrChange>
          </w:tcPr>
          <w:p w14:paraId="15C2C98F" w14:textId="77777777" w:rsidR="005C6237" w:rsidRPr="00822F63" w:rsidRDefault="005C6237" w:rsidP="00822F63">
            <w:pPr>
              <w:widowControl/>
              <w:spacing w:line="240" w:lineRule="auto"/>
              <w:ind w:firstLineChars="0" w:firstLine="0"/>
              <w:jc w:val="center"/>
              <w:rPr>
                <w:ins w:id="497" w:author="wutuan" w:date="2025-04-30T20:11:00Z" w16du:dateUtc="2025-04-30T12:11:00Z"/>
                <w:sz w:val="20"/>
              </w:rPr>
            </w:pPr>
            <w:ins w:id="498" w:author="wutuan" w:date="2025-04-30T20:11:00Z" w16du:dateUtc="2025-04-30T12:11:00Z">
              <w:r w:rsidRPr="00822F63">
                <w:rPr>
                  <w:rFonts w:hint="eastAsia"/>
                  <w:sz w:val="20"/>
                </w:rPr>
                <w:t>4</w:t>
              </w:r>
              <w:r w:rsidRPr="00822F63">
                <w:rPr>
                  <w:sz w:val="20"/>
                </w:rPr>
                <w:t>(</w:t>
              </w:r>
              <w:bookmarkStart w:id="499" w:name="_Hlk196916433"/>
              <w:r w:rsidRPr="00822F63">
                <w:rPr>
                  <w:rFonts w:hint="eastAsia"/>
                  <w:sz w:val="20"/>
                </w:rPr>
                <w:t>14.29</w:t>
              </w:r>
              <w:bookmarkEnd w:id="499"/>
              <w:r w:rsidRPr="00822F63">
                <w:rPr>
                  <w:sz w:val="20"/>
                </w:rPr>
                <w:t>)</w:t>
              </w:r>
            </w:ins>
          </w:p>
        </w:tc>
      </w:tr>
      <w:tr w:rsidR="005C6237" w:rsidRPr="00822F63" w14:paraId="57FEDF9E" w14:textId="77777777" w:rsidTr="005C6237">
        <w:trPr>
          <w:ins w:id="500" w:author="wutuan" w:date="2025-04-30T20:11:00Z" w16du:dateUtc="2025-04-30T12:11:00Z"/>
          <w:trPrChange w:id="501" w:author="wutuan" w:date="2025-04-30T20:37:00Z" w16du:dateUtc="2025-04-30T12:37:00Z">
            <w:trPr>
              <w:gridAfter w:val="0"/>
            </w:trPr>
          </w:trPrChange>
        </w:trPr>
        <w:tc>
          <w:tcPr>
            <w:tcW w:w="2667" w:type="pct"/>
            <w:tcPrChange w:id="502" w:author="wutuan" w:date="2025-04-30T20:37:00Z" w16du:dateUtc="2025-04-30T12:37:00Z">
              <w:tcPr>
                <w:tcW w:w="1978" w:type="pct"/>
              </w:tcPr>
            </w:tcPrChange>
          </w:tcPr>
          <w:p w14:paraId="66A36864" w14:textId="77777777" w:rsidR="005C6237" w:rsidRPr="00822F63" w:rsidRDefault="005C6237" w:rsidP="00822F63">
            <w:pPr>
              <w:spacing w:line="240" w:lineRule="auto"/>
              <w:ind w:leftChars="200" w:left="420" w:firstLineChars="0" w:firstLine="0"/>
              <w:rPr>
                <w:ins w:id="503" w:author="wutuan" w:date="2025-04-30T20:11:00Z" w16du:dateUtc="2025-04-30T12:11:00Z"/>
                <w:sz w:val="20"/>
              </w:rPr>
            </w:pPr>
            <w:ins w:id="504" w:author="wutuan" w:date="2025-04-30T20:11:00Z" w16du:dateUtc="2025-04-30T12:11:00Z">
              <w:r w:rsidRPr="00822F63">
                <w:rPr>
                  <w:rFonts w:hint="eastAsia"/>
                  <w:sz w:val="20"/>
                </w:rPr>
                <w:t>4</w:t>
              </w:r>
              <w:r w:rsidRPr="00822F63">
                <w:rPr>
                  <w:rFonts w:hint="eastAsia"/>
                  <w:sz w:val="20"/>
                </w:rPr>
                <w:t>分</w:t>
              </w:r>
            </w:ins>
          </w:p>
        </w:tc>
        <w:tc>
          <w:tcPr>
            <w:tcW w:w="2333" w:type="pct"/>
            <w:tcPrChange w:id="505" w:author="wutuan" w:date="2025-04-30T20:37:00Z" w16du:dateUtc="2025-04-30T12:37:00Z">
              <w:tcPr>
                <w:tcW w:w="1511" w:type="pct"/>
                <w:gridSpan w:val="2"/>
              </w:tcPr>
            </w:tcPrChange>
          </w:tcPr>
          <w:p w14:paraId="6C24B9F5" w14:textId="77777777" w:rsidR="005C6237" w:rsidRPr="00822F63" w:rsidRDefault="005C6237" w:rsidP="00822F63">
            <w:pPr>
              <w:widowControl/>
              <w:spacing w:line="240" w:lineRule="auto"/>
              <w:ind w:firstLineChars="0" w:firstLine="0"/>
              <w:jc w:val="center"/>
              <w:rPr>
                <w:ins w:id="506" w:author="wutuan" w:date="2025-04-30T20:11:00Z" w16du:dateUtc="2025-04-30T12:11:00Z"/>
                <w:sz w:val="20"/>
              </w:rPr>
            </w:pPr>
            <w:ins w:id="507" w:author="wutuan" w:date="2025-04-30T20:11:00Z" w16du:dateUtc="2025-04-30T12:11:00Z">
              <w:r w:rsidRPr="00822F63">
                <w:rPr>
                  <w:rFonts w:hint="eastAsia"/>
                  <w:sz w:val="20"/>
                </w:rPr>
                <w:t>12</w:t>
              </w:r>
              <w:r w:rsidRPr="00822F63">
                <w:rPr>
                  <w:sz w:val="20"/>
                </w:rPr>
                <w:t>(</w:t>
              </w:r>
              <w:bookmarkStart w:id="508" w:name="_Hlk196916442"/>
              <w:r w:rsidRPr="00822F63">
                <w:rPr>
                  <w:rFonts w:hint="eastAsia"/>
                  <w:sz w:val="20"/>
                </w:rPr>
                <w:t>42.86</w:t>
              </w:r>
              <w:bookmarkEnd w:id="508"/>
              <w:r w:rsidRPr="00822F63">
                <w:rPr>
                  <w:sz w:val="20"/>
                </w:rPr>
                <w:t>)</w:t>
              </w:r>
            </w:ins>
          </w:p>
        </w:tc>
      </w:tr>
      <w:tr w:rsidR="005C6237" w:rsidRPr="00822F63" w14:paraId="4B5B732E" w14:textId="77777777" w:rsidTr="005C6237">
        <w:trPr>
          <w:ins w:id="509" w:author="wutuan" w:date="2025-04-30T20:11:00Z" w16du:dateUtc="2025-04-30T12:11:00Z"/>
          <w:trPrChange w:id="510" w:author="wutuan" w:date="2025-04-30T20:37:00Z" w16du:dateUtc="2025-04-30T12:37:00Z">
            <w:trPr>
              <w:gridAfter w:val="0"/>
            </w:trPr>
          </w:trPrChange>
        </w:trPr>
        <w:tc>
          <w:tcPr>
            <w:tcW w:w="2667" w:type="pct"/>
            <w:tcPrChange w:id="511" w:author="wutuan" w:date="2025-04-30T20:37:00Z" w16du:dateUtc="2025-04-30T12:37:00Z">
              <w:tcPr>
                <w:tcW w:w="1978" w:type="pct"/>
              </w:tcPr>
            </w:tcPrChange>
          </w:tcPr>
          <w:p w14:paraId="67D594BA" w14:textId="77777777" w:rsidR="005C6237" w:rsidRPr="00822F63" w:rsidRDefault="005C6237" w:rsidP="00822F63">
            <w:pPr>
              <w:spacing w:line="240" w:lineRule="auto"/>
              <w:ind w:leftChars="200" w:left="420" w:firstLineChars="0" w:firstLine="0"/>
              <w:rPr>
                <w:ins w:id="512" w:author="wutuan" w:date="2025-04-30T20:11:00Z" w16du:dateUtc="2025-04-30T12:11:00Z"/>
                <w:sz w:val="20"/>
              </w:rPr>
            </w:pPr>
            <w:ins w:id="513" w:author="wutuan" w:date="2025-04-30T20:11:00Z" w16du:dateUtc="2025-04-30T12:11:00Z">
              <w:r w:rsidRPr="00822F63">
                <w:rPr>
                  <w:rFonts w:hint="eastAsia"/>
                  <w:sz w:val="20"/>
                </w:rPr>
                <w:t>5</w:t>
              </w:r>
              <w:r w:rsidRPr="00822F63">
                <w:rPr>
                  <w:rFonts w:hint="eastAsia"/>
                  <w:sz w:val="20"/>
                </w:rPr>
                <w:t>分</w:t>
              </w:r>
            </w:ins>
          </w:p>
        </w:tc>
        <w:tc>
          <w:tcPr>
            <w:tcW w:w="2333" w:type="pct"/>
            <w:tcPrChange w:id="514" w:author="wutuan" w:date="2025-04-30T20:37:00Z" w16du:dateUtc="2025-04-30T12:37:00Z">
              <w:tcPr>
                <w:tcW w:w="1511" w:type="pct"/>
                <w:gridSpan w:val="2"/>
              </w:tcPr>
            </w:tcPrChange>
          </w:tcPr>
          <w:p w14:paraId="26920877" w14:textId="77777777" w:rsidR="005C6237" w:rsidRPr="00822F63" w:rsidRDefault="005C6237" w:rsidP="00822F63">
            <w:pPr>
              <w:widowControl/>
              <w:spacing w:line="240" w:lineRule="auto"/>
              <w:ind w:firstLineChars="0" w:firstLine="0"/>
              <w:jc w:val="center"/>
              <w:rPr>
                <w:ins w:id="515" w:author="wutuan" w:date="2025-04-30T20:11:00Z" w16du:dateUtc="2025-04-30T12:11:00Z"/>
                <w:sz w:val="20"/>
              </w:rPr>
            </w:pPr>
            <w:ins w:id="516" w:author="wutuan" w:date="2025-04-30T20:11:00Z" w16du:dateUtc="2025-04-30T12:11:00Z">
              <w:r w:rsidRPr="00822F63">
                <w:rPr>
                  <w:rFonts w:hint="eastAsia"/>
                  <w:sz w:val="20"/>
                </w:rPr>
                <w:t>12</w:t>
              </w:r>
              <w:r w:rsidRPr="00822F63">
                <w:rPr>
                  <w:sz w:val="20"/>
                </w:rPr>
                <w:t>(</w:t>
              </w:r>
              <w:r w:rsidRPr="00822F63">
                <w:rPr>
                  <w:rFonts w:hint="eastAsia"/>
                  <w:sz w:val="20"/>
                </w:rPr>
                <w:t>42.86</w:t>
              </w:r>
              <w:r w:rsidRPr="00822F63">
                <w:rPr>
                  <w:sz w:val="20"/>
                </w:rPr>
                <w:t>)</w:t>
              </w:r>
            </w:ins>
          </w:p>
        </w:tc>
      </w:tr>
      <w:tr w:rsidR="005C6237" w:rsidRPr="00822F63" w14:paraId="342FE8A5" w14:textId="77777777" w:rsidTr="005C6237">
        <w:trPr>
          <w:ins w:id="517" w:author="wutuan" w:date="2025-04-30T20:11:00Z" w16du:dateUtc="2025-04-30T12:11:00Z"/>
          <w:trPrChange w:id="518" w:author="wutuan" w:date="2025-04-30T20:37:00Z" w16du:dateUtc="2025-04-30T12:37:00Z">
            <w:trPr>
              <w:gridAfter w:val="0"/>
            </w:trPr>
          </w:trPrChange>
        </w:trPr>
        <w:tc>
          <w:tcPr>
            <w:tcW w:w="2667" w:type="pct"/>
            <w:tcPrChange w:id="519" w:author="wutuan" w:date="2025-04-30T20:37:00Z" w16du:dateUtc="2025-04-30T12:37:00Z">
              <w:tcPr>
                <w:tcW w:w="1978" w:type="pct"/>
              </w:tcPr>
            </w:tcPrChange>
          </w:tcPr>
          <w:p w14:paraId="0E5E7D29" w14:textId="77777777" w:rsidR="005C6237" w:rsidRPr="00822F63" w:rsidRDefault="005C6237" w:rsidP="00822F63">
            <w:pPr>
              <w:spacing w:line="240" w:lineRule="auto"/>
              <w:ind w:firstLineChars="0" w:firstLine="0"/>
              <w:rPr>
                <w:ins w:id="520" w:author="wutuan" w:date="2025-04-30T20:11:00Z" w16du:dateUtc="2025-04-30T12:11:00Z"/>
                <w:sz w:val="20"/>
              </w:rPr>
            </w:pPr>
            <w:ins w:id="521" w:author="wutuan" w:date="2025-04-30T20:11:00Z" w16du:dateUtc="2025-04-30T12:11:00Z">
              <w:r w:rsidRPr="00822F63">
                <w:rPr>
                  <w:rFonts w:hint="eastAsia"/>
                  <w:sz w:val="20"/>
                </w:rPr>
                <w:t>临床图像质量可接受率</w:t>
              </w:r>
              <w:r w:rsidRPr="00822F63">
                <w:rPr>
                  <w:sz w:val="20"/>
                </w:rPr>
                <w:t>(95%CI)</w:t>
              </w:r>
            </w:ins>
          </w:p>
        </w:tc>
        <w:tc>
          <w:tcPr>
            <w:tcW w:w="2333" w:type="pct"/>
            <w:tcPrChange w:id="522" w:author="wutuan" w:date="2025-04-30T20:37:00Z" w16du:dateUtc="2025-04-30T12:37:00Z">
              <w:tcPr>
                <w:tcW w:w="1511" w:type="pct"/>
                <w:gridSpan w:val="2"/>
              </w:tcPr>
            </w:tcPrChange>
          </w:tcPr>
          <w:p w14:paraId="0D092DD4" w14:textId="77777777" w:rsidR="005C6237" w:rsidRPr="00822F63" w:rsidRDefault="005C6237" w:rsidP="00822F63">
            <w:pPr>
              <w:widowControl/>
              <w:spacing w:line="240" w:lineRule="auto"/>
              <w:ind w:firstLineChars="0" w:firstLine="0"/>
              <w:jc w:val="center"/>
              <w:rPr>
                <w:ins w:id="523" w:author="wutuan" w:date="2025-04-30T20:11:00Z" w16du:dateUtc="2025-04-30T12:11:00Z"/>
                <w:sz w:val="20"/>
              </w:rPr>
            </w:pPr>
            <w:ins w:id="524" w:author="wutuan" w:date="2025-04-30T20:11:00Z" w16du:dateUtc="2025-04-30T12:11:00Z">
              <w:r w:rsidRPr="00822F63">
                <w:rPr>
                  <w:sz w:val="20"/>
                </w:rPr>
                <w:t>100.0</w:t>
              </w:r>
              <w:r w:rsidRPr="00822F63">
                <w:rPr>
                  <w:rFonts w:hint="eastAsia"/>
                  <w:sz w:val="20"/>
                </w:rPr>
                <w:t>0</w:t>
              </w:r>
              <w:r w:rsidRPr="00822F63">
                <w:rPr>
                  <w:sz w:val="20"/>
                </w:rPr>
                <w:t xml:space="preserve">% </w:t>
              </w:r>
              <w:bookmarkStart w:id="525" w:name="_Hlk196916458"/>
              <w:r w:rsidRPr="00822F63">
                <w:rPr>
                  <w:sz w:val="20"/>
                </w:rPr>
                <w:t>(87.66%, 100.0</w:t>
              </w:r>
              <w:r w:rsidRPr="00822F63">
                <w:rPr>
                  <w:rFonts w:hint="eastAsia"/>
                  <w:sz w:val="20"/>
                </w:rPr>
                <w:t>0</w:t>
              </w:r>
              <w:r w:rsidRPr="00822F63">
                <w:rPr>
                  <w:sz w:val="20"/>
                </w:rPr>
                <w:t>%)</w:t>
              </w:r>
              <w:bookmarkEnd w:id="525"/>
            </w:ins>
          </w:p>
        </w:tc>
      </w:tr>
      <w:tr w:rsidR="00300C70" w:rsidRPr="00822F63" w14:paraId="1E700B91" w14:textId="77777777" w:rsidTr="005C6237">
        <w:trPr>
          <w:ins w:id="526" w:author="wutuan" w:date="2025-04-30T20:11:00Z" w16du:dateUtc="2025-04-30T12:11:00Z"/>
          <w:trPrChange w:id="527" w:author="wutuan" w:date="2025-04-30T20:37:00Z" w16du:dateUtc="2025-04-30T12:37:00Z">
            <w:trPr>
              <w:gridAfter w:val="0"/>
            </w:trPr>
          </w:trPrChange>
        </w:trPr>
        <w:tc>
          <w:tcPr>
            <w:tcW w:w="2667" w:type="pct"/>
            <w:tcPrChange w:id="528" w:author="wutuan" w:date="2025-04-30T20:37:00Z" w16du:dateUtc="2025-04-30T12:37:00Z">
              <w:tcPr>
                <w:tcW w:w="1978" w:type="pct"/>
              </w:tcPr>
            </w:tcPrChange>
          </w:tcPr>
          <w:p w14:paraId="108F109E" w14:textId="5E5EC50F" w:rsidR="00300C70" w:rsidRPr="00822F63" w:rsidRDefault="00300C70" w:rsidP="00300C70">
            <w:pPr>
              <w:spacing w:line="240" w:lineRule="auto"/>
              <w:ind w:firstLineChars="0" w:firstLine="0"/>
              <w:rPr>
                <w:ins w:id="529" w:author="wutuan" w:date="2025-04-30T20:11:00Z" w16du:dateUtc="2025-04-30T12:11:00Z"/>
                <w:sz w:val="20"/>
              </w:rPr>
              <w:pPrChange w:id="530" w:author="wutuan" w:date="2025-04-30T20:37:00Z" w16du:dateUtc="2025-04-30T12:37:00Z">
                <w:pPr>
                  <w:spacing w:line="240" w:lineRule="auto"/>
                  <w:ind w:leftChars="200" w:left="420" w:firstLineChars="0" w:firstLine="0"/>
                </w:pPr>
              </w:pPrChange>
            </w:pPr>
            <w:ins w:id="531" w:author="wutuan" w:date="2025-04-30T20:37:00Z" w16du:dateUtc="2025-04-30T12:37:00Z">
              <w:r w:rsidRPr="00822F63">
                <w:rPr>
                  <w:rFonts w:hint="eastAsia"/>
                  <w:sz w:val="20"/>
                </w:rPr>
                <w:t>临床图像质量优良率</w:t>
              </w:r>
              <w:r w:rsidRPr="00822F63">
                <w:rPr>
                  <w:sz w:val="20"/>
                </w:rPr>
                <w:t>(95%CI)</w:t>
              </w:r>
            </w:ins>
          </w:p>
        </w:tc>
        <w:tc>
          <w:tcPr>
            <w:tcW w:w="2333" w:type="pct"/>
            <w:tcPrChange w:id="532" w:author="wutuan" w:date="2025-04-30T20:37:00Z" w16du:dateUtc="2025-04-30T12:37:00Z">
              <w:tcPr>
                <w:tcW w:w="1511" w:type="pct"/>
                <w:gridSpan w:val="2"/>
              </w:tcPr>
            </w:tcPrChange>
          </w:tcPr>
          <w:p w14:paraId="6DBA482E" w14:textId="74BAC689" w:rsidR="00300C70" w:rsidRPr="00822F63" w:rsidRDefault="00300C70" w:rsidP="00300C70">
            <w:pPr>
              <w:widowControl/>
              <w:spacing w:line="240" w:lineRule="auto"/>
              <w:ind w:firstLineChars="0" w:firstLine="0"/>
              <w:jc w:val="center"/>
              <w:rPr>
                <w:ins w:id="533" w:author="wutuan" w:date="2025-04-30T20:11:00Z" w16du:dateUtc="2025-04-30T12:11:00Z"/>
                <w:sz w:val="20"/>
              </w:rPr>
            </w:pPr>
            <w:bookmarkStart w:id="534" w:name="_Hlk196916464"/>
            <w:ins w:id="535" w:author="wutuan" w:date="2025-04-30T20:37:00Z" w16du:dateUtc="2025-04-30T12:37:00Z">
              <w:r w:rsidRPr="00822F63">
                <w:rPr>
                  <w:sz w:val="20"/>
                </w:rPr>
                <w:t>85.71%</w:t>
              </w:r>
              <w:bookmarkStart w:id="536" w:name="_Hlk196916472"/>
              <w:bookmarkEnd w:id="534"/>
              <w:r w:rsidRPr="00822F63">
                <w:rPr>
                  <w:sz w:val="20"/>
                </w:rPr>
                <w:t xml:space="preserve"> (72.75%, 98.68%)</w:t>
              </w:r>
            </w:ins>
            <w:bookmarkEnd w:id="536"/>
          </w:p>
        </w:tc>
      </w:tr>
    </w:tbl>
    <w:p w14:paraId="38B7AD4C" w14:textId="77777777" w:rsidR="00F53904" w:rsidRPr="007120F7" w:rsidRDefault="00F53904" w:rsidP="00F53904">
      <w:pPr>
        <w:widowControl/>
        <w:spacing w:line="240" w:lineRule="auto"/>
        <w:ind w:firstLineChars="0" w:firstLine="0"/>
        <w:rPr>
          <w:ins w:id="537" w:author="wutuan" w:date="2025-04-30T20:12:00Z" w16du:dateUtc="2025-04-30T12:12:00Z"/>
          <w:sz w:val="20"/>
          <w:szCs w:val="20"/>
          <w:rPrChange w:id="538" w:author="wutuan" w:date="2025-04-30T20:30:00Z" w16du:dateUtc="2025-04-30T12:30:00Z">
            <w:rPr>
              <w:ins w:id="539" w:author="wutuan" w:date="2025-04-30T20:12:00Z" w16du:dateUtc="2025-04-30T12:12:00Z"/>
            </w:rPr>
          </w:rPrChange>
        </w:rPr>
      </w:pPr>
      <w:ins w:id="540" w:author="wutuan" w:date="2025-04-30T20:12:00Z" w16du:dateUtc="2025-04-30T12:12:00Z">
        <w:r w:rsidRPr="007120F7">
          <w:rPr>
            <w:sz w:val="20"/>
            <w:szCs w:val="20"/>
            <w:rPrChange w:id="541" w:author="wutuan" w:date="2025-04-30T20:30:00Z" w16du:dateUtc="2025-04-30T12:30:00Z">
              <w:rPr/>
            </w:rPrChange>
          </w:rPr>
          <w:t>注：百分比计算基于符合方案集</w:t>
        </w:r>
        <w:r w:rsidRPr="007120F7">
          <w:rPr>
            <w:rFonts w:hint="eastAsia"/>
            <w:sz w:val="20"/>
            <w:szCs w:val="20"/>
            <w:rPrChange w:id="542" w:author="wutuan" w:date="2025-04-30T20:30:00Z" w16du:dateUtc="2025-04-30T12:30:00Z">
              <w:rPr>
                <w:rFonts w:hint="eastAsia"/>
              </w:rPr>
            </w:rPrChange>
          </w:rPr>
          <w:t>和全分析集</w:t>
        </w:r>
        <w:r w:rsidRPr="007120F7">
          <w:rPr>
            <w:sz w:val="20"/>
            <w:szCs w:val="20"/>
            <w:rPrChange w:id="543" w:author="wutuan" w:date="2025-04-30T20:30:00Z" w16du:dateUtc="2025-04-30T12:30:00Z">
              <w:rPr/>
            </w:rPrChange>
          </w:rPr>
          <w:t>人数。</w:t>
        </w:r>
        <w:r w:rsidRPr="007120F7">
          <w:rPr>
            <w:rFonts w:hint="eastAsia"/>
            <w:sz w:val="20"/>
            <w:szCs w:val="20"/>
            <w:rPrChange w:id="544" w:author="wutuan" w:date="2025-04-30T20:30:00Z" w16du:dateUtc="2025-04-30T12:30:00Z">
              <w:rPr>
                <w:rFonts w:hint="eastAsia"/>
              </w:rPr>
            </w:rPrChange>
          </w:rPr>
          <w:t>整体评分</w:t>
        </w:r>
        <w:r w:rsidRPr="007120F7">
          <w:rPr>
            <w:rFonts w:hint="eastAsia"/>
            <w:sz w:val="20"/>
            <w:szCs w:val="20"/>
            <w:rPrChange w:id="545" w:author="wutuan" w:date="2025-04-30T20:30:00Z" w16du:dateUtc="2025-04-30T12:30:00Z">
              <w:rPr>
                <w:rFonts w:hint="eastAsia"/>
              </w:rPr>
            </w:rPrChange>
          </w:rPr>
          <w:t>3</w:t>
        </w:r>
        <w:r w:rsidRPr="007120F7">
          <w:rPr>
            <w:rFonts w:hint="eastAsia"/>
            <w:sz w:val="20"/>
            <w:szCs w:val="20"/>
            <w:rPrChange w:id="546" w:author="wutuan" w:date="2025-04-30T20:30:00Z" w16du:dateUtc="2025-04-30T12:30:00Z">
              <w:rPr>
                <w:rFonts w:hint="eastAsia"/>
              </w:rPr>
            </w:rPrChange>
          </w:rPr>
          <w:t>分及以上为可接受。整体评分</w:t>
        </w:r>
        <w:r w:rsidRPr="007120F7">
          <w:rPr>
            <w:rFonts w:hint="eastAsia"/>
            <w:sz w:val="20"/>
            <w:szCs w:val="20"/>
            <w:rPrChange w:id="547" w:author="wutuan" w:date="2025-04-30T20:30:00Z" w16du:dateUtc="2025-04-30T12:30:00Z">
              <w:rPr>
                <w:rFonts w:hint="eastAsia"/>
              </w:rPr>
            </w:rPrChange>
          </w:rPr>
          <w:t>4</w:t>
        </w:r>
        <w:r w:rsidRPr="007120F7">
          <w:rPr>
            <w:rFonts w:hint="eastAsia"/>
            <w:sz w:val="20"/>
            <w:szCs w:val="20"/>
            <w:rPrChange w:id="548" w:author="wutuan" w:date="2025-04-30T20:30:00Z" w16du:dateUtc="2025-04-30T12:30:00Z">
              <w:rPr>
                <w:rFonts w:hint="eastAsia"/>
              </w:rPr>
            </w:rPrChange>
          </w:rPr>
          <w:t>分及以上为优良。当两位评估者的评分不一致时，取较差的评分。</w:t>
        </w:r>
      </w:ins>
    </w:p>
    <w:p w14:paraId="757BA644" w14:textId="06463761" w:rsidR="00440806" w:rsidRPr="00F53904" w:rsidDel="000759D9" w:rsidRDefault="00440806" w:rsidP="00F53904">
      <w:pPr>
        <w:ind w:firstLineChars="0" w:firstLine="0"/>
        <w:rPr>
          <w:del w:id="549" w:author="wutuan" w:date="2025-04-30T20:38:00Z" w16du:dateUtc="2025-04-30T12:38:00Z"/>
          <w:rFonts w:hint="eastAsia"/>
        </w:rPr>
      </w:pPr>
    </w:p>
    <w:p w14:paraId="5E2EF3C2" w14:textId="3EFF3759" w:rsidR="0077635B" w:rsidDel="00E9488C" w:rsidRDefault="00F3088C" w:rsidP="00E310BE">
      <w:pPr>
        <w:ind w:firstLine="420"/>
        <w:rPr>
          <w:moveFrom w:id="550" w:author="wutuan" w:date="2025-04-30T20:13:00Z" w16du:dateUtc="2025-04-30T12:13:00Z"/>
        </w:rPr>
      </w:pPr>
      <w:moveFromRangeStart w:id="551" w:author="wutuan" w:date="2025-04-30T20:13:00Z" w:name="move196936397"/>
      <w:moveFrom w:id="552" w:author="wutuan" w:date="2025-04-30T20:13:00Z" w16du:dateUtc="2025-04-30T12:13:00Z">
        <w:r w:rsidDel="00E9488C">
          <w:rPr>
            <w:rFonts w:hint="eastAsia"/>
          </w:rPr>
          <w:t>如附件</w:t>
        </w:r>
        <w:r w:rsidR="0077635B" w:rsidDel="00E9488C">
          <w:rPr>
            <w:rFonts w:hint="eastAsia"/>
          </w:rPr>
          <w:t xml:space="preserve"> </w:t>
        </w:r>
        <w:r w:rsidDel="00E9488C">
          <w:rPr>
            <w:rFonts w:hint="eastAsia"/>
          </w:rPr>
          <w:t>表</w:t>
        </w:r>
        <w:r w:rsidDel="00E9488C">
          <w:rPr>
            <w:rFonts w:hint="eastAsia"/>
          </w:rPr>
          <w:t>6.2.2</w:t>
        </w:r>
        <w:r w:rsidDel="00E9488C">
          <w:rPr>
            <w:rFonts w:hint="eastAsia"/>
          </w:rPr>
          <w:t>所示</w:t>
        </w:r>
        <w:r w:rsidR="0077635B" w:rsidDel="00E9488C">
          <w:rPr>
            <w:rFonts w:hint="eastAsia"/>
          </w:rPr>
          <w:t>：</w:t>
        </w:r>
      </w:moveFrom>
    </w:p>
    <w:moveFromRangeEnd w:id="551"/>
    <w:p w14:paraId="2B31E44B" w14:textId="77777777" w:rsidR="0077635B" w:rsidRDefault="00B04693" w:rsidP="00E310BE">
      <w:pPr>
        <w:ind w:firstLine="420"/>
      </w:pPr>
      <w:r>
        <w:rPr>
          <w:rFonts w:hint="eastAsia"/>
        </w:rPr>
        <w:t>PPS</w:t>
      </w:r>
      <w:r w:rsidR="00905E1B">
        <w:rPr>
          <w:rFonts w:hint="eastAsia"/>
        </w:rPr>
        <w:t>集，</w:t>
      </w:r>
      <w:r w:rsidR="00F3088C">
        <w:rPr>
          <w:rFonts w:hint="eastAsia"/>
        </w:rPr>
        <w:t>针对扫描部位的亚组分析</w:t>
      </w:r>
      <w:r w:rsidR="00E310BE">
        <w:rPr>
          <w:rFonts w:hint="eastAsia"/>
        </w:rPr>
        <w:t>：</w:t>
      </w:r>
    </w:p>
    <w:p w14:paraId="764ED094" w14:textId="0FDBCFA2" w:rsidR="0077635B" w:rsidRDefault="0077635B" w:rsidP="0077635B">
      <w:pPr>
        <w:ind w:firstLine="420"/>
      </w:pPr>
      <w:r>
        <w:rPr>
          <w:rFonts w:hint="eastAsia"/>
        </w:rPr>
        <w:t>3</w:t>
      </w:r>
      <w:r w:rsidR="00F3088C">
        <w:rPr>
          <w:rFonts w:hint="eastAsia"/>
        </w:rPr>
        <w:t>例</w:t>
      </w:r>
      <w:r>
        <w:rPr>
          <w:rFonts w:hint="eastAsia"/>
        </w:rPr>
        <w:t>（</w:t>
      </w:r>
      <w:r>
        <w:rPr>
          <w:rFonts w:hint="eastAsia"/>
        </w:rPr>
        <w:t>10.00%</w:t>
      </w:r>
      <w:r>
        <w:rPr>
          <w:rFonts w:hint="eastAsia"/>
        </w:rPr>
        <w:t>）受试者</w:t>
      </w:r>
      <w:r w:rsidR="00F3088C">
        <w:rPr>
          <w:rFonts w:hint="eastAsia"/>
        </w:rPr>
        <w:t>头颈部的图像质量整体评分</w:t>
      </w:r>
      <w:r>
        <w:rPr>
          <w:rFonts w:hint="eastAsia"/>
        </w:rPr>
        <w:t>为</w:t>
      </w:r>
      <w:r>
        <w:rPr>
          <w:rFonts w:hint="eastAsia"/>
        </w:rPr>
        <w:t>4</w:t>
      </w:r>
      <w:r>
        <w:rPr>
          <w:rFonts w:hint="eastAsia"/>
        </w:rPr>
        <w:t>分，</w:t>
      </w:r>
      <w:r>
        <w:rPr>
          <w:rFonts w:hint="eastAsia"/>
        </w:rPr>
        <w:t>27</w:t>
      </w:r>
      <w:r>
        <w:rPr>
          <w:rFonts w:hint="eastAsia"/>
        </w:rPr>
        <w:t>例（</w:t>
      </w:r>
      <w:r>
        <w:rPr>
          <w:rFonts w:hint="eastAsia"/>
        </w:rPr>
        <w:t>90.00%</w:t>
      </w:r>
      <w:r>
        <w:rPr>
          <w:rFonts w:hint="eastAsia"/>
        </w:rPr>
        <w:t>）受试者头颈部的图像质量整体评分为</w:t>
      </w:r>
      <w:r w:rsidR="00F3088C">
        <w:rPr>
          <w:rFonts w:hint="eastAsia"/>
        </w:rPr>
        <w:t>5</w:t>
      </w:r>
      <w:r w:rsidR="00F3088C">
        <w:rPr>
          <w:rFonts w:hint="eastAsia"/>
        </w:rPr>
        <w:t>分</w:t>
      </w:r>
      <w:r>
        <w:rPr>
          <w:rFonts w:hint="eastAsia"/>
        </w:rPr>
        <w:t>。临床图像质量可接受率为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1A960089" w14:textId="4297732B" w:rsidR="0077635B" w:rsidRDefault="0077635B" w:rsidP="0077635B">
      <w:pPr>
        <w:ind w:firstLine="420"/>
      </w:pPr>
      <w:r>
        <w:rPr>
          <w:rFonts w:hint="eastAsia"/>
        </w:rPr>
        <w:t>5</w:t>
      </w:r>
      <w:r>
        <w:rPr>
          <w:rFonts w:hint="eastAsia"/>
        </w:rPr>
        <w:t>例（</w:t>
      </w:r>
      <w:r w:rsidRPr="0077635B">
        <w:t>16.67</w:t>
      </w:r>
      <w:r>
        <w:rPr>
          <w:rFonts w:hint="eastAsia"/>
        </w:rPr>
        <w:t>%</w:t>
      </w:r>
      <w:r>
        <w:rPr>
          <w:rFonts w:hint="eastAsia"/>
        </w:rPr>
        <w:t>）受试者</w:t>
      </w:r>
      <w:r w:rsidRPr="0077635B">
        <w:rPr>
          <w:rFonts w:hint="eastAsia"/>
        </w:rPr>
        <w:t>胸部</w:t>
      </w:r>
      <w:r>
        <w:rPr>
          <w:rFonts w:hint="eastAsia"/>
        </w:rPr>
        <w:t>的图像质量整体评分为</w:t>
      </w:r>
      <w:r>
        <w:rPr>
          <w:rFonts w:hint="eastAsia"/>
        </w:rPr>
        <w:t>4</w:t>
      </w:r>
      <w:r>
        <w:rPr>
          <w:rFonts w:hint="eastAsia"/>
        </w:rPr>
        <w:t>分，</w:t>
      </w:r>
      <w:r w:rsidRPr="0077635B">
        <w:t>25</w:t>
      </w:r>
      <w:r>
        <w:rPr>
          <w:rFonts w:hint="eastAsia"/>
        </w:rPr>
        <w:t>例（</w:t>
      </w:r>
      <w:r w:rsidRPr="0077635B">
        <w:t>83.33</w:t>
      </w:r>
      <w:r>
        <w:rPr>
          <w:rFonts w:hint="eastAsia"/>
        </w:rPr>
        <w:t>%</w:t>
      </w:r>
      <w:r>
        <w:rPr>
          <w:rFonts w:hint="eastAsia"/>
        </w:rPr>
        <w:t>）受试者</w:t>
      </w:r>
      <w:r w:rsidRPr="0077635B">
        <w:rPr>
          <w:rFonts w:hint="eastAsia"/>
        </w:rPr>
        <w:t>胸部</w:t>
      </w:r>
      <w:r>
        <w:rPr>
          <w:rFonts w:hint="eastAsia"/>
        </w:rPr>
        <w:t>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0957CBA4" w14:textId="2F018423" w:rsidR="0077635B" w:rsidRDefault="0077635B" w:rsidP="0077635B">
      <w:pPr>
        <w:ind w:firstLine="420"/>
      </w:pPr>
      <w:r w:rsidRPr="0077635B">
        <w:t>2</w:t>
      </w:r>
      <w:r>
        <w:rPr>
          <w:rFonts w:hint="eastAsia"/>
        </w:rPr>
        <w:t>例（</w:t>
      </w:r>
      <w:r w:rsidRPr="0077635B">
        <w:t>6.67</w:t>
      </w:r>
      <w:r>
        <w:rPr>
          <w:rFonts w:hint="eastAsia"/>
        </w:rPr>
        <w:t>%</w:t>
      </w:r>
      <w:r>
        <w:rPr>
          <w:rFonts w:hint="eastAsia"/>
        </w:rPr>
        <w:t>）受试者</w:t>
      </w:r>
      <w:r w:rsidRPr="0077635B">
        <w:rPr>
          <w:rFonts w:hint="eastAsia"/>
        </w:rPr>
        <w:t>腹部</w:t>
      </w:r>
      <w:r>
        <w:rPr>
          <w:rFonts w:hint="eastAsia"/>
        </w:rPr>
        <w:t>的图像质量整体评分为</w:t>
      </w:r>
      <w:r>
        <w:rPr>
          <w:rFonts w:hint="eastAsia"/>
        </w:rPr>
        <w:t>4</w:t>
      </w:r>
      <w:r>
        <w:rPr>
          <w:rFonts w:hint="eastAsia"/>
        </w:rPr>
        <w:t>分，</w:t>
      </w:r>
      <w:r w:rsidRPr="0077635B">
        <w:t>28</w:t>
      </w:r>
      <w:r>
        <w:rPr>
          <w:rFonts w:hint="eastAsia"/>
        </w:rPr>
        <w:t>例（</w:t>
      </w:r>
      <w:r w:rsidRPr="0077635B">
        <w:t>93.33</w:t>
      </w:r>
      <w:r>
        <w:rPr>
          <w:rFonts w:hint="eastAsia"/>
        </w:rPr>
        <w:t>%</w:t>
      </w:r>
      <w:r>
        <w:rPr>
          <w:rFonts w:hint="eastAsia"/>
        </w:rPr>
        <w:t>）受试者</w:t>
      </w:r>
      <w:r w:rsidRPr="0077635B">
        <w:rPr>
          <w:rFonts w:hint="eastAsia"/>
        </w:rPr>
        <w:t>腹部</w:t>
      </w:r>
      <w:r>
        <w:rPr>
          <w:rFonts w:hint="eastAsia"/>
        </w:rPr>
        <w:t>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30976C60" w14:textId="38CDB5AA" w:rsidR="0077635B" w:rsidRDefault="0077635B" w:rsidP="0077635B">
      <w:pPr>
        <w:ind w:firstLine="420"/>
      </w:pPr>
      <w:r w:rsidRPr="0077635B">
        <w:t>4</w:t>
      </w:r>
      <w:r>
        <w:rPr>
          <w:rFonts w:hint="eastAsia"/>
        </w:rPr>
        <w:t>例（</w:t>
      </w:r>
      <w:r w:rsidRPr="0077635B">
        <w:t>22.22</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3</w:t>
      </w:r>
      <w:r>
        <w:rPr>
          <w:rFonts w:hint="eastAsia"/>
        </w:rPr>
        <w:t>分，</w:t>
      </w:r>
      <w:r w:rsidRPr="0077635B">
        <w:t>10</w:t>
      </w:r>
      <w:r>
        <w:rPr>
          <w:rFonts w:hint="eastAsia"/>
        </w:rPr>
        <w:t>例（</w:t>
      </w:r>
      <w:r w:rsidRPr="0077635B">
        <w:t>55.56</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4</w:t>
      </w:r>
      <w:r>
        <w:rPr>
          <w:rFonts w:hint="eastAsia"/>
        </w:rPr>
        <w:t>分，</w:t>
      </w:r>
      <w:r w:rsidRPr="0077635B">
        <w:t>4</w:t>
      </w:r>
      <w:r>
        <w:rPr>
          <w:rFonts w:hint="eastAsia"/>
        </w:rPr>
        <w:t>例（</w:t>
      </w:r>
      <w:r w:rsidRPr="0077635B">
        <w:t>22.22</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(81.47%, 100.00%)</w:t>
      </w:r>
      <w:r>
        <w:rPr>
          <w:rFonts w:hint="eastAsia"/>
        </w:rPr>
        <w:t>。临床图像质量</w:t>
      </w:r>
      <w:r w:rsidRPr="0077635B">
        <w:rPr>
          <w:rFonts w:hint="eastAsia"/>
        </w:rPr>
        <w:t>优良率</w:t>
      </w:r>
      <w:r>
        <w:rPr>
          <w:rFonts w:hint="eastAsia"/>
        </w:rPr>
        <w:t>为</w:t>
      </w:r>
      <w:r w:rsidR="00AE074A" w:rsidRPr="00AE074A">
        <w:t>77.78%</w:t>
      </w:r>
      <w:r>
        <w:rPr>
          <w:rFonts w:hint="eastAsia"/>
        </w:rPr>
        <w:t>，</w:t>
      </w:r>
      <w:r>
        <w:rPr>
          <w:rFonts w:hint="eastAsia"/>
        </w:rPr>
        <w:t>95%CI</w:t>
      </w:r>
      <w:r>
        <w:rPr>
          <w:rFonts w:hint="eastAsia"/>
        </w:rPr>
        <w:t>为</w:t>
      </w:r>
      <w:r w:rsidR="00AE074A" w:rsidRPr="00AE074A">
        <w:t>(58.57%, 96.98%)</w:t>
      </w:r>
      <w:r>
        <w:rPr>
          <w:rFonts w:hint="eastAsia"/>
        </w:rPr>
        <w:t>。</w:t>
      </w:r>
    </w:p>
    <w:p w14:paraId="3D4F2B83" w14:textId="7EDC552F" w:rsidR="0077635B" w:rsidRDefault="00AE074A" w:rsidP="0077635B">
      <w:pPr>
        <w:ind w:firstLine="420"/>
      </w:pPr>
      <w:r w:rsidRPr="00AE074A">
        <w:rPr>
          <w:rFonts w:hint="eastAsia"/>
        </w:rPr>
        <w:t>2</w:t>
      </w:r>
      <w:r w:rsidRPr="00AE074A">
        <w:rPr>
          <w:rFonts w:hint="eastAsia"/>
        </w:rPr>
        <w:t>例（</w:t>
      </w:r>
      <w:r w:rsidRPr="00AE074A">
        <w:rPr>
          <w:rFonts w:hint="eastAsia"/>
        </w:rPr>
        <w:t>6.67%</w:t>
      </w:r>
      <w:r w:rsidRPr="00AE074A">
        <w:rPr>
          <w:rFonts w:hint="eastAsia"/>
        </w:rPr>
        <w:t>）受试者骨与关节部的图像质量整体评分为</w:t>
      </w:r>
      <w:r w:rsidRPr="00AE074A">
        <w:rPr>
          <w:rFonts w:hint="eastAsia"/>
        </w:rPr>
        <w:t>4</w:t>
      </w:r>
      <w:r w:rsidRPr="00AE074A">
        <w:rPr>
          <w:rFonts w:hint="eastAsia"/>
        </w:rPr>
        <w:t>分，</w:t>
      </w:r>
      <w:r w:rsidRPr="00AE074A">
        <w:rPr>
          <w:rFonts w:hint="eastAsia"/>
        </w:rPr>
        <w:t>28</w:t>
      </w:r>
      <w:r w:rsidRPr="00AE074A">
        <w:rPr>
          <w:rFonts w:hint="eastAsia"/>
        </w:rPr>
        <w:t>例（</w:t>
      </w:r>
      <w:r w:rsidRPr="00AE074A">
        <w:rPr>
          <w:rFonts w:hint="eastAsia"/>
        </w:rPr>
        <w:t>93.33%</w:t>
      </w:r>
      <w:r w:rsidRPr="00AE074A">
        <w:rPr>
          <w:rFonts w:hint="eastAsia"/>
        </w:rPr>
        <w:t>）受试者骨与关节部的图像质量整体评分为</w:t>
      </w:r>
      <w:r w:rsidRPr="00AE074A">
        <w:rPr>
          <w:rFonts w:hint="eastAsia"/>
        </w:rPr>
        <w:t>5</w:t>
      </w:r>
      <w:r w:rsidRPr="00AE074A">
        <w:rPr>
          <w:rFonts w:hint="eastAsia"/>
        </w:rPr>
        <w:t>分。临床图像质量可接受率为</w:t>
      </w:r>
      <w:r w:rsidRPr="00AE074A">
        <w:rPr>
          <w:rFonts w:hint="eastAsia"/>
        </w:rPr>
        <w:t>100.00%</w:t>
      </w:r>
      <w:r w:rsidRPr="00AE074A">
        <w:rPr>
          <w:rFonts w:hint="eastAsia"/>
        </w:rPr>
        <w:t>，</w:t>
      </w:r>
      <w:r w:rsidRPr="00AE074A">
        <w:rPr>
          <w:rFonts w:hint="eastAsia"/>
        </w:rPr>
        <w:t>95%CI</w:t>
      </w:r>
      <w:r w:rsidRPr="00AE074A">
        <w:rPr>
          <w:rFonts w:hint="eastAsia"/>
        </w:rPr>
        <w:t>为</w:t>
      </w:r>
      <w:r w:rsidRPr="00AE074A">
        <w:rPr>
          <w:rFonts w:hint="eastAsia"/>
        </w:rPr>
        <w:t>(88.43%, 100.00%)</w:t>
      </w:r>
      <w:r w:rsidRPr="00AE074A">
        <w:rPr>
          <w:rFonts w:hint="eastAsia"/>
        </w:rPr>
        <w:t>。临床图像质量优良率为</w:t>
      </w:r>
      <w:r w:rsidRPr="00AE074A">
        <w:rPr>
          <w:rFonts w:hint="eastAsia"/>
        </w:rPr>
        <w:t>100.00%</w:t>
      </w:r>
      <w:r w:rsidRPr="00AE074A">
        <w:rPr>
          <w:rFonts w:hint="eastAsia"/>
        </w:rPr>
        <w:t>，</w:t>
      </w:r>
      <w:r w:rsidRPr="00AE074A">
        <w:rPr>
          <w:rFonts w:hint="eastAsia"/>
        </w:rPr>
        <w:t>95%CI</w:t>
      </w:r>
      <w:r w:rsidRPr="00AE074A">
        <w:rPr>
          <w:rFonts w:hint="eastAsia"/>
        </w:rPr>
        <w:t>为</w:t>
      </w:r>
      <w:r w:rsidRPr="00AE074A">
        <w:rPr>
          <w:rFonts w:hint="eastAsia"/>
        </w:rPr>
        <w:t>(88.43%, 100.00%)</w:t>
      </w:r>
      <w:r w:rsidRPr="00AE074A">
        <w:rPr>
          <w:rFonts w:hint="eastAsia"/>
        </w:rPr>
        <w:t>。</w:t>
      </w:r>
    </w:p>
    <w:p w14:paraId="3BAF2C54" w14:textId="392A7239" w:rsidR="00F3088C" w:rsidRDefault="00F3088C" w:rsidP="00F3088C">
      <w:pPr>
        <w:ind w:firstLine="420"/>
        <w:rPr>
          <w:ins w:id="553" w:author="wutuan" w:date="2025-04-30T20:12:00Z" w16du:dateUtc="2025-04-30T12:12:00Z"/>
        </w:rPr>
      </w:pPr>
      <w:r>
        <w:rPr>
          <w:rFonts w:hint="eastAsia"/>
        </w:rPr>
        <w:t>各部位的临床图像质量可接受率均为</w:t>
      </w:r>
      <w:r>
        <w:rPr>
          <w:rFonts w:hint="eastAsia"/>
        </w:rPr>
        <w:t>100.00%</w:t>
      </w:r>
      <w:r>
        <w:rPr>
          <w:rFonts w:hint="eastAsia"/>
        </w:rPr>
        <w:t>。</w:t>
      </w:r>
    </w:p>
    <w:p w14:paraId="4FB2CB07" w14:textId="39931C11" w:rsidR="00E9488C" w:rsidRDefault="00E9488C" w:rsidP="00E9488C">
      <w:pPr>
        <w:ind w:firstLine="420"/>
        <w:rPr>
          <w:ins w:id="554" w:author="wutuan" w:date="2025-04-30T20:30:00Z" w16du:dateUtc="2025-04-30T12:30:00Z"/>
        </w:rPr>
      </w:pPr>
      <w:moveToRangeStart w:id="555" w:author="wutuan" w:date="2025-04-30T20:13:00Z" w:name="move196936397"/>
      <w:moveTo w:id="556" w:author="wutuan" w:date="2025-04-30T20:13:00Z" w16du:dateUtc="2025-04-30T12:13:00Z">
        <w:del w:id="557" w:author="wutuan" w:date="2025-04-30T20:30:00Z" w16du:dateUtc="2025-04-30T12:30:00Z">
          <w:r w:rsidDel="0028378B">
            <w:rPr>
              <w:rFonts w:hint="eastAsia"/>
            </w:rPr>
            <w:delText>如附件</w:delText>
          </w:r>
          <w:r w:rsidDel="0028378B">
            <w:rPr>
              <w:rFonts w:hint="eastAsia"/>
            </w:rPr>
            <w:delText xml:space="preserve"> </w:delText>
          </w:r>
          <w:r w:rsidDel="0028378B">
            <w:rPr>
              <w:rFonts w:hint="eastAsia"/>
            </w:rPr>
            <w:delText>表</w:delText>
          </w:r>
          <w:r w:rsidDel="0028378B">
            <w:rPr>
              <w:rFonts w:hint="eastAsia"/>
            </w:rPr>
            <w:delText>6.2.2</w:delText>
          </w:r>
        </w:del>
      </w:moveTo>
      <w:ins w:id="558" w:author="wutuan" w:date="2025-04-30T20:30:00Z" w16du:dateUtc="2025-04-30T12:30:00Z">
        <w:r w:rsidR="0028378B">
          <w:rPr>
            <w:rFonts w:hint="eastAsia"/>
          </w:rPr>
          <w:t>结果如下表</w:t>
        </w:r>
      </w:ins>
      <w:moveTo w:id="559" w:author="wutuan" w:date="2025-04-30T20:13:00Z" w16du:dateUtc="2025-04-30T12:13:00Z">
        <w:r>
          <w:rPr>
            <w:rFonts w:hint="eastAsia"/>
          </w:rPr>
          <w:t>所示：</w:t>
        </w:r>
      </w:moveTo>
    </w:p>
    <w:p w14:paraId="552FCBA7" w14:textId="574F9831" w:rsidR="002F42EE" w:rsidRPr="00CF6F29" w:rsidRDefault="00CF6F29" w:rsidP="00CF6F29">
      <w:pPr>
        <w:ind w:firstLineChars="0" w:firstLine="0"/>
        <w:jc w:val="center"/>
        <w:rPr>
          <w:moveTo w:id="560" w:author="wutuan" w:date="2025-04-30T20:13:00Z" w16du:dateUtc="2025-04-30T12:13:00Z"/>
          <w:rFonts w:hint="eastAsia"/>
        </w:rPr>
        <w:pPrChange w:id="561" w:author="wutuan" w:date="2025-04-30T20:31:00Z" w16du:dateUtc="2025-04-30T12:31:00Z">
          <w:pPr>
            <w:ind w:firstLine="420"/>
          </w:pPr>
        </w:pPrChange>
      </w:pPr>
      <w:ins w:id="562" w:author="wutuan" w:date="2025-04-30T20:31:00Z" w16du:dateUtc="2025-04-30T12:31:00Z">
        <w:r>
          <w:rPr>
            <w:rFonts w:hint="eastAsia"/>
          </w:rPr>
          <w:t>表</w:t>
        </w:r>
        <w:r>
          <w:rPr>
            <w:rFonts w:hint="eastAsia"/>
          </w:rPr>
          <w:t xml:space="preserve">7-8 </w:t>
        </w:r>
      </w:ins>
      <w:ins w:id="563" w:author="wutuan" w:date="2025-04-30T20:30:00Z" w16du:dateUtc="2025-04-30T12:30:00Z">
        <w:r w:rsidRPr="00CF6F29">
          <w:rPr>
            <w:rFonts w:hint="eastAsia"/>
          </w:rPr>
          <w:t>临床图像质量可接受率</w:t>
        </w:r>
        <w:r w:rsidRPr="00CF6F29">
          <w:rPr>
            <w:rFonts w:hint="eastAsia"/>
          </w:rPr>
          <w:t xml:space="preserve"> </w:t>
        </w:r>
        <w:r w:rsidRPr="00CF6F29">
          <w:rPr>
            <w:rFonts w:hint="eastAsia"/>
          </w:rPr>
          <w:t>亚组分析</w:t>
        </w:r>
        <w:r w:rsidRPr="00CF6F29">
          <w:rPr>
            <w:rFonts w:hint="eastAsia"/>
          </w:rPr>
          <w:t>-</w:t>
        </w:r>
        <w:r w:rsidRPr="00CF6F29">
          <w:rPr>
            <w:rFonts w:hint="eastAsia"/>
          </w:rPr>
          <w:t>扫描部位</w:t>
        </w:r>
      </w:ins>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3"/>
        <w:gridCol w:w="2845"/>
        <w:gridCol w:w="2844"/>
      </w:tblGrid>
      <w:tr w:rsidR="00E9488C" w:rsidRPr="00E9488C" w14:paraId="08BF918A" w14:textId="77777777" w:rsidTr="00CD0373">
        <w:trPr>
          <w:tblHeader/>
          <w:ins w:id="564" w:author="wutuan" w:date="2025-04-30T20:13:00Z" w16du:dateUtc="2025-04-30T12:13:00Z"/>
        </w:trPr>
        <w:tc>
          <w:tcPr>
            <w:tcW w:w="1977" w:type="pct"/>
            <w:tcBorders>
              <w:top w:val="single" w:sz="4" w:space="0" w:color="auto"/>
              <w:bottom w:val="single" w:sz="4" w:space="0" w:color="auto"/>
            </w:tcBorders>
            <w:vAlign w:val="center"/>
          </w:tcPr>
          <w:moveToRangeEnd w:id="555"/>
          <w:p w14:paraId="3503363F" w14:textId="77777777" w:rsidR="00E9488C" w:rsidRPr="00E9488C" w:rsidRDefault="00E9488C" w:rsidP="00E9488C">
            <w:pPr>
              <w:spacing w:line="240" w:lineRule="auto"/>
              <w:ind w:firstLineChars="0" w:firstLine="0"/>
              <w:rPr>
                <w:ins w:id="565" w:author="wutuan" w:date="2025-04-30T20:13:00Z" w16du:dateUtc="2025-04-30T12:13:00Z"/>
                <w:sz w:val="20"/>
              </w:rPr>
            </w:pPr>
            <w:ins w:id="566" w:author="wutuan" w:date="2025-04-30T20:13:00Z" w16du:dateUtc="2025-04-30T12:13:00Z">
              <w:r w:rsidRPr="00E9488C">
                <w:rPr>
                  <w:rFonts w:hint="eastAsia"/>
                  <w:sz w:val="20"/>
                </w:rPr>
                <w:t>扫描部位</w:t>
              </w:r>
            </w:ins>
          </w:p>
          <w:p w14:paraId="5744E0B5" w14:textId="77777777" w:rsidR="00E9488C" w:rsidRPr="00E9488C" w:rsidRDefault="00E9488C" w:rsidP="00E9488C">
            <w:pPr>
              <w:spacing w:line="240" w:lineRule="auto"/>
              <w:ind w:firstLineChars="0" w:firstLine="0"/>
              <w:rPr>
                <w:ins w:id="567" w:author="wutuan" w:date="2025-04-30T20:13:00Z" w16du:dateUtc="2025-04-30T12:13:00Z"/>
                <w:sz w:val="20"/>
              </w:rPr>
            </w:pPr>
            <w:ins w:id="568" w:author="wutuan" w:date="2025-04-30T20:13:00Z" w16du:dateUtc="2025-04-30T12:13:00Z">
              <w:r w:rsidRPr="00E9488C">
                <w:rPr>
                  <w:rFonts w:hint="eastAsia"/>
                  <w:sz w:val="20"/>
                </w:rPr>
                <w:t xml:space="preserve">    </w:t>
              </w:r>
              <w:r w:rsidRPr="00E9488C">
                <w:rPr>
                  <w:rFonts w:hint="eastAsia"/>
                  <w:sz w:val="20"/>
                </w:rPr>
                <w:t>整体评分</w:t>
              </w:r>
            </w:ins>
          </w:p>
        </w:tc>
        <w:tc>
          <w:tcPr>
            <w:tcW w:w="1511" w:type="pct"/>
            <w:tcBorders>
              <w:top w:val="single" w:sz="4" w:space="0" w:color="auto"/>
              <w:bottom w:val="single" w:sz="4" w:space="0" w:color="auto"/>
            </w:tcBorders>
            <w:vAlign w:val="center"/>
          </w:tcPr>
          <w:p w14:paraId="086D6715" w14:textId="77777777" w:rsidR="00E9488C" w:rsidRPr="00E9488C" w:rsidRDefault="00E9488C" w:rsidP="00E9488C">
            <w:pPr>
              <w:widowControl/>
              <w:spacing w:line="240" w:lineRule="auto"/>
              <w:ind w:firstLineChars="0" w:firstLine="0"/>
              <w:jc w:val="center"/>
              <w:rPr>
                <w:ins w:id="569" w:author="wutuan" w:date="2025-04-30T20:13:00Z" w16du:dateUtc="2025-04-30T12:13:00Z"/>
                <w:sz w:val="20"/>
              </w:rPr>
            </w:pPr>
            <w:ins w:id="570" w:author="wutuan" w:date="2025-04-30T20:13:00Z" w16du:dateUtc="2025-04-30T12:13:00Z">
              <w:r w:rsidRPr="00E9488C">
                <w:rPr>
                  <w:rFonts w:hint="eastAsia"/>
                  <w:sz w:val="20"/>
                </w:rPr>
                <w:t>FAS</w:t>
              </w:r>
              <w:r w:rsidRPr="00E9488C">
                <w:rPr>
                  <w:sz w:val="20"/>
                </w:rPr>
                <w:br/>
                <w:t>N=</w:t>
              </w:r>
              <w:r w:rsidRPr="00E9488C">
                <w:rPr>
                  <w:rFonts w:hint="eastAsia"/>
                  <w:sz w:val="20"/>
                </w:rPr>
                <w:t>140</w:t>
              </w:r>
            </w:ins>
          </w:p>
        </w:tc>
        <w:tc>
          <w:tcPr>
            <w:tcW w:w="1511" w:type="pct"/>
            <w:tcBorders>
              <w:top w:val="single" w:sz="4" w:space="0" w:color="auto"/>
              <w:bottom w:val="single" w:sz="4" w:space="0" w:color="auto"/>
            </w:tcBorders>
          </w:tcPr>
          <w:p w14:paraId="6818569C" w14:textId="77777777" w:rsidR="00E9488C" w:rsidRPr="00E9488C" w:rsidRDefault="00E9488C" w:rsidP="00E9488C">
            <w:pPr>
              <w:widowControl/>
              <w:spacing w:line="240" w:lineRule="auto"/>
              <w:ind w:firstLineChars="0" w:firstLine="0"/>
              <w:jc w:val="center"/>
              <w:rPr>
                <w:ins w:id="571" w:author="wutuan" w:date="2025-04-30T20:13:00Z" w16du:dateUtc="2025-04-30T12:13:00Z"/>
                <w:sz w:val="20"/>
              </w:rPr>
            </w:pPr>
            <w:ins w:id="572" w:author="wutuan" w:date="2025-04-30T20:13:00Z" w16du:dateUtc="2025-04-30T12:13:00Z">
              <w:r w:rsidRPr="00E9488C">
                <w:rPr>
                  <w:rFonts w:hint="eastAsia"/>
                  <w:sz w:val="20"/>
                </w:rPr>
                <w:t>PPS</w:t>
              </w:r>
              <w:r w:rsidRPr="00E9488C">
                <w:rPr>
                  <w:sz w:val="20"/>
                </w:rPr>
                <w:br/>
                <w:t>N=</w:t>
              </w:r>
              <w:r w:rsidRPr="00E9488C">
                <w:rPr>
                  <w:rFonts w:hint="eastAsia"/>
                  <w:sz w:val="20"/>
                </w:rPr>
                <w:t>138</w:t>
              </w:r>
            </w:ins>
          </w:p>
        </w:tc>
      </w:tr>
      <w:tr w:rsidR="00E9488C" w:rsidRPr="00E9488C" w14:paraId="0DDB63E5" w14:textId="77777777" w:rsidTr="00CD0373">
        <w:trPr>
          <w:ins w:id="573" w:author="wutuan" w:date="2025-04-30T20:13:00Z" w16du:dateUtc="2025-04-30T12:13:00Z"/>
        </w:trPr>
        <w:tc>
          <w:tcPr>
            <w:tcW w:w="1977" w:type="pct"/>
          </w:tcPr>
          <w:p w14:paraId="383F2011" w14:textId="77777777" w:rsidR="00E9488C" w:rsidRPr="00E9488C" w:rsidRDefault="00E9488C" w:rsidP="00E9488C">
            <w:pPr>
              <w:spacing w:line="240" w:lineRule="auto"/>
              <w:ind w:firstLineChars="0" w:firstLine="0"/>
              <w:rPr>
                <w:ins w:id="574" w:author="wutuan" w:date="2025-04-30T20:13:00Z" w16du:dateUtc="2025-04-30T12:13:00Z"/>
                <w:sz w:val="20"/>
              </w:rPr>
            </w:pPr>
            <w:ins w:id="575" w:author="wutuan" w:date="2025-04-30T20:13:00Z" w16du:dateUtc="2025-04-30T12:13:00Z">
              <w:r w:rsidRPr="00E9488C">
                <w:rPr>
                  <w:rFonts w:hint="eastAsia"/>
                  <w:sz w:val="20"/>
                </w:rPr>
                <w:t>头颈部</w:t>
              </w:r>
              <w:r w:rsidRPr="00E9488C">
                <w:rPr>
                  <w:sz w:val="20"/>
                </w:rPr>
                <w:t>, n(%)</w:t>
              </w:r>
            </w:ins>
          </w:p>
        </w:tc>
        <w:tc>
          <w:tcPr>
            <w:tcW w:w="1511" w:type="pct"/>
          </w:tcPr>
          <w:p w14:paraId="68BE0A35" w14:textId="77777777" w:rsidR="00E9488C" w:rsidRPr="00E9488C" w:rsidRDefault="00E9488C" w:rsidP="00E9488C">
            <w:pPr>
              <w:widowControl/>
              <w:spacing w:line="240" w:lineRule="auto"/>
              <w:ind w:firstLineChars="0" w:firstLine="0"/>
              <w:jc w:val="center"/>
              <w:rPr>
                <w:ins w:id="576" w:author="wutuan" w:date="2025-04-30T20:13:00Z" w16du:dateUtc="2025-04-30T12:13:00Z"/>
                <w:sz w:val="20"/>
              </w:rPr>
            </w:pPr>
            <w:ins w:id="577" w:author="wutuan" w:date="2025-04-30T20:13:00Z" w16du:dateUtc="2025-04-30T12:13:00Z">
              <w:r w:rsidRPr="00E9488C">
                <w:rPr>
                  <w:rFonts w:hint="eastAsia"/>
                  <w:sz w:val="20"/>
                </w:rPr>
                <w:t>30</w:t>
              </w:r>
            </w:ins>
          </w:p>
        </w:tc>
        <w:tc>
          <w:tcPr>
            <w:tcW w:w="1511" w:type="pct"/>
          </w:tcPr>
          <w:p w14:paraId="5D9A91E2" w14:textId="77777777" w:rsidR="00E9488C" w:rsidRPr="00E9488C" w:rsidRDefault="00E9488C" w:rsidP="00E9488C">
            <w:pPr>
              <w:widowControl/>
              <w:spacing w:line="240" w:lineRule="auto"/>
              <w:ind w:firstLineChars="0" w:firstLine="0"/>
              <w:jc w:val="center"/>
              <w:rPr>
                <w:ins w:id="578" w:author="wutuan" w:date="2025-04-30T20:13:00Z" w16du:dateUtc="2025-04-30T12:13:00Z"/>
                <w:sz w:val="20"/>
              </w:rPr>
            </w:pPr>
            <w:ins w:id="579" w:author="wutuan" w:date="2025-04-30T20:13:00Z" w16du:dateUtc="2025-04-30T12:13:00Z">
              <w:r w:rsidRPr="00E9488C">
                <w:rPr>
                  <w:rFonts w:hint="eastAsia"/>
                  <w:sz w:val="20"/>
                </w:rPr>
                <w:t>30</w:t>
              </w:r>
            </w:ins>
          </w:p>
        </w:tc>
      </w:tr>
      <w:tr w:rsidR="00E9488C" w:rsidRPr="00E9488C" w14:paraId="07E2E74A" w14:textId="77777777" w:rsidTr="00CD0373">
        <w:trPr>
          <w:ins w:id="580" w:author="wutuan" w:date="2025-04-30T20:13:00Z" w16du:dateUtc="2025-04-30T12:13:00Z"/>
        </w:trPr>
        <w:tc>
          <w:tcPr>
            <w:tcW w:w="1977" w:type="pct"/>
          </w:tcPr>
          <w:p w14:paraId="34940509" w14:textId="77777777" w:rsidR="00E9488C" w:rsidRPr="00E9488C" w:rsidRDefault="00E9488C" w:rsidP="00E9488C">
            <w:pPr>
              <w:spacing w:line="240" w:lineRule="auto"/>
              <w:ind w:leftChars="200" w:left="420" w:firstLineChars="0" w:firstLine="0"/>
              <w:rPr>
                <w:ins w:id="581" w:author="wutuan" w:date="2025-04-30T20:13:00Z" w16du:dateUtc="2025-04-30T12:13:00Z"/>
                <w:sz w:val="20"/>
              </w:rPr>
            </w:pPr>
            <w:ins w:id="582" w:author="wutuan" w:date="2025-04-30T20:13:00Z" w16du:dateUtc="2025-04-30T12:13:00Z">
              <w:r w:rsidRPr="00E9488C">
                <w:rPr>
                  <w:rFonts w:hint="eastAsia"/>
                  <w:sz w:val="20"/>
                </w:rPr>
                <w:t>1</w:t>
              </w:r>
              <w:r w:rsidRPr="00E9488C">
                <w:rPr>
                  <w:rFonts w:hint="eastAsia"/>
                  <w:sz w:val="20"/>
                </w:rPr>
                <w:t>分</w:t>
              </w:r>
            </w:ins>
          </w:p>
        </w:tc>
        <w:tc>
          <w:tcPr>
            <w:tcW w:w="1511" w:type="pct"/>
          </w:tcPr>
          <w:p w14:paraId="2D91F0A1" w14:textId="77777777" w:rsidR="00E9488C" w:rsidRPr="00E9488C" w:rsidRDefault="00E9488C" w:rsidP="00E9488C">
            <w:pPr>
              <w:widowControl/>
              <w:spacing w:line="240" w:lineRule="auto"/>
              <w:ind w:firstLineChars="0" w:firstLine="0"/>
              <w:jc w:val="center"/>
              <w:rPr>
                <w:ins w:id="583" w:author="wutuan" w:date="2025-04-30T20:13:00Z" w16du:dateUtc="2025-04-30T12:13:00Z"/>
                <w:sz w:val="20"/>
              </w:rPr>
            </w:pPr>
            <w:ins w:id="584"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52C91978" w14:textId="77777777" w:rsidR="00E9488C" w:rsidRPr="00E9488C" w:rsidRDefault="00E9488C" w:rsidP="00E9488C">
            <w:pPr>
              <w:widowControl/>
              <w:spacing w:line="240" w:lineRule="auto"/>
              <w:ind w:firstLineChars="0" w:firstLine="0"/>
              <w:jc w:val="center"/>
              <w:rPr>
                <w:ins w:id="585" w:author="wutuan" w:date="2025-04-30T20:13:00Z" w16du:dateUtc="2025-04-30T12:13:00Z"/>
                <w:sz w:val="20"/>
              </w:rPr>
            </w:pPr>
            <w:ins w:id="586"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33E506D2" w14:textId="77777777" w:rsidTr="00CD0373">
        <w:trPr>
          <w:ins w:id="587" w:author="wutuan" w:date="2025-04-30T20:13:00Z" w16du:dateUtc="2025-04-30T12:13:00Z"/>
        </w:trPr>
        <w:tc>
          <w:tcPr>
            <w:tcW w:w="1977" w:type="pct"/>
          </w:tcPr>
          <w:p w14:paraId="26CFBB6E" w14:textId="77777777" w:rsidR="00E9488C" w:rsidRPr="00E9488C" w:rsidRDefault="00E9488C" w:rsidP="00E9488C">
            <w:pPr>
              <w:spacing w:line="240" w:lineRule="auto"/>
              <w:ind w:leftChars="200" w:left="420" w:firstLineChars="0" w:firstLine="0"/>
              <w:rPr>
                <w:ins w:id="588" w:author="wutuan" w:date="2025-04-30T20:13:00Z" w16du:dateUtc="2025-04-30T12:13:00Z"/>
                <w:sz w:val="20"/>
              </w:rPr>
            </w:pPr>
            <w:ins w:id="589" w:author="wutuan" w:date="2025-04-30T20:13:00Z" w16du:dateUtc="2025-04-30T12:13:00Z">
              <w:r w:rsidRPr="00E9488C">
                <w:rPr>
                  <w:rFonts w:hint="eastAsia"/>
                  <w:sz w:val="20"/>
                </w:rPr>
                <w:t>2</w:t>
              </w:r>
              <w:r w:rsidRPr="00E9488C">
                <w:rPr>
                  <w:rFonts w:hint="eastAsia"/>
                  <w:sz w:val="20"/>
                </w:rPr>
                <w:t>分</w:t>
              </w:r>
            </w:ins>
          </w:p>
        </w:tc>
        <w:tc>
          <w:tcPr>
            <w:tcW w:w="1511" w:type="pct"/>
          </w:tcPr>
          <w:p w14:paraId="0A56319F" w14:textId="77777777" w:rsidR="00E9488C" w:rsidRPr="00E9488C" w:rsidRDefault="00E9488C" w:rsidP="00E9488C">
            <w:pPr>
              <w:widowControl/>
              <w:spacing w:line="240" w:lineRule="auto"/>
              <w:ind w:firstLineChars="0" w:firstLine="0"/>
              <w:jc w:val="center"/>
              <w:rPr>
                <w:ins w:id="590" w:author="wutuan" w:date="2025-04-30T20:13:00Z" w16du:dateUtc="2025-04-30T12:13:00Z"/>
                <w:sz w:val="20"/>
              </w:rPr>
            </w:pPr>
            <w:ins w:id="591"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27BA5F41" w14:textId="77777777" w:rsidR="00E9488C" w:rsidRPr="00E9488C" w:rsidRDefault="00E9488C" w:rsidP="00E9488C">
            <w:pPr>
              <w:widowControl/>
              <w:spacing w:line="240" w:lineRule="auto"/>
              <w:ind w:firstLineChars="0" w:firstLine="0"/>
              <w:jc w:val="center"/>
              <w:rPr>
                <w:ins w:id="592" w:author="wutuan" w:date="2025-04-30T20:13:00Z" w16du:dateUtc="2025-04-30T12:13:00Z"/>
                <w:sz w:val="20"/>
              </w:rPr>
            </w:pPr>
            <w:ins w:id="593"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4BEA0898" w14:textId="77777777" w:rsidTr="00CD0373">
        <w:trPr>
          <w:ins w:id="594" w:author="wutuan" w:date="2025-04-30T20:13:00Z" w16du:dateUtc="2025-04-30T12:13:00Z"/>
        </w:trPr>
        <w:tc>
          <w:tcPr>
            <w:tcW w:w="1977" w:type="pct"/>
          </w:tcPr>
          <w:p w14:paraId="744387B1" w14:textId="77777777" w:rsidR="00E9488C" w:rsidRPr="00E9488C" w:rsidRDefault="00E9488C" w:rsidP="00E9488C">
            <w:pPr>
              <w:spacing w:line="240" w:lineRule="auto"/>
              <w:ind w:leftChars="200" w:left="420" w:firstLineChars="0" w:firstLine="0"/>
              <w:rPr>
                <w:ins w:id="595" w:author="wutuan" w:date="2025-04-30T20:13:00Z" w16du:dateUtc="2025-04-30T12:13:00Z"/>
                <w:sz w:val="20"/>
              </w:rPr>
            </w:pPr>
            <w:ins w:id="596" w:author="wutuan" w:date="2025-04-30T20:13:00Z" w16du:dateUtc="2025-04-30T12:13:00Z">
              <w:r w:rsidRPr="00E9488C">
                <w:rPr>
                  <w:rFonts w:hint="eastAsia"/>
                  <w:sz w:val="20"/>
                </w:rPr>
                <w:t>3</w:t>
              </w:r>
              <w:r w:rsidRPr="00E9488C">
                <w:rPr>
                  <w:rFonts w:hint="eastAsia"/>
                  <w:sz w:val="20"/>
                </w:rPr>
                <w:t>分</w:t>
              </w:r>
            </w:ins>
          </w:p>
        </w:tc>
        <w:tc>
          <w:tcPr>
            <w:tcW w:w="1511" w:type="pct"/>
          </w:tcPr>
          <w:p w14:paraId="5DB99699" w14:textId="77777777" w:rsidR="00E9488C" w:rsidRPr="00E9488C" w:rsidRDefault="00E9488C" w:rsidP="00E9488C">
            <w:pPr>
              <w:widowControl/>
              <w:spacing w:line="240" w:lineRule="auto"/>
              <w:ind w:firstLineChars="0" w:firstLine="0"/>
              <w:jc w:val="center"/>
              <w:rPr>
                <w:ins w:id="597" w:author="wutuan" w:date="2025-04-30T20:13:00Z" w16du:dateUtc="2025-04-30T12:13:00Z"/>
                <w:sz w:val="20"/>
              </w:rPr>
            </w:pPr>
            <w:ins w:id="598"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33D34AD1" w14:textId="77777777" w:rsidR="00E9488C" w:rsidRPr="00E9488C" w:rsidRDefault="00E9488C" w:rsidP="00E9488C">
            <w:pPr>
              <w:widowControl/>
              <w:spacing w:line="240" w:lineRule="auto"/>
              <w:ind w:firstLineChars="0" w:firstLine="0"/>
              <w:jc w:val="center"/>
              <w:rPr>
                <w:ins w:id="599" w:author="wutuan" w:date="2025-04-30T20:13:00Z" w16du:dateUtc="2025-04-30T12:13:00Z"/>
                <w:sz w:val="20"/>
              </w:rPr>
            </w:pPr>
            <w:ins w:id="600"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77195B40" w14:textId="77777777" w:rsidTr="00CD0373">
        <w:trPr>
          <w:ins w:id="601" w:author="wutuan" w:date="2025-04-30T20:13:00Z" w16du:dateUtc="2025-04-30T12:13:00Z"/>
        </w:trPr>
        <w:tc>
          <w:tcPr>
            <w:tcW w:w="1977" w:type="pct"/>
          </w:tcPr>
          <w:p w14:paraId="6C5892CC" w14:textId="77777777" w:rsidR="00E9488C" w:rsidRPr="00E9488C" w:rsidRDefault="00E9488C" w:rsidP="00E9488C">
            <w:pPr>
              <w:spacing w:line="240" w:lineRule="auto"/>
              <w:ind w:leftChars="200" w:left="420" w:firstLineChars="0" w:firstLine="0"/>
              <w:rPr>
                <w:ins w:id="602" w:author="wutuan" w:date="2025-04-30T20:13:00Z" w16du:dateUtc="2025-04-30T12:13:00Z"/>
                <w:sz w:val="20"/>
              </w:rPr>
            </w:pPr>
            <w:ins w:id="603" w:author="wutuan" w:date="2025-04-30T20:13:00Z" w16du:dateUtc="2025-04-30T12:13:00Z">
              <w:r w:rsidRPr="00E9488C">
                <w:rPr>
                  <w:rFonts w:hint="eastAsia"/>
                  <w:sz w:val="20"/>
                </w:rPr>
                <w:t>4</w:t>
              </w:r>
              <w:r w:rsidRPr="00E9488C">
                <w:rPr>
                  <w:rFonts w:hint="eastAsia"/>
                  <w:sz w:val="20"/>
                </w:rPr>
                <w:t>分</w:t>
              </w:r>
            </w:ins>
          </w:p>
        </w:tc>
        <w:tc>
          <w:tcPr>
            <w:tcW w:w="1511" w:type="pct"/>
          </w:tcPr>
          <w:p w14:paraId="1D048550" w14:textId="77777777" w:rsidR="00E9488C" w:rsidRPr="00E9488C" w:rsidRDefault="00E9488C" w:rsidP="00E9488C">
            <w:pPr>
              <w:widowControl/>
              <w:spacing w:line="240" w:lineRule="auto"/>
              <w:ind w:firstLineChars="0" w:firstLine="0"/>
              <w:jc w:val="center"/>
              <w:rPr>
                <w:ins w:id="604" w:author="wutuan" w:date="2025-04-30T20:13:00Z" w16du:dateUtc="2025-04-30T12:13:00Z"/>
                <w:sz w:val="20"/>
              </w:rPr>
            </w:pPr>
            <w:ins w:id="605" w:author="wutuan" w:date="2025-04-30T20:13:00Z" w16du:dateUtc="2025-04-30T12:13:00Z">
              <w:r w:rsidRPr="00E9488C">
                <w:rPr>
                  <w:rFonts w:hint="eastAsia"/>
                  <w:sz w:val="20"/>
                </w:rPr>
                <w:t>3</w:t>
              </w:r>
              <w:r w:rsidRPr="00E9488C">
                <w:rPr>
                  <w:sz w:val="20"/>
                </w:rPr>
                <w:t>(</w:t>
              </w:r>
              <w:r w:rsidRPr="00E9488C">
                <w:rPr>
                  <w:rFonts w:hint="eastAsia"/>
                  <w:sz w:val="20"/>
                </w:rPr>
                <w:t>10.00</w:t>
              </w:r>
              <w:r w:rsidRPr="00E9488C">
                <w:rPr>
                  <w:sz w:val="20"/>
                </w:rPr>
                <w:t>)</w:t>
              </w:r>
            </w:ins>
          </w:p>
        </w:tc>
        <w:tc>
          <w:tcPr>
            <w:tcW w:w="1511" w:type="pct"/>
          </w:tcPr>
          <w:p w14:paraId="517B0270" w14:textId="77777777" w:rsidR="00E9488C" w:rsidRPr="00E9488C" w:rsidRDefault="00E9488C" w:rsidP="00E9488C">
            <w:pPr>
              <w:widowControl/>
              <w:spacing w:line="240" w:lineRule="auto"/>
              <w:ind w:firstLineChars="0" w:firstLine="0"/>
              <w:jc w:val="center"/>
              <w:rPr>
                <w:ins w:id="606" w:author="wutuan" w:date="2025-04-30T20:13:00Z" w16du:dateUtc="2025-04-30T12:13:00Z"/>
                <w:sz w:val="20"/>
              </w:rPr>
            </w:pPr>
            <w:ins w:id="607" w:author="wutuan" w:date="2025-04-30T20:13:00Z" w16du:dateUtc="2025-04-30T12:13:00Z">
              <w:r w:rsidRPr="00E9488C">
                <w:rPr>
                  <w:rFonts w:hint="eastAsia"/>
                  <w:sz w:val="20"/>
                </w:rPr>
                <w:t>3</w:t>
              </w:r>
              <w:r w:rsidRPr="00E9488C">
                <w:rPr>
                  <w:sz w:val="20"/>
                </w:rPr>
                <w:t>(</w:t>
              </w:r>
              <w:r w:rsidRPr="00E9488C">
                <w:rPr>
                  <w:rFonts w:hint="eastAsia"/>
                  <w:sz w:val="20"/>
                </w:rPr>
                <w:t>10.00</w:t>
              </w:r>
              <w:r w:rsidRPr="00E9488C">
                <w:rPr>
                  <w:sz w:val="20"/>
                </w:rPr>
                <w:t>)</w:t>
              </w:r>
            </w:ins>
          </w:p>
        </w:tc>
      </w:tr>
      <w:tr w:rsidR="00E9488C" w:rsidRPr="00E9488C" w14:paraId="0A3B4689" w14:textId="77777777" w:rsidTr="00CD0373">
        <w:trPr>
          <w:ins w:id="608" w:author="wutuan" w:date="2025-04-30T20:13:00Z" w16du:dateUtc="2025-04-30T12:13:00Z"/>
        </w:trPr>
        <w:tc>
          <w:tcPr>
            <w:tcW w:w="1977" w:type="pct"/>
          </w:tcPr>
          <w:p w14:paraId="22CE9AEA" w14:textId="77777777" w:rsidR="00E9488C" w:rsidRPr="00E9488C" w:rsidRDefault="00E9488C" w:rsidP="00E9488C">
            <w:pPr>
              <w:spacing w:line="240" w:lineRule="auto"/>
              <w:ind w:leftChars="200" w:left="420" w:firstLineChars="0" w:firstLine="0"/>
              <w:rPr>
                <w:ins w:id="609" w:author="wutuan" w:date="2025-04-30T20:13:00Z" w16du:dateUtc="2025-04-30T12:13:00Z"/>
                <w:sz w:val="20"/>
              </w:rPr>
            </w:pPr>
            <w:ins w:id="610" w:author="wutuan" w:date="2025-04-30T20:13:00Z" w16du:dateUtc="2025-04-30T12:13:00Z">
              <w:r w:rsidRPr="00E9488C">
                <w:rPr>
                  <w:rFonts w:hint="eastAsia"/>
                  <w:sz w:val="20"/>
                </w:rPr>
                <w:t>5</w:t>
              </w:r>
              <w:r w:rsidRPr="00E9488C">
                <w:rPr>
                  <w:rFonts w:hint="eastAsia"/>
                  <w:sz w:val="20"/>
                </w:rPr>
                <w:t>分</w:t>
              </w:r>
            </w:ins>
          </w:p>
        </w:tc>
        <w:tc>
          <w:tcPr>
            <w:tcW w:w="1511" w:type="pct"/>
          </w:tcPr>
          <w:p w14:paraId="6B19D5CD" w14:textId="77777777" w:rsidR="00E9488C" w:rsidRPr="00E9488C" w:rsidRDefault="00E9488C" w:rsidP="00E9488C">
            <w:pPr>
              <w:widowControl/>
              <w:spacing w:line="240" w:lineRule="auto"/>
              <w:ind w:firstLineChars="0" w:firstLine="0"/>
              <w:jc w:val="center"/>
              <w:rPr>
                <w:ins w:id="611" w:author="wutuan" w:date="2025-04-30T20:13:00Z" w16du:dateUtc="2025-04-30T12:13:00Z"/>
                <w:sz w:val="20"/>
              </w:rPr>
            </w:pPr>
            <w:ins w:id="612" w:author="wutuan" w:date="2025-04-30T20:13:00Z" w16du:dateUtc="2025-04-30T12:13:00Z">
              <w:r w:rsidRPr="00E9488C">
                <w:rPr>
                  <w:rFonts w:hint="eastAsia"/>
                  <w:sz w:val="20"/>
                </w:rPr>
                <w:t>27</w:t>
              </w:r>
              <w:r w:rsidRPr="00E9488C">
                <w:rPr>
                  <w:sz w:val="20"/>
                </w:rPr>
                <w:t>(</w:t>
              </w:r>
              <w:r w:rsidRPr="00E9488C">
                <w:rPr>
                  <w:rFonts w:hint="eastAsia"/>
                  <w:sz w:val="20"/>
                </w:rPr>
                <w:t>90.00</w:t>
              </w:r>
              <w:r w:rsidRPr="00E9488C">
                <w:rPr>
                  <w:sz w:val="20"/>
                </w:rPr>
                <w:t>)</w:t>
              </w:r>
            </w:ins>
          </w:p>
        </w:tc>
        <w:tc>
          <w:tcPr>
            <w:tcW w:w="1511" w:type="pct"/>
          </w:tcPr>
          <w:p w14:paraId="592C0EA9" w14:textId="77777777" w:rsidR="00E9488C" w:rsidRPr="00E9488C" w:rsidRDefault="00E9488C" w:rsidP="00E9488C">
            <w:pPr>
              <w:widowControl/>
              <w:spacing w:line="240" w:lineRule="auto"/>
              <w:ind w:firstLineChars="0" w:firstLine="0"/>
              <w:jc w:val="center"/>
              <w:rPr>
                <w:ins w:id="613" w:author="wutuan" w:date="2025-04-30T20:13:00Z" w16du:dateUtc="2025-04-30T12:13:00Z"/>
                <w:sz w:val="20"/>
              </w:rPr>
            </w:pPr>
            <w:ins w:id="614" w:author="wutuan" w:date="2025-04-30T20:13:00Z" w16du:dateUtc="2025-04-30T12:13:00Z">
              <w:r w:rsidRPr="00E9488C">
                <w:rPr>
                  <w:rFonts w:hint="eastAsia"/>
                  <w:sz w:val="20"/>
                </w:rPr>
                <w:t>27</w:t>
              </w:r>
              <w:r w:rsidRPr="00E9488C">
                <w:rPr>
                  <w:sz w:val="20"/>
                </w:rPr>
                <w:t>(</w:t>
              </w:r>
              <w:r w:rsidRPr="00E9488C">
                <w:rPr>
                  <w:rFonts w:hint="eastAsia"/>
                  <w:sz w:val="20"/>
                </w:rPr>
                <w:t>90.00</w:t>
              </w:r>
              <w:r w:rsidRPr="00E9488C">
                <w:rPr>
                  <w:sz w:val="20"/>
                </w:rPr>
                <w:t>)</w:t>
              </w:r>
            </w:ins>
          </w:p>
        </w:tc>
      </w:tr>
      <w:tr w:rsidR="00E9488C" w:rsidRPr="00E9488C" w14:paraId="1BE85AEC" w14:textId="77777777" w:rsidTr="00CD0373">
        <w:trPr>
          <w:ins w:id="615" w:author="wutuan" w:date="2025-04-30T20:13:00Z" w16du:dateUtc="2025-04-30T12:13:00Z"/>
        </w:trPr>
        <w:tc>
          <w:tcPr>
            <w:tcW w:w="1977" w:type="pct"/>
          </w:tcPr>
          <w:p w14:paraId="1F0DA0C8" w14:textId="77777777" w:rsidR="00E9488C" w:rsidRPr="00E9488C" w:rsidRDefault="00E9488C" w:rsidP="00E9488C">
            <w:pPr>
              <w:spacing w:line="240" w:lineRule="auto"/>
              <w:ind w:leftChars="200" w:left="420" w:firstLineChars="0" w:firstLine="0"/>
              <w:rPr>
                <w:ins w:id="616" w:author="wutuan" w:date="2025-04-30T20:13:00Z" w16du:dateUtc="2025-04-30T12:13:00Z"/>
                <w:sz w:val="20"/>
              </w:rPr>
            </w:pPr>
            <w:ins w:id="617" w:author="wutuan" w:date="2025-04-30T20:13:00Z" w16du:dateUtc="2025-04-30T12:13:00Z">
              <w:r w:rsidRPr="00E9488C">
                <w:rPr>
                  <w:rFonts w:hint="eastAsia"/>
                  <w:sz w:val="20"/>
                </w:rPr>
                <w:t>临床图像质量可接受率</w:t>
              </w:r>
              <w:r w:rsidRPr="00E9488C">
                <w:rPr>
                  <w:sz w:val="20"/>
                </w:rPr>
                <w:t>(95%CI)</w:t>
              </w:r>
            </w:ins>
          </w:p>
        </w:tc>
        <w:tc>
          <w:tcPr>
            <w:tcW w:w="1511" w:type="pct"/>
          </w:tcPr>
          <w:p w14:paraId="68DDD62C" w14:textId="77777777" w:rsidR="00E9488C" w:rsidRPr="00E9488C" w:rsidRDefault="00E9488C" w:rsidP="00E9488C">
            <w:pPr>
              <w:widowControl/>
              <w:spacing w:line="240" w:lineRule="auto"/>
              <w:ind w:firstLineChars="0" w:firstLine="0"/>
              <w:jc w:val="center"/>
              <w:rPr>
                <w:ins w:id="618" w:author="wutuan" w:date="2025-04-30T20:13:00Z" w16du:dateUtc="2025-04-30T12:13:00Z"/>
                <w:sz w:val="20"/>
              </w:rPr>
            </w:pPr>
            <w:ins w:id="619"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216E34B2" w14:textId="77777777" w:rsidR="00E9488C" w:rsidRPr="00E9488C" w:rsidRDefault="00E9488C" w:rsidP="00E9488C">
            <w:pPr>
              <w:widowControl/>
              <w:spacing w:line="240" w:lineRule="auto"/>
              <w:ind w:firstLineChars="0" w:firstLine="0"/>
              <w:jc w:val="center"/>
              <w:rPr>
                <w:ins w:id="620" w:author="wutuan" w:date="2025-04-30T20:13:00Z" w16du:dateUtc="2025-04-30T12:13:00Z"/>
                <w:sz w:val="20"/>
              </w:rPr>
            </w:pPr>
            <w:ins w:id="621" w:author="wutuan" w:date="2025-04-30T20:13:00Z" w16du:dateUtc="2025-04-30T12:13:00Z">
              <w:r w:rsidRPr="00E9488C">
                <w:rPr>
                  <w:sz w:val="20"/>
                </w:rPr>
                <w:t>100.0</w:t>
              </w:r>
              <w:r w:rsidRPr="00E9488C">
                <w:rPr>
                  <w:rFonts w:hint="eastAsia"/>
                  <w:sz w:val="20"/>
                </w:rPr>
                <w:t>0</w:t>
              </w:r>
              <w:r w:rsidRPr="00E9488C">
                <w:rPr>
                  <w:sz w:val="20"/>
                </w:rPr>
                <w:t>% (</w:t>
              </w:r>
              <w:bookmarkStart w:id="622" w:name="_Hlk196916628"/>
              <w:r w:rsidRPr="00E9488C">
                <w:rPr>
                  <w:sz w:val="20"/>
                </w:rPr>
                <w:t>88.43%, 100.0</w:t>
              </w:r>
              <w:r w:rsidRPr="00E9488C">
                <w:rPr>
                  <w:rFonts w:hint="eastAsia"/>
                  <w:sz w:val="20"/>
                </w:rPr>
                <w:t>0</w:t>
              </w:r>
              <w:r w:rsidRPr="00E9488C">
                <w:rPr>
                  <w:sz w:val="20"/>
                </w:rPr>
                <w:t>%</w:t>
              </w:r>
              <w:bookmarkEnd w:id="622"/>
              <w:r w:rsidRPr="00E9488C">
                <w:rPr>
                  <w:sz w:val="20"/>
                </w:rPr>
                <w:t>)</w:t>
              </w:r>
            </w:ins>
          </w:p>
        </w:tc>
      </w:tr>
      <w:tr w:rsidR="00E9488C" w:rsidRPr="00E9488C" w14:paraId="31DE2C44" w14:textId="77777777" w:rsidTr="00CD0373">
        <w:trPr>
          <w:ins w:id="623" w:author="wutuan" w:date="2025-04-30T20:13:00Z" w16du:dateUtc="2025-04-30T12:13:00Z"/>
        </w:trPr>
        <w:tc>
          <w:tcPr>
            <w:tcW w:w="1977" w:type="pct"/>
          </w:tcPr>
          <w:p w14:paraId="3BF4C36F" w14:textId="77777777" w:rsidR="00E9488C" w:rsidRPr="00E9488C" w:rsidRDefault="00E9488C" w:rsidP="00E9488C">
            <w:pPr>
              <w:spacing w:line="240" w:lineRule="auto"/>
              <w:ind w:leftChars="200" w:left="420" w:firstLineChars="0" w:firstLine="0"/>
              <w:rPr>
                <w:ins w:id="624" w:author="wutuan" w:date="2025-04-30T20:13:00Z" w16du:dateUtc="2025-04-30T12:13:00Z"/>
                <w:sz w:val="20"/>
              </w:rPr>
            </w:pPr>
            <w:ins w:id="625" w:author="wutuan" w:date="2025-04-30T20:13:00Z" w16du:dateUtc="2025-04-30T12:13:00Z">
              <w:r w:rsidRPr="00E9488C">
                <w:rPr>
                  <w:rFonts w:hint="eastAsia"/>
                  <w:sz w:val="20"/>
                </w:rPr>
                <w:t>临床图像质量优良率</w:t>
              </w:r>
              <w:r w:rsidRPr="00E9488C">
                <w:rPr>
                  <w:sz w:val="20"/>
                </w:rPr>
                <w:t>(95%CI)</w:t>
              </w:r>
            </w:ins>
          </w:p>
        </w:tc>
        <w:tc>
          <w:tcPr>
            <w:tcW w:w="1511" w:type="pct"/>
          </w:tcPr>
          <w:p w14:paraId="37FA5FE7" w14:textId="77777777" w:rsidR="00E9488C" w:rsidRPr="00E9488C" w:rsidRDefault="00E9488C" w:rsidP="00E9488C">
            <w:pPr>
              <w:widowControl/>
              <w:spacing w:line="240" w:lineRule="auto"/>
              <w:ind w:firstLineChars="0" w:firstLine="0"/>
              <w:jc w:val="center"/>
              <w:rPr>
                <w:ins w:id="626" w:author="wutuan" w:date="2025-04-30T20:13:00Z" w16du:dateUtc="2025-04-30T12:13:00Z"/>
                <w:sz w:val="20"/>
              </w:rPr>
            </w:pPr>
            <w:ins w:id="627"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1B3DEDF2" w14:textId="77777777" w:rsidR="00E9488C" w:rsidRPr="00E9488C" w:rsidRDefault="00E9488C" w:rsidP="00E9488C">
            <w:pPr>
              <w:widowControl/>
              <w:spacing w:line="240" w:lineRule="auto"/>
              <w:ind w:firstLineChars="0" w:firstLine="0"/>
              <w:jc w:val="center"/>
              <w:rPr>
                <w:ins w:id="628" w:author="wutuan" w:date="2025-04-30T20:13:00Z" w16du:dateUtc="2025-04-30T12:13:00Z"/>
                <w:sz w:val="20"/>
              </w:rPr>
            </w:pPr>
            <w:ins w:id="629"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6F70E19A" w14:textId="77777777" w:rsidTr="00CD0373">
        <w:trPr>
          <w:ins w:id="630" w:author="wutuan" w:date="2025-04-30T20:13:00Z" w16du:dateUtc="2025-04-30T12:13:00Z"/>
        </w:trPr>
        <w:tc>
          <w:tcPr>
            <w:tcW w:w="1977" w:type="pct"/>
          </w:tcPr>
          <w:p w14:paraId="3354EDE4" w14:textId="77777777" w:rsidR="00E9488C" w:rsidRPr="00E9488C" w:rsidRDefault="00E9488C" w:rsidP="00E9488C">
            <w:pPr>
              <w:spacing w:line="240" w:lineRule="auto"/>
              <w:ind w:firstLineChars="0" w:firstLine="0"/>
              <w:rPr>
                <w:ins w:id="631" w:author="wutuan" w:date="2025-04-30T20:13:00Z" w16du:dateUtc="2025-04-30T12:13:00Z"/>
                <w:sz w:val="20"/>
              </w:rPr>
            </w:pPr>
            <w:bookmarkStart w:id="632" w:name="_Hlk196916678"/>
            <w:ins w:id="633" w:author="wutuan" w:date="2025-04-30T20:13:00Z" w16du:dateUtc="2025-04-30T12:13:00Z">
              <w:r w:rsidRPr="00E9488C">
                <w:rPr>
                  <w:rFonts w:hint="eastAsia"/>
                  <w:sz w:val="20"/>
                </w:rPr>
                <w:t>胸部</w:t>
              </w:r>
              <w:bookmarkEnd w:id="632"/>
              <w:r w:rsidRPr="00E9488C">
                <w:rPr>
                  <w:sz w:val="20"/>
                </w:rPr>
                <w:t>, n(%)</w:t>
              </w:r>
            </w:ins>
          </w:p>
        </w:tc>
        <w:tc>
          <w:tcPr>
            <w:tcW w:w="1511" w:type="pct"/>
          </w:tcPr>
          <w:p w14:paraId="5C371EB7" w14:textId="77777777" w:rsidR="00E9488C" w:rsidRPr="00E9488C" w:rsidRDefault="00E9488C" w:rsidP="00E9488C">
            <w:pPr>
              <w:widowControl/>
              <w:spacing w:line="240" w:lineRule="auto"/>
              <w:ind w:firstLineChars="0" w:firstLine="0"/>
              <w:jc w:val="center"/>
              <w:rPr>
                <w:ins w:id="634" w:author="wutuan" w:date="2025-04-30T20:13:00Z" w16du:dateUtc="2025-04-30T12:13:00Z"/>
                <w:sz w:val="20"/>
              </w:rPr>
            </w:pPr>
            <w:ins w:id="635" w:author="wutuan" w:date="2025-04-30T20:13:00Z" w16du:dateUtc="2025-04-30T12:13:00Z">
              <w:r w:rsidRPr="00E9488C">
                <w:rPr>
                  <w:rFonts w:hint="eastAsia"/>
                  <w:sz w:val="20"/>
                </w:rPr>
                <w:t>30</w:t>
              </w:r>
            </w:ins>
          </w:p>
        </w:tc>
        <w:tc>
          <w:tcPr>
            <w:tcW w:w="1511" w:type="pct"/>
          </w:tcPr>
          <w:p w14:paraId="49A238FB" w14:textId="77777777" w:rsidR="00E9488C" w:rsidRPr="00E9488C" w:rsidRDefault="00E9488C" w:rsidP="00E9488C">
            <w:pPr>
              <w:widowControl/>
              <w:spacing w:line="240" w:lineRule="auto"/>
              <w:ind w:firstLineChars="0" w:firstLine="0"/>
              <w:jc w:val="center"/>
              <w:rPr>
                <w:ins w:id="636" w:author="wutuan" w:date="2025-04-30T20:13:00Z" w16du:dateUtc="2025-04-30T12:13:00Z"/>
                <w:sz w:val="20"/>
              </w:rPr>
            </w:pPr>
            <w:ins w:id="637" w:author="wutuan" w:date="2025-04-30T20:13:00Z" w16du:dateUtc="2025-04-30T12:13:00Z">
              <w:r w:rsidRPr="00E9488C">
                <w:rPr>
                  <w:rFonts w:hint="eastAsia"/>
                  <w:sz w:val="20"/>
                </w:rPr>
                <w:t>30</w:t>
              </w:r>
            </w:ins>
          </w:p>
        </w:tc>
      </w:tr>
      <w:tr w:rsidR="00E9488C" w:rsidRPr="00E9488C" w14:paraId="3AD633E4" w14:textId="77777777" w:rsidTr="00CD0373">
        <w:trPr>
          <w:ins w:id="638" w:author="wutuan" w:date="2025-04-30T20:13:00Z" w16du:dateUtc="2025-04-30T12:13:00Z"/>
        </w:trPr>
        <w:tc>
          <w:tcPr>
            <w:tcW w:w="1977" w:type="pct"/>
          </w:tcPr>
          <w:p w14:paraId="588BCAC7" w14:textId="77777777" w:rsidR="00E9488C" w:rsidRPr="00E9488C" w:rsidRDefault="00E9488C" w:rsidP="00E9488C">
            <w:pPr>
              <w:spacing w:line="240" w:lineRule="auto"/>
              <w:ind w:leftChars="200" w:left="420" w:firstLineChars="0" w:firstLine="0"/>
              <w:rPr>
                <w:ins w:id="639" w:author="wutuan" w:date="2025-04-30T20:13:00Z" w16du:dateUtc="2025-04-30T12:13:00Z"/>
                <w:sz w:val="20"/>
              </w:rPr>
            </w:pPr>
            <w:ins w:id="640" w:author="wutuan" w:date="2025-04-30T20:13:00Z" w16du:dateUtc="2025-04-30T12:13:00Z">
              <w:r w:rsidRPr="00E9488C">
                <w:rPr>
                  <w:rFonts w:hint="eastAsia"/>
                  <w:sz w:val="20"/>
                </w:rPr>
                <w:t>1</w:t>
              </w:r>
              <w:r w:rsidRPr="00E9488C">
                <w:rPr>
                  <w:rFonts w:hint="eastAsia"/>
                  <w:sz w:val="20"/>
                </w:rPr>
                <w:t>分</w:t>
              </w:r>
            </w:ins>
          </w:p>
        </w:tc>
        <w:tc>
          <w:tcPr>
            <w:tcW w:w="1511" w:type="pct"/>
          </w:tcPr>
          <w:p w14:paraId="05EF1B9F" w14:textId="77777777" w:rsidR="00E9488C" w:rsidRPr="00E9488C" w:rsidRDefault="00E9488C" w:rsidP="00E9488C">
            <w:pPr>
              <w:widowControl/>
              <w:spacing w:line="240" w:lineRule="auto"/>
              <w:ind w:firstLineChars="0" w:firstLine="0"/>
              <w:jc w:val="center"/>
              <w:rPr>
                <w:ins w:id="641" w:author="wutuan" w:date="2025-04-30T20:13:00Z" w16du:dateUtc="2025-04-30T12:13:00Z"/>
                <w:sz w:val="20"/>
              </w:rPr>
            </w:pPr>
            <w:ins w:id="642"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410368BF" w14:textId="77777777" w:rsidR="00E9488C" w:rsidRPr="00E9488C" w:rsidRDefault="00E9488C" w:rsidP="00E9488C">
            <w:pPr>
              <w:widowControl/>
              <w:spacing w:line="240" w:lineRule="auto"/>
              <w:ind w:firstLineChars="0" w:firstLine="0"/>
              <w:jc w:val="center"/>
              <w:rPr>
                <w:ins w:id="643" w:author="wutuan" w:date="2025-04-30T20:13:00Z" w16du:dateUtc="2025-04-30T12:13:00Z"/>
                <w:sz w:val="20"/>
              </w:rPr>
            </w:pPr>
            <w:ins w:id="644"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75E8255D" w14:textId="77777777" w:rsidTr="00CD0373">
        <w:trPr>
          <w:ins w:id="645" w:author="wutuan" w:date="2025-04-30T20:13:00Z" w16du:dateUtc="2025-04-30T12:13:00Z"/>
        </w:trPr>
        <w:tc>
          <w:tcPr>
            <w:tcW w:w="1977" w:type="pct"/>
          </w:tcPr>
          <w:p w14:paraId="469176C3" w14:textId="77777777" w:rsidR="00E9488C" w:rsidRPr="00E9488C" w:rsidRDefault="00E9488C" w:rsidP="00E9488C">
            <w:pPr>
              <w:spacing w:line="240" w:lineRule="auto"/>
              <w:ind w:leftChars="200" w:left="420" w:firstLineChars="0" w:firstLine="0"/>
              <w:rPr>
                <w:ins w:id="646" w:author="wutuan" w:date="2025-04-30T20:13:00Z" w16du:dateUtc="2025-04-30T12:13:00Z"/>
                <w:sz w:val="20"/>
              </w:rPr>
            </w:pPr>
            <w:ins w:id="647" w:author="wutuan" w:date="2025-04-30T20:13:00Z" w16du:dateUtc="2025-04-30T12:13:00Z">
              <w:r w:rsidRPr="00E9488C">
                <w:rPr>
                  <w:rFonts w:hint="eastAsia"/>
                  <w:sz w:val="20"/>
                </w:rPr>
                <w:t>2</w:t>
              </w:r>
              <w:r w:rsidRPr="00E9488C">
                <w:rPr>
                  <w:rFonts w:hint="eastAsia"/>
                  <w:sz w:val="20"/>
                </w:rPr>
                <w:t>分</w:t>
              </w:r>
            </w:ins>
          </w:p>
        </w:tc>
        <w:tc>
          <w:tcPr>
            <w:tcW w:w="1511" w:type="pct"/>
          </w:tcPr>
          <w:p w14:paraId="5585F4E0" w14:textId="77777777" w:rsidR="00E9488C" w:rsidRPr="00E9488C" w:rsidRDefault="00E9488C" w:rsidP="00E9488C">
            <w:pPr>
              <w:widowControl/>
              <w:spacing w:line="240" w:lineRule="auto"/>
              <w:ind w:firstLineChars="0" w:firstLine="0"/>
              <w:jc w:val="center"/>
              <w:rPr>
                <w:ins w:id="648" w:author="wutuan" w:date="2025-04-30T20:13:00Z" w16du:dateUtc="2025-04-30T12:13:00Z"/>
                <w:sz w:val="20"/>
              </w:rPr>
            </w:pPr>
            <w:ins w:id="649"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0F100DA5" w14:textId="77777777" w:rsidR="00E9488C" w:rsidRPr="00E9488C" w:rsidRDefault="00E9488C" w:rsidP="00E9488C">
            <w:pPr>
              <w:widowControl/>
              <w:spacing w:line="240" w:lineRule="auto"/>
              <w:ind w:firstLineChars="0" w:firstLine="0"/>
              <w:jc w:val="center"/>
              <w:rPr>
                <w:ins w:id="650" w:author="wutuan" w:date="2025-04-30T20:13:00Z" w16du:dateUtc="2025-04-30T12:13:00Z"/>
                <w:sz w:val="20"/>
              </w:rPr>
            </w:pPr>
            <w:ins w:id="651"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7864F1E2" w14:textId="77777777" w:rsidTr="00CD0373">
        <w:trPr>
          <w:ins w:id="652" w:author="wutuan" w:date="2025-04-30T20:13:00Z" w16du:dateUtc="2025-04-30T12:13:00Z"/>
        </w:trPr>
        <w:tc>
          <w:tcPr>
            <w:tcW w:w="1977" w:type="pct"/>
          </w:tcPr>
          <w:p w14:paraId="65EE6A5A" w14:textId="77777777" w:rsidR="00E9488C" w:rsidRPr="00E9488C" w:rsidRDefault="00E9488C" w:rsidP="00E9488C">
            <w:pPr>
              <w:spacing w:line="240" w:lineRule="auto"/>
              <w:ind w:leftChars="200" w:left="420" w:firstLineChars="0" w:firstLine="0"/>
              <w:rPr>
                <w:ins w:id="653" w:author="wutuan" w:date="2025-04-30T20:13:00Z" w16du:dateUtc="2025-04-30T12:13:00Z"/>
                <w:sz w:val="20"/>
              </w:rPr>
            </w:pPr>
            <w:ins w:id="654" w:author="wutuan" w:date="2025-04-30T20:13:00Z" w16du:dateUtc="2025-04-30T12:13:00Z">
              <w:r w:rsidRPr="00E9488C">
                <w:rPr>
                  <w:rFonts w:hint="eastAsia"/>
                  <w:sz w:val="20"/>
                </w:rPr>
                <w:t>3</w:t>
              </w:r>
              <w:r w:rsidRPr="00E9488C">
                <w:rPr>
                  <w:rFonts w:hint="eastAsia"/>
                  <w:sz w:val="20"/>
                </w:rPr>
                <w:t>分</w:t>
              </w:r>
            </w:ins>
          </w:p>
        </w:tc>
        <w:tc>
          <w:tcPr>
            <w:tcW w:w="1511" w:type="pct"/>
          </w:tcPr>
          <w:p w14:paraId="0672EB6C" w14:textId="77777777" w:rsidR="00E9488C" w:rsidRPr="00E9488C" w:rsidRDefault="00E9488C" w:rsidP="00E9488C">
            <w:pPr>
              <w:widowControl/>
              <w:spacing w:line="240" w:lineRule="auto"/>
              <w:ind w:firstLineChars="0" w:firstLine="0"/>
              <w:jc w:val="center"/>
              <w:rPr>
                <w:ins w:id="655" w:author="wutuan" w:date="2025-04-30T20:13:00Z" w16du:dateUtc="2025-04-30T12:13:00Z"/>
                <w:sz w:val="20"/>
              </w:rPr>
            </w:pPr>
            <w:ins w:id="656"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01BE30DB" w14:textId="77777777" w:rsidR="00E9488C" w:rsidRPr="00E9488C" w:rsidRDefault="00E9488C" w:rsidP="00E9488C">
            <w:pPr>
              <w:widowControl/>
              <w:spacing w:line="240" w:lineRule="auto"/>
              <w:ind w:firstLineChars="0" w:firstLine="0"/>
              <w:jc w:val="center"/>
              <w:rPr>
                <w:ins w:id="657" w:author="wutuan" w:date="2025-04-30T20:13:00Z" w16du:dateUtc="2025-04-30T12:13:00Z"/>
                <w:sz w:val="20"/>
              </w:rPr>
            </w:pPr>
            <w:ins w:id="658"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1D4B0AE0" w14:textId="77777777" w:rsidTr="00CD0373">
        <w:trPr>
          <w:ins w:id="659" w:author="wutuan" w:date="2025-04-30T20:13:00Z" w16du:dateUtc="2025-04-30T12:13:00Z"/>
        </w:trPr>
        <w:tc>
          <w:tcPr>
            <w:tcW w:w="1977" w:type="pct"/>
          </w:tcPr>
          <w:p w14:paraId="53A07160" w14:textId="77777777" w:rsidR="00E9488C" w:rsidRPr="00E9488C" w:rsidRDefault="00E9488C" w:rsidP="00E9488C">
            <w:pPr>
              <w:spacing w:line="240" w:lineRule="auto"/>
              <w:ind w:leftChars="200" w:left="420" w:firstLineChars="0" w:firstLine="0"/>
              <w:rPr>
                <w:ins w:id="660" w:author="wutuan" w:date="2025-04-30T20:13:00Z" w16du:dateUtc="2025-04-30T12:13:00Z"/>
                <w:sz w:val="20"/>
              </w:rPr>
            </w:pPr>
            <w:ins w:id="661" w:author="wutuan" w:date="2025-04-30T20:13:00Z" w16du:dateUtc="2025-04-30T12:13:00Z">
              <w:r w:rsidRPr="00E9488C">
                <w:rPr>
                  <w:rFonts w:hint="eastAsia"/>
                  <w:sz w:val="20"/>
                </w:rPr>
                <w:t>4</w:t>
              </w:r>
              <w:r w:rsidRPr="00E9488C">
                <w:rPr>
                  <w:rFonts w:hint="eastAsia"/>
                  <w:sz w:val="20"/>
                </w:rPr>
                <w:t>分</w:t>
              </w:r>
            </w:ins>
          </w:p>
        </w:tc>
        <w:tc>
          <w:tcPr>
            <w:tcW w:w="1511" w:type="pct"/>
          </w:tcPr>
          <w:p w14:paraId="4D2A4D9C" w14:textId="77777777" w:rsidR="00E9488C" w:rsidRPr="00E9488C" w:rsidRDefault="00E9488C" w:rsidP="00E9488C">
            <w:pPr>
              <w:widowControl/>
              <w:spacing w:line="240" w:lineRule="auto"/>
              <w:ind w:firstLineChars="0" w:firstLine="0"/>
              <w:jc w:val="center"/>
              <w:rPr>
                <w:ins w:id="662" w:author="wutuan" w:date="2025-04-30T20:13:00Z" w16du:dateUtc="2025-04-30T12:13:00Z"/>
                <w:sz w:val="20"/>
              </w:rPr>
            </w:pPr>
            <w:ins w:id="663" w:author="wutuan" w:date="2025-04-30T20:13:00Z" w16du:dateUtc="2025-04-30T12:13:00Z">
              <w:r w:rsidRPr="00E9488C">
                <w:rPr>
                  <w:rFonts w:hint="eastAsia"/>
                  <w:sz w:val="20"/>
                </w:rPr>
                <w:t>5</w:t>
              </w:r>
              <w:r w:rsidRPr="00E9488C">
                <w:rPr>
                  <w:sz w:val="20"/>
                </w:rPr>
                <w:t>(</w:t>
              </w:r>
              <w:r w:rsidRPr="00E9488C">
                <w:rPr>
                  <w:rFonts w:hint="eastAsia"/>
                  <w:sz w:val="20"/>
                </w:rPr>
                <w:t>16.67)</w:t>
              </w:r>
            </w:ins>
          </w:p>
        </w:tc>
        <w:tc>
          <w:tcPr>
            <w:tcW w:w="1511" w:type="pct"/>
          </w:tcPr>
          <w:p w14:paraId="6AF03C6D" w14:textId="77777777" w:rsidR="00E9488C" w:rsidRPr="00E9488C" w:rsidRDefault="00E9488C" w:rsidP="00E9488C">
            <w:pPr>
              <w:widowControl/>
              <w:spacing w:line="240" w:lineRule="auto"/>
              <w:ind w:firstLineChars="0" w:firstLine="0"/>
              <w:jc w:val="center"/>
              <w:rPr>
                <w:ins w:id="664" w:author="wutuan" w:date="2025-04-30T20:13:00Z" w16du:dateUtc="2025-04-30T12:13:00Z"/>
                <w:sz w:val="20"/>
              </w:rPr>
            </w:pPr>
            <w:ins w:id="665" w:author="wutuan" w:date="2025-04-30T20:13:00Z" w16du:dateUtc="2025-04-30T12:13:00Z">
              <w:r w:rsidRPr="00E9488C">
                <w:rPr>
                  <w:sz w:val="20"/>
                </w:rPr>
                <w:t>5(</w:t>
              </w:r>
              <w:bookmarkStart w:id="666" w:name="_Hlk196916670"/>
              <w:r w:rsidRPr="00E9488C">
                <w:rPr>
                  <w:sz w:val="20"/>
                </w:rPr>
                <w:t>16.67</w:t>
              </w:r>
              <w:bookmarkEnd w:id="666"/>
              <w:r w:rsidRPr="00E9488C">
                <w:rPr>
                  <w:sz w:val="20"/>
                </w:rPr>
                <w:t>)</w:t>
              </w:r>
            </w:ins>
          </w:p>
        </w:tc>
      </w:tr>
      <w:tr w:rsidR="00E9488C" w:rsidRPr="00E9488C" w14:paraId="346F435A" w14:textId="77777777" w:rsidTr="00CD0373">
        <w:trPr>
          <w:ins w:id="667" w:author="wutuan" w:date="2025-04-30T20:13:00Z" w16du:dateUtc="2025-04-30T12:13:00Z"/>
        </w:trPr>
        <w:tc>
          <w:tcPr>
            <w:tcW w:w="1977" w:type="pct"/>
          </w:tcPr>
          <w:p w14:paraId="62ECEECB" w14:textId="77777777" w:rsidR="00E9488C" w:rsidRPr="00E9488C" w:rsidRDefault="00E9488C" w:rsidP="00E9488C">
            <w:pPr>
              <w:spacing w:line="240" w:lineRule="auto"/>
              <w:ind w:leftChars="200" w:left="420" w:firstLineChars="0" w:firstLine="0"/>
              <w:rPr>
                <w:ins w:id="668" w:author="wutuan" w:date="2025-04-30T20:13:00Z" w16du:dateUtc="2025-04-30T12:13:00Z"/>
                <w:sz w:val="20"/>
              </w:rPr>
            </w:pPr>
            <w:ins w:id="669" w:author="wutuan" w:date="2025-04-30T20:13:00Z" w16du:dateUtc="2025-04-30T12:13:00Z">
              <w:r w:rsidRPr="00E9488C">
                <w:rPr>
                  <w:rFonts w:hint="eastAsia"/>
                  <w:sz w:val="20"/>
                </w:rPr>
                <w:t>5</w:t>
              </w:r>
              <w:r w:rsidRPr="00E9488C">
                <w:rPr>
                  <w:rFonts w:hint="eastAsia"/>
                  <w:sz w:val="20"/>
                </w:rPr>
                <w:t>分</w:t>
              </w:r>
            </w:ins>
          </w:p>
        </w:tc>
        <w:tc>
          <w:tcPr>
            <w:tcW w:w="1511" w:type="pct"/>
          </w:tcPr>
          <w:p w14:paraId="3691BD29" w14:textId="77777777" w:rsidR="00E9488C" w:rsidRPr="00E9488C" w:rsidRDefault="00E9488C" w:rsidP="00E9488C">
            <w:pPr>
              <w:widowControl/>
              <w:spacing w:line="240" w:lineRule="auto"/>
              <w:ind w:firstLineChars="0" w:firstLine="0"/>
              <w:jc w:val="center"/>
              <w:rPr>
                <w:ins w:id="670" w:author="wutuan" w:date="2025-04-30T20:13:00Z" w16du:dateUtc="2025-04-30T12:13:00Z"/>
                <w:sz w:val="20"/>
              </w:rPr>
            </w:pPr>
            <w:ins w:id="671" w:author="wutuan" w:date="2025-04-30T20:13:00Z" w16du:dateUtc="2025-04-30T12:13:00Z">
              <w:r w:rsidRPr="00E9488C">
                <w:rPr>
                  <w:rFonts w:hint="eastAsia"/>
                  <w:sz w:val="20"/>
                </w:rPr>
                <w:t>25(83.33)</w:t>
              </w:r>
            </w:ins>
          </w:p>
        </w:tc>
        <w:tc>
          <w:tcPr>
            <w:tcW w:w="1511" w:type="pct"/>
          </w:tcPr>
          <w:p w14:paraId="10129874" w14:textId="77777777" w:rsidR="00E9488C" w:rsidRPr="00E9488C" w:rsidRDefault="00E9488C" w:rsidP="00E9488C">
            <w:pPr>
              <w:widowControl/>
              <w:spacing w:line="240" w:lineRule="auto"/>
              <w:ind w:firstLineChars="0" w:firstLine="0"/>
              <w:jc w:val="center"/>
              <w:rPr>
                <w:ins w:id="672" w:author="wutuan" w:date="2025-04-30T20:13:00Z" w16du:dateUtc="2025-04-30T12:13:00Z"/>
                <w:sz w:val="20"/>
              </w:rPr>
            </w:pPr>
            <w:bookmarkStart w:id="673" w:name="_Hlk196916687"/>
            <w:ins w:id="674" w:author="wutuan" w:date="2025-04-30T20:13:00Z" w16du:dateUtc="2025-04-30T12:13:00Z">
              <w:r w:rsidRPr="00E9488C">
                <w:rPr>
                  <w:sz w:val="20"/>
                </w:rPr>
                <w:t>25</w:t>
              </w:r>
              <w:bookmarkEnd w:id="673"/>
              <w:r w:rsidRPr="00E9488C">
                <w:rPr>
                  <w:sz w:val="20"/>
                </w:rPr>
                <w:t>(</w:t>
              </w:r>
              <w:bookmarkStart w:id="675" w:name="_Hlk196916694"/>
              <w:r w:rsidRPr="00E9488C">
                <w:rPr>
                  <w:sz w:val="20"/>
                </w:rPr>
                <w:t>83.33</w:t>
              </w:r>
              <w:bookmarkEnd w:id="675"/>
              <w:r w:rsidRPr="00E9488C">
                <w:rPr>
                  <w:sz w:val="20"/>
                </w:rPr>
                <w:t>)</w:t>
              </w:r>
            </w:ins>
          </w:p>
        </w:tc>
      </w:tr>
      <w:tr w:rsidR="00E9488C" w:rsidRPr="00E9488C" w14:paraId="7E19FD22" w14:textId="77777777" w:rsidTr="00CD0373">
        <w:trPr>
          <w:ins w:id="676" w:author="wutuan" w:date="2025-04-30T20:13:00Z" w16du:dateUtc="2025-04-30T12:13:00Z"/>
        </w:trPr>
        <w:tc>
          <w:tcPr>
            <w:tcW w:w="1977" w:type="pct"/>
          </w:tcPr>
          <w:p w14:paraId="2B77A9CA" w14:textId="77777777" w:rsidR="00E9488C" w:rsidRPr="00E9488C" w:rsidRDefault="00E9488C" w:rsidP="00E9488C">
            <w:pPr>
              <w:spacing w:line="240" w:lineRule="auto"/>
              <w:ind w:leftChars="200" w:left="420" w:firstLineChars="0" w:firstLine="0"/>
              <w:rPr>
                <w:ins w:id="677" w:author="wutuan" w:date="2025-04-30T20:13:00Z" w16du:dateUtc="2025-04-30T12:13:00Z"/>
                <w:sz w:val="20"/>
              </w:rPr>
            </w:pPr>
            <w:ins w:id="678" w:author="wutuan" w:date="2025-04-30T20:13:00Z" w16du:dateUtc="2025-04-30T12:13:00Z">
              <w:r w:rsidRPr="00E9488C">
                <w:rPr>
                  <w:rFonts w:hint="eastAsia"/>
                  <w:sz w:val="20"/>
                </w:rPr>
                <w:t>临床图像质量可接受率</w:t>
              </w:r>
              <w:r w:rsidRPr="00E9488C">
                <w:rPr>
                  <w:sz w:val="20"/>
                </w:rPr>
                <w:t>(95%CI)</w:t>
              </w:r>
            </w:ins>
          </w:p>
        </w:tc>
        <w:tc>
          <w:tcPr>
            <w:tcW w:w="1511" w:type="pct"/>
          </w:tcPr>
          <w:p w14:paraId="28B978E9" w14:textId="77777777" w:rsidR="00E9488C" w:rsidRPr="00E9488C" w:rsidRDefault="00E9488C" w:rsidP="00E9488C">
            <w:pPr>
              <w:widowControl/>
              <w:spacing w:line="240" w:lineRule="auto"/>
              <w:ind w:firstLineChars="0" w:firstLine="0"/>
              <w:jc w:val="center"/>
              <w:rPr>
                <w:ins w:id="679" w:author="wutuan" w:date="2025-04-30T20:13:00Z" w16du:dateUtc="2025-04-30T12:13:00Z"/>
                <w:sz w:val="20"/>
              </w:rPr>
            </w:pPr>
            <w:ins w:id="680"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6E6043E8" w14:textId="77777777" w:rsidR="00E9488C" w:rsidRPr="00E9488C" w:rsidRDefault="00E9488C" w:rsidP="00E9488C">
            <w:pPr>
              <w:widowControl/>
              <w:spacing w:line="240" w:lineRule="auto"/>
              <w:ind w:firstLineChars="0" w:firstLine="0"/>
              <w:jc w:val="center"/>
              <w:rPr>
                <w:ins w:id="681" w:author="wutuan" w:date="2025-04-30T20:13:00Z" w16du:dateUtc="2025-04-30T12:13:00Z"/>
                <w:sz w:val="20"/>
              </w:rPr>
            </w:pPr>
            <w:ins w:id="682"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5A9DF4C9" w14:textId="77777777" w:rsidTr="00CD0373">
        <w:trPr>
          <w:ins w:id="683" w:author="wutuan" w:date="2025-04-30T20:13:00Z" w16du:dateUtc="2025-04-30T12:13:00Z"/>
        </w:trPr>
        <w:tc>
          <w:tcPr>
            <w:tcW w:w="1977" w:type="pct"/>
          </w:tcPr>
          <w:p w14:paraId="46110A3F" w14:textId="77777777" w:rsidR="00E9488C" w:rsidRPr="00E9488C" w:rsidRDefault="00E9488C" w:rsidP="00E9488C">
            <w:pPr>
              <w:spacing w:line="240" w:lineRule="auto"/>
              <w:ind w:leftChars="200" w:left="420" w:firstLineChars="0" w:firstLine="0"/>
              <w:rPr>
                <w:ins w:id="684" w:author="wutuan" w:date="2025-04-30T20:13:00Z" w16du:dateUtc="2025-04-30T12:13:00Z"/>
                <w:sz w:val="20"/>
              </w:rPr>
            </w:pPr>
            <w:ins w:id="685" w:author="wutuan" w:date="2025-04-30T20:13:00Z" w16du:dateUtc="2025-04-30T12:13:00Z">
              <w:r w:rsidRPr="00E9488C">
                <w:rPr>
                  <w:rFonts w:hint="eastAsia"/>
                  <w:sz w:val="20"/>
                </w:rPr>
                <w:t>临床图像质量优良率</w:t>
              </w:r>
              <w:r w:rsidRPr="00E9488C">
                <w:rPr>
                  <w:sz w:val="20"/>
                </w:rPr>
                <w:t>(95%CI)</w:t>
              </w:r>
            </w:ins>
          </w:p>
        </w:tc>
        <w:tc>
          <w:tcPr>
            <w:tcW w:w="1511" w:type="pct"/>
          </w:tcPr>
          <w:p w14:paraId="16C2E755" w14:textId="77777777" w:rsidR="00E9488C" w:rsidRPr="00E9488C" w:rsidRDefault="00E9488C" w:rsidP="00E9488C">
            <w:pPr>
              <w:widowControl/>
              <w:spacing w:line="240" w:lineRule="auto"/>
              <w:ind w:firstLineChars="0" w:firstLine="0"/>
              <w:jc w:val="center"/>
              <w:rPr>
                <w:ins w:id="686" w:author="wutuan" w:date="2025-04-30T20:13:00Z" w16du:dateUtc="2025-04-30T12:13:00Z"/>
                <w:sz w:val="20"/>
              </w:rPr>
            </w:pPr>
            <w:ins w:id="687"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4E31768E" w14:textId="77777777" w:rsidR="00E9488C" w:rsidRPr="00E9488C" w:rsidRDefault="00E9488C" w:rsidP="00E9488C">
            <w:pPr>
              <w:widowControl/>
              <w:spacing w:line="240" w:lineRule="auto"/>
              <w:ind w:firstLineChars="0" w:firstLine="0"/>
              <w:jc w:val="center"/>
              <w:rPr>
                <w:ins w:id="688" w:author="wutuan" w:date="2025-04-30T20:13:00Z" w16du:dateUtc="2025-04-30T12:13:00Z"/>
                <w:sz w:val="20"/>
              </w:rPr>
            </w:pPr>
            <w:ins w:id="689"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5C021B28" w14:textId="77777777" w:rsidTr="00CD0373">
        <w:trPr>
          <w:ins w:id="690" w:author="wutuan" w:date="2025-04-30T20:13:00Z" w16du:dateUtc="2025-04-30T12:13:00Z"/>
        </w:trPr>
        <w:tc>
          <w:tcPr>
            <w:tcW w:w="1977" w:type="pct"/>
          </w:tcPr>
          <w:p w14:paraId="78C49CA1" w14:textId="77777777" w:rsidR="00E9488C" w:rsidRPr="00E9488C" w:rsidRDefault="00E9488C" w:rsidP="00E9488C">
            <w:pPr>
              <w:spacing w:line="240" w:lineRule="auto"/>
              <w:ind w:firstLineChars="0" w:firstLine="0"/>
              <w:rPr>
                <w:ins w:id="691" w:author="wutuan" w:date="2025-04-30T20:13:00Z" w16du:dateUtc="2025-04-30T12:13:00Z"/>
                <w:sz w:val="20"/>
              </w:rPr>
            </w:pPr>
            <w:bookmarkStart w:id="692" w:name="_Hlk196916768"/>
            <w:ins w:id="693" w:author="wutuan" w:date="2025-04-30T20:13:00Z" w16du:dateUtc="2025-04-30T12:13:00Z">
              <w:r w:rsidRPr="00E9488C">
                <w:rPr>
                  <w:rFonts w:hint="eastAsia"/>
                  <w:sz w:val="20"/>
                </w:rPr>
                <w:t>腹部</w:t>
              </w:r>
              <w:bookmarkEnd w:id="692"/>
              <w:r w:rsidRPr="00E9488C">
                <w:rPr>
                  <w:sz w:val="20"/>
                </w:rPr>
                <w:t>, n(%)</w:t>
              </w:r>
            </w:ins>
          </w:p>
        </w:tc>
        <w:tc>
          <w:tcPr>
            <w:tcW w:w="1511" w:type="pct"/>
          </w:tcPr>
          <w:p w14:paraId="29B9D5FC" w14:textId="77777777" w:rsidR="00E9488C" w:rsidRPr="00E9488C" w:rsidRDefault="00E9488C" w:rsidP="00E9488C">
            <w:pPr>
              <w:widowControl/>
              <w:spacing w:line="240" w:lineRule="auto"/>
              <w:ind w:firstLineChars="0" w:firstLine="0"/>
              <w:jc w:val="center"/>
              <w:rPr>
                <w:ins w:id="694" w:author="wutuan" w:date="2025-04-30T20:13:00Z" w16du:dateUtc="2025-04-30T12:13:00Z"/>
                <w:sz w:val="20"/>
              </w:rPr>
            </w:pPr>
            <w:ins w:id="695" w:author="wutuan" w:date="2025-04-30T20:13:00Z" w16du:dateUtc="2025-04-30T12:13:00Z">
              <w:r w:rsidRPr="00E9488C">
                <w:rPr>
                  <w:rFonts w:hint="eastAsia"/>
                  <w:sz w:val="20"/>
                </w:rPr>
                <w:t>30</w:t>
              </w:r>
            </w:ins>
          </w:p>
        </w:tc>
        <w:tc>
          <w:tcPr>
            <w:tcW w:w="1511" w:type="pct"/>
          </w:tcPr>
          <w:p w14:paraId="5952E403" w14:textId="77777777" w:rsidR="00E9488C" w:rsidRPr="00E9488C" w:rsidRDefault="00E9488C" w:rsidP="00E9488C">
            <w:pPr>
              <w:widowControl/>
              <w:spacing w:line="240" w:lineRule="auto"/>
              <w:ind w:firstLineChars="0" w:firstLine="0"/>
              <w:jc w:val="center"/>
              <w:rPr>
                <w:ins w:id="696" w:author="wutuan" w:date="2025-04-30T20:13:00Z" w16du:dateUtc="2025-04-30T12:13:00Z"/>
                <w:sz w:val="20"/>
              </w:rPr>
            </w:pPr>
            <w:ins w:id="697" w:author="wutuan" w:date="2025-04-30T20:13:00Z" w16du:dateUtc="2025-04-30T12:13:00Z">
              <w:r w:rsidRPr="00E9488C">
                <w:rPr>
                  <w:rFonts w:hint="eastAsia"/>
                  <w:sz w:val="20"/>
                </w:rPr>
                <w:t>30</w:t>
              </w:r>
            </w:ins>
          </w:p>
        </w:tc>
      </w:tr>
      <w:tr w:rsidR="00E9488C" w:rsidRPr="00E9488C" w14:paraId="7FB02B96" w14:textId="77777777" w:rsidTr="00CD0373">
        <w:trPr>
          <w:ins w:id="698" w:author="wutuan" w:date="2025-04-30T20:13:00Z" w16du:dateUtc="2025-04-30T12:13:00Z"/>
        </w:trPr>
        <w:tc>
          <w:tcPr>
            <w:tcW w:w="1977" w:type="pct"/>
          </w:tcPr>
          <w:p w14:paraId="57D8C617" w14:textId="77777777" w:rsidR="00E9488C" w:rsidRPr="00E9488C" w:rsidRDefault="00E9488C" w:rsidP="00E9488C">
            <w:pPr>
              <w:spacing w:line="240" w:lineRule="auto"/>
              <w:ind w:leftChars="200" w:left="420" w:firstLineChars="0" w:firstLine="0"/>
              <w:rPr>
                <w:ins w:id="699" w:author="wutuan" w:date="2025-04-30T20:13:00Z" w16du:dateUtc="2025-04-30T12:13:00Z"/>
                <w:sz w:val="20"/>
              </w:rPr>
            </w:pPr>
            <w:ins w:id="700" w:author="wutuan" w:date="2025-04-30T20:13:00Z" w16du:dateUtc="2025-04-30T12:13:00Z">
              <w:r w:rsidRPr="00E9488C">
                <w:rPr>
                  <w:rFonts w:hint="eastAsia"/>
                  <w:sz w:val="20"/>
                </w:rPr>
                <w:t>1</w:t>
              </w:r>
              <w:r w:rsidRPr="00E9488C">
                <w:rPr>
                  <w:rFonts w:hint="eastAsia"/>
                  <w:sz w:val="20"/>
                </w:rPr>
                <w:t>分</w:t>
              </w:r>
            </w:ins>
          </w:p>
        </w:tc>
        <w:tc>
          <w:tcPr>
            <w:tcW w:w="1511" w:type="pct"/>
          </w:tcPr>
          <w:p w14:paraId="32344429" w14:textId="77777777" w:rsidR="00E9488C" w:rsidRPr="00E9488C" w:rsidRDefault="00E9488C" w:rsidP="00E9488C">
            <w:pPr>
              <w:widowControl/>
              <w:spacing w:line="240" w:lineRule="auto"/>
              <w:ind w:firstLineChars="0" w:firstLine="0"/>
              <w:jc w:val="center"/>
              <w:rPr>
                <w:ins w:id="701" w:author="wutuan" w:date="2025-04-30T20:13:00Z" w16du:dateUtc="2025-04-30T12:13:00Z"/>
                <w:sz w:val="20"/>
              </w:rPr>
            </w:pPr>
            <w:ins w:id="702"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1A27B0A3" w14:textId="77777777" w:rsidR="00E9488C" w:rsidRPr="00E9488C" w:rsidRDefault="00E9488C" w:rsidP="00E9488C">
            <w:pPr>
              <w:widowControl/>
              <w:spacing w:line="240" w:lineRule="auto"/>
              <w:ind w:firstLineChars="0" w:firstLine="0"/>
              <w:jc w:val="center"/>
              <w:rPr>
                <w:ins w:id="703" w:author="wutuan" w:date="2025-04-30T20:13:00Z" w16du:dateUtc="2025-04-30T12:13:00Z"/>
                <w:sz w:val="20"/>
              </w:rPr>
            </w:pPr>
            <w:ins w:id="704"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763D958F" w14:textId="77777777" w:rsidTr="00CD0373">
        <w:trPr>
          <w:ins w:id="705" w:author="wutuan" w:date="2025-04-30T20:13:00Z" w16du:dateUtc="2025-04-30T12:13:00Z"/>
        </w:trPr>
        <w:tc>
          <w:tcPr>
            <w:tcW w:w="1977" w:type="pct"/>
          </w:tcPr>
          <w:p w14:paraId="2485198C" w14:textId="77777777" w:rsidR="00E9488C" w:rsidRPr="00E9488C" w:rsidRDefault="00E9488C" w:rsidP="00E9488C">
            <w:pPr>
              <w:spacing w:line="240" w:lineRule="auto"/>
              <w:ind w:leftChars="200" w:left="420" w:firstLineChars="0" w:firstLine="0"/>
              <w:rPr>
                <w:ins w:id="706" w:author="wutuan" w:date="2025-04-30T20:13:00Z" w16du:dateUtc="2025-04-30T12:13:00Z"/>
                <w:sz w:val="20"/>
              </w:rPr>
            </w:pPr>
            <w:ins w:id="707" w:author="wutuan" w:date="2025-04-30T20:13:00Z" w16du:dateUtc="2025-04-30T12:13:00Z">
              <w:r w:rsidRPr="00E9488C">
                <w:rPr>
                  <w:rFonts w:hint="eastAsia"/>
                  <w:sz w:val="20"/>
                </w:rPr>
                <w:t>2</w:t>
              </w:r>
              <w:r w:rsidRPr="00E9488C">
                <w:rPr>
                  <w:rFonts w:hint="eastAsia"/>
                  <w:sz w:val="20"/>
                </w:rPr>
                <w:t>分</w:t>
              </w:r>
            </w:ins>
          </w:p>
        </w:tc>
        <w:tc>
          <w:tcPr>
            <w:tcW w:w="1511" w:type="pct"/>
          </w:tcPr>
          <w:p w14:paraId="2131D3AC" w14:textId="77777777" w:rsidR="00E9488C" w:rsidRPr="00E9488C" w:rsidRDefault="00E9488C" w:rsidP="00E9488C">
            <w:pPr>
              <w:widowControl/>
              <w:spacing w:line="240" w:lineRule="auto"/>
              <w:ind w:firstLineChars="0" w:firstLine="0"/>
              <w:jc w:val="center"/>
              <w:rPr>
                <w:ins w:id="708" w:author="wutuan" w:date="2025-04-30T20:13:00Z" w16du:dateUtc="2025-04-30T12:13:00Z"/>
                <w:sz w:val="20"/>
              </w:rPr>
            </w:pPr>
            <w:ins w:id="709"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0F922FB9" w14:textId="77777777" w:rsidR="00E9488C" w:rsidRPr="00E9488C" w:rsidRDefault="00E9488C" w:rsidP="00E9488C">
            <w:pPr>
              <w:widowControl/>
              <w:spacing w:line="240" w:lineRule="auto"/>
              <w:ind w:firstLineChars="0" w:firstLine="0"/>
              <w:jc w:val="center"/>
              <w:rPr>
                <w:ins w:id="710" w:author="wutuan" w:date="2025-04-30T20:13:00Z" w16du:dateUtc="2025-04-30T12:13:00Z"/>
                <w:sz w:val="20"/>
              </w:rPr>
            </w:pPr>
            <w:ins w:id="711"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084B711A" w14:textId="77777777" w:rsidTr="00CD0373">
        <w:trPr>
          <w:ins w:id="712" w:author="wutuan" w:date="2025-04-30T20:13:00Z" w16du:dateUtc="2025-04-30T12:13:00Z"/>
        </w:trPr>
        <w:tc>
          <w:tcPr>
            <w:tcW w:w="1977" w:type="pct"/>
          </w:tcPr>
          <w:p w14:paraId="339F887C" w14:textId="77777777" w:rsidR="00E9488C" w:rsidRPr="00E9488C" w:rsidRDefault="00E9488C" w:rsidP="00E9488C">
            <w:pPr>
              <w:spacing w:line="240" w:lineRule="auto"/>
              <w:ind w:leftChars="200" w:left="420" w:firstLineChars="0" w:firstLine="0"/>
              <w:rPr>
                <w:ins w:id="713" w:author="wutuan" w:date="2025-04-30T20:13:00Z" w16du:dateUtc="2025-04-30T12:13:00Z"/>
                <w:sz w:val="20"/>
              </w:rPr>
            </w:pPr>
            <w:ins w:id="714" w:author="wutuan" w:date="2025-04-30T20:13:00Z" w16du:dateUtc="2025-04-30T12:13:00Z">
              <w:r w:rsidRPr="00E9488C">
                <w:rPr>
                  <w:rFonts w:hint="eastAsia"/>
                  <w:sz w:val="20"/>
                </w:rPr>
                <w:t>3</w:t>
              </w:r>
              <w:r w:rsidRPr="00E9488C">
                <w:rPr>
                  <w:rFonts w:hint="eastAsia"/>
                  <w:sz w:val="20"/>
                </w:rPr>
                <w:t>分</w:t>
              </w:r>
            </w:ins>
          </w:p>
        </w:tc>
        <w:tc>
          <w:tcPr>
            <w:tcW w:w="1511" w:type="pct"/>
          </w:tcPr>
          <w:p w14:paraId="0A43C881" w14:textId="77777777" w:rsidR="00E9488C" w:rsidRPr="00E9488C" w:rsidRDefault="00E9488C" w:rsidP="00E9488C">
            <w:pPr>
              <w:widowControl/>
              <w:spacing w:line="240" w:lineRule="auto"/>
              <w:ind w:firstLineChars="0" w:firstLine="0"/>
              <w:jc w:val="center"/>
              <w:rPr>
                <w:ins w:id="715" w:author="wutuan" w:date="2025-04-30T20:13:00Z" w16du:dateUtc="2025-04-30T12:13:00Z"/>
                <w:sz w:val="20"/>
              </w:rPr>
            </w:pPr>
            <w:ins w:id="716"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656FACF7" w14:textId="77777777" w:rsidR="00E9488C" w:rsidRPr="00E9488C" w:rsidRDefault="00E9488C" w:rsidP="00E9488C">
            <w:pPr>
              <w:widowControl/>
              <w:spacing w:line="240" w:lineRule="auto"/>
              <w:ind w:firstLineChars="0" w:firstLine="0"/>
              <w:jc w:val="center"/>
              <w:rPr>
                <w:ins w:id="717" w:author="wutuan" w:date="2025-04-30T20:13:00Z" w16du:dateUtc="2025-04-30T12:13:00Z"/>
                <w:sz w:val="20"/>
              </w:rPr>
            </w:pPr>
            <w:ins w:id="718"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036A56C3" w14:textId="77777777" w:rsidTr="00CD0373">
        <w:trPr>
          <w:ins w:id="719" w:author="wutuan" w:date="2025-04-30T20:13:00Z" w16du:dateUtc="2025-04-30T12:13:00Z"/>
        </w:trPr>
        <w:tc>
          <w:tcPr>
            <w:tcW w:w="1977" w:type="pct"/>
          </w:tcPr>
          <w:p w14:paraId="513E9F1A" w14:textId="77777777" w:rsidR="00E9488C" w:rsidRPr="00E9488C" w:rsidRDefault="00E9488C" w:rsidP="00E9488C">
            <w:pPr>
              <w:spacing w:line="240" w:lineRule="auto"/>
              <w:ind w:leftChars="200" w:left="420" w:firstLineChars="0" w:firstLine="0"/>
              <w:rPr>
                <w:ins w:id="720" w:author="wutuan" w:date="2025-04-30T20:13:00Z" w16du:dateUtc="2025-04-30T12:13:00Z"/>
                <w:sz w:val="20"/>
              </w:rPr>
            </w:pPr>
            <w:ins w:id="721" w:author="wutuan" w:date="2025-04-30T20:13:00Z" w16du:dateUtc="2025-04-30T12:13:00Z">
              <w:r w:rsidRPr="00E9488C">
                <w:rPr>
                  <w:rFonts w:hint="eastAsia"/>
                  <w:sz w:val="20"/>
                </w:rPr>
                <w:t>4</w:t>
              </w:r>
              <w:r w:rsidRPr="00E9488C">
                <w:rPr>
                  <w:rFonts w:hint="eastAsia"/>
                  <w:sz w:val="20"/>
                </w:rPr>
                <w:t>分</w:t>
              </w:r>
            </w:ins>
          </w:p>
        </w:tc>
        <w:tc>
          <w:tcPr>
            <w:tcW w:w="1511" w:type="pct"/>
          </w:tcPr>
          <w:p w14:paraId="6A6A8C2C" w14:textId="77777777" w:rsidR="00E9488C" w:rsidRPr="00E9488C" w:rsidRDefault="00E9488C" w:rsidP="00E9488C">
            <w:pPr>
              <w:widowControl/>
              <w:spacing w:line="240" w:lineRule="auto"/>
              <w:ind w:firstLineChars="0" w:firstLine="0"/>
              <w:jc w:val="center"/>
              <w:rPr>
                <w:ins w:id="722" w:author="wutuan" w:date="2025-04-30T20:13:00Z" w16du:dateUtc="2025-04-30T12:13:00Z"/>
                <w:sz w:val="20"/>
              </w:rPr>
            </w:pPr>
            <w:ins w:id="723" w:author="wutuan" w:date="2025-04-30T20:13:00Z" w16du:dateUtc="2025-04-30T12:13:00Z">
              <w:r w:rsidRPr="00E9488C">
                <w:rPr>
                  <w:rFonts w:hint="eastAsia"/>
                  <w:sz w:val="20"/>
                </w:rPr>
                <w:t>2(6.67)</w:t>
              </w:r>
            </w:ins>
          </w:p>
        </w:tc>
        <w:tc>
          <w:tcPr>
            <w:tcW w:w="1511" w:type="pct"/>
          </w:tcPr>
          <w:p w14:paraId="14906B20" w14:textId="77777777" w:rsidR="00E9488C" w:rsidRPr="00E9488C" w:rsidRDefault="00E9488C" w:rsidP="00E9488C">
            <w:pPr>
              <w:widowControl/>
              <w:spacing w:line="240" w:lineRule="auto"/>
              <w:ind w:firstLineChars="0" w:firstLine="0"/>
              <w:jc w:val="center"/>
              <w:rPr>
                <w:ins w:id="724" w:author="wutuan" w:date="2025-04-30T20:13:00Z" w16du:dateUtc="2025-04-30T12:13:00Z"/>
                <w:sz w:val="20"/>
              </w:rPr>
            </w:pPr>
            <w:bookmarkStart w:id="725" w:name="_Hlk196916738"/>
            <w:ins w:id="726" w:author="wutuan" w:date="2025-04-30T20:13:00Z" w16du:dateUtc="2025-04-30T12:13:00Z">
              <w:r w:rsidRPr="00E9488C">
                <w:rPr>
                  <w:rFonts w:hint="eastAsia"/>
                  <w:sz w:val="20"/>
                </w:rPr>
                <w:t>2</w:t>
              </w:r>
              <w:bookmarkEnd w:id="725"/>
              <w:r w:rsidRPr="00E9488C">
                <w:rPr>
                  <w:rFonts w:hint="eastAsia"/>
                  <w:sz w:val="20"/>
                </w:rPr>
                <w:t>(</w:t>
              </w:r>
              <w:bookmarkStart w:id="727" w:name="_Hlk196916748"/>
              <w:r w:rsidRPr="00E9488C">
                <w:rPr>
                  <w:rFonts w:hint="eastAsia"/>
                  <w:sz w:val="20"/>
                </w:rPr>
                <w:t>6.67</w:t>
              </w:r>
              <w:bookmarkEnd w:id="727"/>
              <w:r w:rsidRPr="00E9488C">
                <w:rPr>
                  <w:rFonts w:hint="eastAsia"/>
                  <w:sz w:val="20"/>
                </w:rPr>
                <w:t>)</w:t>
              </w:r>
            </w:ins>
          </w:p>
        </w:tc>
      </w:tr>
      <w:tr w:rsidR="00E9488C" w:rsidRPr="00E9488C" w14:paraId="6CB525C3" w14:textId="77777777" w:rsidTr="00CD0373">
        <w:trPr>
          <w:ins w:id="728" w:author="wutuan" w:date="2025-04-30T20:13:00Z" w16du:dateUtc="2025-04-30T12:13:00Z"/>
        </w:trPr>
        <w:tc>
          <w:tcPr>
            <w:tcW w:w="1977" w:type="pct"/>
          </w:tcPr>
          <w:p w14:paraId="218F29CB" w14:textId="77777777" w:rsidR="00E9488C" w:rsidRPr="00E9488C" w:rsidRDefault="00E9488C" w:rsidP="001B6EFE">
            <w:pPr>
              <w:spacing w:line="240" w:lineRule="auto"/>
              <w:ind w:firstLine="400"/>
              <w:rPr>
                <w:ins w:id="729" w:author="wutuan" w:date="2025-04-30T20:13:00Z" w16du:dateUtc="2025-04-30T12:13:00Z"/>
                <w:sz w:val="20"/>
              </w:rPr>
              <w:pPrChange w:id="730" w:author="wutuan" w:date="2025-04-30T20:31:00Z" w16du:dateUtc="2025-04-30T12:31:00Z">
                <w:pPr>
                  <w:spacing w:line="240" w:lineRule="auto"/>
                  <w:ind w:firstLineChars="0" w:firstLine="0"/>
                </w:pPr>
              </w:pPrChange>
            </w:pPr>
            <w:ins w:id="731" w:author="wutuan" w:date="2025-04-30T20:13:00Z" w16du:dateUtc="2025-04-30T12:13:00Z">
              <w:r w:rsidRPr="00E9488C">
                <w:rPr>
                  <w:rFonts w:hint="eastAsia"/>
                  <w:sz w:val="20"/>
                </w:rPr>
                <w:t>5</w:t>
              </w:r>
              <w:r w:rsidRPr="00E9488C">
                <w:rPr>
                  <w:rFonts w:hint="eastAsia"/>
                  <w:sz w:val="20"/>
                </w:rPr>
                <w:t>分</w:t>
              </w:r>
            </w:ins>
          </w:p>
        </w:tc>
        <w:tc>
          <w:tcPr>
            <w:tcW w:w="1511" w:type="pct"/>
          </w:tcPr>
          <w:p w14:paraId="0C431802" w14:textId="77777777" w:rsidR="00E9488C" w:rsidRPr="00E9488C" w:rsidRDefault="00E9488C" w:rsidP="00E9488C">
            <w:pPr>
              <w:widowControl/>
              <w:spacing w:line="240" w:lineRule="auto"/>
              <w:ind w:firstLineChars="0" w:firstLine="0"/>
              <w:jc w:val="center"/>
              <w:rPr>
                <w:ins w:id="732" w:author="wutuan" w:date="2025-04-30T20:13:00Z" w16du:dateUtc="2025-04-30T12:13:00Z"/>
                <w:sz w:val="20"/>
              </w:rPr>
            </w:pPr>
            <w:ins w:id="733" w:author="wutuan" w:date="2025-04-30T20:13:00Z" w16du:dateUtc="2025-04-30T12:13:00Z">
              <w:r w:rsidRPr="00E9488C">
                <w:rPr>
                  <w:rFonts w:hint="eastAsia"/>
                  <w:sz w:val="20"/>
                </w:rPr>
                <w:t>28(93.33)</w:t>
              </w:r>
            </w:ins>
          </w:p>
        </w:tc>
        <w:tc>
          <w:tcPr>
            <w:tcW w:w="1511" w:type="pct"/>
          </w:tcPr>
          <w:p w14:paraId="04FCAE3E" w14:textId="77777777" w:rsidR="00E9488C" w:rsidRPr="00E9488C" w:rsidRDefault="00E9488C" w:rsidP="00E9488C">
            <w:pPr>
              <w:widowControl/>
              <w:spacing w:line="240" w:lineRule="auto"/>
              <w:ind w:firstLineChars="0" w:firstLine="0"/>
              <w:jc w:val="center"/>
              <w:rPr>
                <w:ins w:id="734" w:author="wutuan" w:date="2025-04-30T20:13:00Z" w16du:dateUtc="2025-04-30T12:13:00Z"/>
                <w:sz w:val="20"/>
              </w:rPr>
            </w:pPr>
            <w:bookmarkStart w:id="735" w:name="_Hlk196916759"/>
            <w:ins w:id="736" w:author="wutuan" w:date="2025-04-30T20:13:00Z" w16du:dateUtc="2025-04-30T12:13:00Z">
              <w:r w:rsidRPr="00E9488C">
                <w:rPr>
                  <w:rFonts w:hint="eastAsia"/>
                  <w:sz w:val="20"/>
                </w:rPr>
                <w:t>28</w:t>
              </w:r>
              <w:bookmarkEnd w:id="735"/>
              <w:r w:rsidRPr="00E9488C">
                <w:rPr>
                  <w:rFonts w:hint="eastAsia"/>
                  <w:sz w:val="20"/>
                </w:rPr>
                <w:t>(</w:t>
              </w:r>
              <w:bookmarkStart w:id="737" w:name="_Hlk196916755"/>
              <w:r w:rsidRPr="00E9488C">
                <w:rPr>
                  <w:rFonts w:hint="eastAsia"/>
                  <w:sz w:val="20"/>
                </w:rPr>
                <w:t>93.33</w:t>
              </w:r>
              <w:bookmarkEnd w:id="737"/>
              <w:r w:rsidRPr="00E9488C">
                <w:rPr>
                  <w:rFonts w:hint="eastAsia"/>
                  <w:sz w:val="20"/>
                </w:rPr>
                <w:t>)</w:t>
              </w:r>
            </w:ins>
          </w:p>
        </w:tc>
      </w:tr>
      <w:tr w:rsidR="00E9488C" w:rsidRPr="00E9488C" w14:paraId="5CD2CA88" w14:textId="77777777" w:rsidTr="00CD0373">
        <w:trPr>
          <w:ins w:id="738" w:author="wutuan" w:date="2025-04-30T20:13:00Z" w16du:dateUtc="2025-04-30T12:13:00Z"/>
        </w:trPr>
        <w:tc>
          <w:tcPr>
            <w:tcW w:w="1977" w:type="pct"/>
          </w:tcPr>
          <w:p w14:paraId="7C768E3E" w14:textId="77777777" w:rsidR="00E9488C" w:rsidRPr="00E9488C" w:rsidRDefault="00E9488C" w:rsidP="00E9488C">
            <w:pPr>
              <w:spacing w:line="240" w:lineRule="auto"/>
              <w:ind w:leftChars="200" w:left="420" w:firstLineChars="0" w:firstLine="0"/>
              <w:rPr>
                <w:ins w:id="739" w:author="wutuan" w:date="2025-04-30T20:13:00Z" w16du:dateUtc="2025-04-30T12:13:00Z"/>
                <w:sz w:val="20"/>
              </w:rPr>
            </w:pPr>
            <w:ins w:id="740" w:author="wutuan" w:date="2025-04-30T20:13:00Z" w16du:dateUtc="2025-04-30T12:13:00Z">
              <w:r w:rsidRPr="00E9488C">
                <w:rPr>
                  <w:rFonts w:hint="eastAsia"/>
                  <w:sz w:val="20"/>
                </w:rPr>
                <w:t>临床图像质量可接受率</w:t>
              </w:r>
              <w:r w:rsidRPr="00E9488C">
                <w:rPr>
                  <w:sz w:val="20"/>
                </w:rPr>
                <w:t>(95%CI)</w:t>
              </w:r>
            </w:ins>
          </w:p>
        </w:tc>
        <w:tc>
          <w:tcPr>
            <w:tcW w:w="1511" w:type="pct"/>
          </w:tcPr>
          <w:p w14:paraId="6B3BC9A5" w14:textId="77777777" w:rsidR="00E9488C" w:rsidRPr="00E9488C" w:rsidRDefault="00E9488C" w:rsidP="00E9488C">
            <w:pPr>
              <w:widowControl/>
              <w:spacing w:line="240" w:lineRule="auto"/>
              <w:ind w:firstLineChars="0" w:firstLine="0"/>
              <w:jc w:val="center"/>
              <w:rPr>
                <w:ins w:id="741" w:author="wutuan" w:date="2025-04-30T20:13:00Z" w16du:dateUtc="2025-04-30T12:13:00Z"/>
                <w:sz w:val="20"/>
              </w:rPr>
            </w:pPr>
            <w:ins w:id="742" w:author="wutuan" w:date="2025-04-30T20:13:00Z" w16du:dateUtc="2025-04-30T12:13:00Z">
              <w:r w:rsidRPr="00E9488C">
                <w:rPr>
                  <w:sz w:val="20"/>
                </w:rPr>
                <w:t>100.0</w:t>
              </w:r>
              <w:r w:rsidRPr="00E9488C">
                <w:rPr>
                  <w:rFonts w:hint="eastAsia"/>
                  <w:sz w:val="20"/>
                </w:rPr>
                <w:t>0</w:t>
              </w:r>
              <w:r w:rsidRPr="00E9488C">
                <w:rPr>
                  <w:sz w:val="20"/>
                </w:rPr>
                <w:t>% (88.43%, 100.00%)</w:t>
              </w:r>
            </w:ins>
          </w:p>
        </w:tc>
        <w:tc>
          <w:tcPr>
            <w:tcW w:w="1511" w:type="pct"/>
          </w:tcPr>
          <w:p w14:paraId="6FB3B926" w14:textId="77777777" w:rsidR="00E9488C" w:rsidRPr="00E9488C" w:rsidRDefault="00E9488C" w:rsidP="00E9488C">
            <w:pPr>
              <w:widowControl/>
              <w:spacing w:line="240" w:lineRule="auto"/>
              <w:ind w:firstLineChars="0" w:firstLine="0"/>
              <w:jc w:val="center"/>
              <w:rPr>
                <w:ins w:id="743" w:author="wutuan" w:date="2025-04-30T20:13:00Z" w16du:dateUtc="2025-04-30T12:13:00Z"/>
                <w:sz w:val="20"/>
              </w:rPr>
            </w:pPr>
            <w:ins w:id="744"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01415552" w14:textId="77777777" w:rsidTr="00CD0373">
        <w:trPr>
          <w:ins w:id="745" w:author="wutuan" w:date="2025-04-30T20:13:00Z" w16du:dateUtc="2025-04-30T12:13:00Z"/>
        </w:trPr>
        <w:tc>
          <w:tcPr>
            <w:tcW w:w="1977" w:type="pct"/>
          </w:tcPr>
          <w:p w14:paraId="1DB0BA9F" w14:textId="77777777" w:rsidR="00E9488C" w:rsidRPr="00E9488C" w:rsidRDefault="00E9488C" w:rsidP="00E9488C">
            <w:pPr>
              <w:spacing w:line="240" w:lineRule="auto"/>
              <w:ind w:leftChars="200" w:left="420" w:firstLineChars="0" w:firstLine="0"/>
              <w:rPr>
                <w:ins w:id="746" w:author="wutuan" w:date="2025-04-30T20:13:00Z" w16du:dateUtc="2025-04-30T12:13:00Z"/>
                <w:sz w:val="20"/>
              </w:rPr>
            </w:pPr>
            <w:ins w:id="747" w:author="wutuan" w:date="2025-04-30T20:13:00Z" w16du:dateUtc="2025-04-30T12:13:00Z">
              <w:r w:rsidRPr="00E9488C">
                <w:rPr>
                  <w:rFonts w:hint="eastAsia"/>
                  <w:sz w:val="20"/>
                </w:rPr>
                <w:t>临床图像质量优良率</w:t>
              </w:r>
              <w:r w:rsidRPr="00E9488C">
                <w:rPr>
                  <w:sz w:val="20"/>
                </w:rPr>
                <w:t>(95%CI)</w:t>
              </w:r>
            </w:ins>
          </w:p>
        </w:tc>
        <w:tc>
          <w:tcPr>
            <w:tcW w:w="1511" w:type="pct"/>
          </w:tcPr>
          <w:p w14:paraId="1FF418DD" w14:textId="77777777" w:rsidR="00E9488C" w:rsidRPr="00E9488C" w:rsidRDefault="00E9488C" w:rsidP="00E9488C">
            <w:pPr>
              <w:widowControl/>
              <w:spacing w:line="240" w:lineRule="auto"/>
              <w:ind w:firstLineChars="0" w:firstLine="0"/>
              <w:jc w:val="center"/>
              <w:rPr>
                <w:ins w:id="748" w:author="wutuan" w:date="2025-04-30T20:13:00Z" w16du:dateUtc="2025-04-30T12:13:00Z"/>
                <w:sz w:val="20"/>
              </w:rPr>
            </w:pPr>
            <w:ins w:id="749" w:author="wutuan" w:date="2025-04-30T20:13:00Z" w16du:dateUtc="2025-04-30T12:13:00Z">
              <w:r w:rsidRPr="00E9488C">
                <w:rPr>
                  <w:sz w:val="20"/>
                </w:rPr>
                <w:t>100.0</w:t>
              </w:r>
              <w:r w:rsidRPr="00E9488C">
                <w:rPr>
                  <w:rFonts w:hint="eastAsia"/>
                  <w:sz w:val="20"/>
                </w:rPr>
                <w:t>0</w:t>
              </w:r>
              <w:r w:rsidRPr="00E9488C">
                <w:rPr>
                  <w:sz w:val="20"/>
                </w:rPr>
                <w:t>% (88.43%, 100.00%)</w:t>
              </w:r>
            </w:ins>
          </w:p>
        </w:tc>
        <w:tc>
          <w:tcPr>
            <w:tcW w:w="1511" w:type="pct"/>
          </w:tcPr>
          <w:p w14:paraId="726AAB7A" w14:textId="77777777" w:rsidR="00E9488C" w:rsidRPr="00E9488C" w:rsidRDefault="00E9488C" w:rsidP="00E9488C">
            <w:pPr>
              <w:widowControl/>
              <w:spacing w:line="240" w:lineRule="auto"/>
              <w:ind w:firstLineChars="0" w:firstLine="0"/>
              <w:jc w:val="center"/>
              <w:rPr>
                <w:ins w:id="750" w:author="wutuan" w:date="2025-04-30T20:13:00Z" w16du:dateUtc="2025-04-30T12:13:00Z"/>
                <w:sz w:val="20"/>
              </w:rPr>
            </w:pPr>
            <w:ins w:id="751"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722C1AA4" w14:textId="77777777" w:rsidTr="00CD0373">
        <w:trPr>
          <w:ins w:id="752" w:author="wutuan" w:date="2025-04-30T20:13:00Z" w16du:dateUtc="2025-04-30T12:13:00Z"/>
        </w:trPr>
        <w:tc>
          <w:tcPr>
            <w:tcW w:w="1977" w:type="pct"/>
          </w:tcPr>
          <w:p w14:paraId="4272D0C7" w14:textId="77777777" w:rsidR="00E9488C" w:rsidRPr="00E9488C" w:rsidRDefault="00E9488C" w:rsidP="00E9488C">
            <w:pPr>
              <w:spacing w:line="240" w:lineRule="auto"/>
              <w:ind w:firstLineChars="0" w:firstLine="0"/>
              <w:rPr>
                <w:ins w:id="753" w:author="wutuan" w:date="2025-04-30T20:13:00Z" w16du:dateUtc="2025-04-30T12:13:00Z"/>
                <w:sz w:val="20"/>
              </w:rPr>
            </w:pPr>
            <w:bookmarkStart w:id="754" w:name="_Hlk196916788"/>
            <w:ins w:id="755" w:author="wutuan" w:date="2025-04-30T20:13:00Z" w16du:dateUtc="2025-04-30T12:13:00Z">
              <w:r w:rsidRPr="00E9488C">
                <w:rPr>
                  <w:rFonts w:hint="eastAsia"/>
                  <w:sz w:val="20"/>
                </w:rPr>
                <w:t>冠脉</w:t>
              </w:r>
              <w:bookmarkEnd w:id="754"/>
              <w:r w:rsidRPr="00E9488C">
                <w:rPr>
                  <w:sz w:val="20"/>
                </w:rPr>
                <w:t>, n(%)</w:t>
              </w:r>
            </w:ins>
          </w:p>
        </w:tc>
        <w:tc>
          <w:tcPr>
            <w:tcW w:w="1511" w:type="pct"/>
          </w:tcPr>
          <w:p w14:paraId="49C03FA8" w14:textId="77777777" w:rsidR="00E9488C" w:rsidRPr="00E9488C" w:rsidRDefault="00E9488C" w:rsidP="00E9488C">
            <w:pPr>
              <w:widowControl/>
              <w:spacing w:line="240" w:lineRule="auto"/>
              <w:ind w:firstLineChars="0" w:firstLine="0"/>
              <w:jc w:val="center"/>
              <w:rPr>
                <w:ins w:id="756" w:author="wutuan" w:date="2025-04-30T20:13:00Z" w16du:dateUtc="2025-04-30T12:13:00Z"/>
                <w:sz w:val="20"/>
              </w:rPr>
            </w:pPr>
            <w:ins w:id="757" w:author="wutuan" w:date="2025-04-30T20:13:00Z" w16du:dateUtc="2025-04-30T12:13:00Z">
              <w:r w:rsidRPr="00E9488C">
                <w:rPr>
                  <w:rFonts w:hint="eastAsia"/>
                  <w:sz w:val="20"/>
                </w:rPr>
                <w:t>20</w:t>
              </w:r>
            </w:ins>
          </w:p>
        </w:tc>
        <w:tc>
          <w:tcPr>
            <w:tcW w:w="1511" w:type="pct"/>
          </w:tcPr>
          <w:p w14:paraId="6F56DB68" w14:textId="77777777" w:rsidR="00E9488C" w:rsidRPr="00E9488C" w:rsidRDefault="00E9488C" w:rsidP="00E9488C">
            <w:pPr>
              <w:widowControl/>
              <w:spacing w:line="240" w:lineRule="auto"/>
              <w:ind w:firstLineChars="0" w:firstLine="0"/>
              <w:jc w:val="center"/>
              <w:rPr>
                <w:ins w:id="758" w:author="wutuan" w:date="2025-04-30T20:13:00Z" w16du:dateUtc="2025-04-30T12:13:00Z"/>
                <w:sz w:val="20"/>
              </w:rPr>
            </w:pPr>
            <w:ins w:id="759" w:author="wutuan" w:date="2025-04-30T20:13:00Z" w16du:dateUtc="2025-04-30T12:13:00Z">
              <w:r w:rsidRPr="00E9488C">
                <w:rPr>
                  <w:rFonts w:hint="eastAsia"/>
                  <w:sz w:val="20"/>
                </w:rPr>
                <w:t>18</w:t>
              </w:r>
            </w:ins>
          </w:p>
        </w:tc>
      </w:tr>
      <w:tr w:rsidR="00E9488C" w:rsidRPr="00E9488C" w14:paraId="359E859B" w14:textId="77777777" w:rsidTr="00CD0373">
        <w:trPr>
          <w:ins w:id="760" w:author="wutuan" w:date="2025-04-30T20:13:00Z" w16du:dateUtc="2025-04-30T12:13:00Z"/>
        </w:trPr>
        <w:tc>
          <w:tcPr>
            <w:tcW w:w="1977" w:type="pct"/>
          </w:tcPr>
          <w:p w14:paraId="2106FB25" w14:textId="77777777" w:rsidR="00E9488C" w:rsidRPr="00E9488C" w:rsidRDefault="00E9488C" w:rsidP="00E9488C">
            <w:pPr>
              <w:spacing w:line="240" w:lineRule="auto"/>
              <w:ind w:leftChars="200" w:left="420" w:firstLineChars="0" w:firstLine="0"/>
              <w:rPr>
                <w:ins w:id="761" w:author="wutuan" w:date="2025-04-30T20:13:00Z" w16du:dateUtc="2025-04-30T12:13:00Z"/>
                <w:sz w:val="20"/>
              </w:rPr>
            </w:pPr>
            <w:ins w:id="762" w:author="wutuan" w:date="2025-04-30T20:13:00Z" w16du:dateUtc="2025-04-30T12:13:00Z">
              <w:r w:rsidRPr="00E9488C">
                <w:rPr>
                  <w:rFonts w:hint="eastAsia"/>
                  <w:sz w:val="20"/>
                </w:rPr>
                <w:t>1</w:t>
              </w:r>
              <w:r w:rsidRPr="00E9488C">
                <w:rPr>
                  <w:rFonts w:hint="eastAsia"/>
                  <w:sz w:val="20"/>
                </w:rPr>
                <w:t>分</w:t>
              </w:r>
            </w:ins>
          </w:p>
        </w:tc>
        <w:tc>
          <w:tcPr>
            <w:tcW w:w="1511" w:type="pct"/>
          </w:tcPr>
          <w:p w14:paraId="23DD6DC5" w14:textId="77777777" w:rsidR="00E9488C" w:rsidRPr="00E9488C" w:rsidRDefault="00E9488C" w:rsidP="00E9488C">
            <w:pPr>
              <w:widowControl/>
              <w:spacing w:line="240" w:lineRule="auto"/>
              <w:ind w:firstLineChars="0" w:firstLine="0"/>
              <w:jc w:val="center"/>
              <w:rPr>
                <w:ins w:id="763" w:author="wutuan" w:date="2025-04-30T20:13:00Z" w16du:dateUtc="2025-04-30T12:13:00Z"/>
                <w:sz w:val="20"/>
              </w:rPr>
            </w:pPr>
            <w:ins w:id="764" w:author="wutuan" w:date="2025-04-30T20:13:00Z" w16du:dateUtc="2025-04-30T12:13:00Z">
              <w:r w:rsidRPr="00E9488C">
                <w:rPr>
                  <w:rFonts w:hint="eastAsia"/>
                  <w:sz w:val="20"/>
                </w:rPr>
                <w:t>1(5.00)</w:t>
              </w:r>
            </w:ins>
          </w:p>
        </w:tc>
        <w:tc>
          <w:tcPr>
            <w:tcW w:w="1511" w:type="pct"/>
          </w:tcPr>
          <w:p w14:paraId="00C8E24E" w14:textId="77777777" w:rsidR="00E9488C" w:rsidRPr="00E9488C" w:rsidRDefault="00E9488C" w:rsidP="00E9488C">
            <w:pPr>
              <w:widowControl/>
              <w:spacing w:line="240" w:lineRule="auto"/>
              <w:ind w:firstLineChars="0" w:firstLine="0"/>
              <w:jc w:val="center"/>
              <w:rPr>
                <w:ins w:id="765" w:author="wutuan" w:date="2025-04-30T20:13:00Z" w16du:dateUtc="2025-04-30T12:13:00Z"/>
                <w:sz w:val="20"/>
              </w:rPr>
            </w:pPr>
            <w:ins w:id="766"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66C47D28" w14:textId="77777777" w:rsidTr="00CD0373">
        <w:trPr>
          <w:ins w:id="767" w:author="wutuan" w:date="2025-04-30T20:13:00Z" w16du:dateUtc="2025-04-30T12:13:00Z"/>
        </w:trPr>
        <w:tc>
          <w:tcPr>
            <w:tcW w:w="1977" w:type="pct"/>
          </w:tcPr>
          <w:p w14:paraId="1D7858CA" w14:textId="77777777" w:rsidR="00E9488C" w:rsidRPr="00E9488C" w:rsidRDefault="00E9488C" w:rsidP="00E9488C">
            <w:pPr>
              <w:spacing w:line="240" w:lineRule="auto"/>
              <w:ind w:leftChars="200" w:left="420" w:firstLineChars="0" w:firstLine="0"/>
              <w:rPr>
                <w:ins w:id="768" w:author="wutuan" w:date="2025-04-30T20:13:00Z" w16du:dateUtc="2025-04-30T12:13:00Z"/>
                <w:sz w:val="20"/>
              </w:rPr>
            </w:pPr>
            <w:ins w:id="769" w:author="wutuan" w:date="2025-04-30T20:13:00Z" w16du:dateUtc="2025-04-30T12:13:00Z">
              <w:r w:rsidRPr="00E9488C">
                <w:rPr>
                  <w:rFonts w:hint="eastAsia"/>
                  <w:sz w:val="20"/>
                </w:rPr>
                <w:t>2</w:t>
              </w:r>
              <w:r w:rsidRPr="00E9488C">
                <w:rPr>
                  <w:rFonts w:hint="eastAsia"/>
                  <w:sz w:val="20"/>
                </w:rPr>
                <w:t>分</w:t>
              </w:r>
            </w:ins>
          </w:p>
        </w:tc>
        <w:tc>
          <w:tcPr>
            <w:tcW w:w="1511" w:type="pct"/>
          </w:tcPr>
          <w:p w14:paraId="2CF2F548" w14:textId="77777777" w:rsidR="00E9488C" w:rsidRPr="00E9488C" w:rsidRDefault="00E9488C" w:rsidP="00E9488C">
            <w:pPr>
              <w:widowControl/>
              <w:spacing w:line="240" w:lineRule="auto"/>
              <w:ind w:firstLineChars="0" w:firstLine="0"/>
              <w:jc w:val="center"/>
              <w:rPr>
                <w:ins w:id="770" w:author="wutuan" w:date="2025-04-30T20:13:00Z" w16du:dateUtc="2025-04-30T12:13:00Z"/>
                <w:sz w:val="20"/>
              </w:rPr>
            </w:pPr>
            <w:ins w:id="771" w:author="wutuan" w:date="2025-04-30T20:13:00Z" w16du:dateUtc="2025-04-30T12:13:00Z">
              <w:r w:rsidRPr="00E9488C">
                <w:rPr>
                  <w:rFonts w:hint="eastAsia"/>
                  <w:sz w:val="20"/>
                </w:rPr>
                <w:t>1(5.00)</w:t>
              </w:r>
            </w:ins>
          </w:p>
        </w:tc>
        <w:tc>
          <w:tcPr>
            <w:tcW w:w="1511" w:type="pct"/>
          </w:tcPr>
          <w:p w14:paraId="7FB891F6" w14:textId="77777777" w:rsidR="00E9488C" w:rsidRPr="00E9488C" w:rsidRDefault="00E9488C" w:rsidP="00E9488C">
            <w:pPr>
              <w:widowControl/>
              <w:spacing w:line="240" w:lineRule="auto"/>
              <w:ind w:firstLineChars="0" w:firstLine="0"/>
              <w:jc w:val="center"/>
              <w:rPr>
                <w:ins w:id="772" w:author="wutuan" w:date="2025-04-30T20:13:00Z" w16du:dateUtc="2025-04-30T12:13:00Z"/>
                <w:sz w:val="20"/>
              </w:rPr>
            </w:pPr>
            <w:ins w:id="773"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435396D8" w14:textId="77777777" w:rsidTr="00CD0373">
        <w:trPr>
          <w:ins w:id="774" w:author="wutuan" w:date="2025-04-30T20:13:00Z" w16du:dateUtc="2025-04-30T12:13:00Z"/>
        </w:trPr>
        <w:tc>
          <w:tcPr>
            <w:tcW w:w="1977" w:type="pct"/>
          </w:tcPr>
          <w:p w14:paraId="1B024BDD" w14:textId="77777777" w:rsidR="00E9488C" w:rsidRPr="00E9488C" w:rsidRDefault="00E9488C" w:rsidP="00E9488C">
            <w:pPr>
              <w:spacing w:line="240" w:lineRule="auto"/>
              <w:ind w:leftChars="200" w:left="420" w:firstLineChars="0" w:firstLine="0"/>
              <w:rPr>
                <w:ins w:id="775" w:author="wutuan" w:date="2025-04-30T20:13:00Z" w16du:dateUtc="2025-04-30T12:13:00Z"/>
                <w:sz w:val="20"/>
              </w:rPr>
            </w:pPr>
            <w:ins w:id="776" w:author="wutuan" w:date="2025-04-30T20:13:00Z" w16du:dateUtc="2025-04-30T12:13:00Z">
              <w:r w:rsidRPr="00E9488C">
                <w:rPr>
                  <w:rFonts w:hint="eastAsia"/>
                  <w:sz w:val="20"/>
                </w:rPr>
                <w:t>3</w:t>
              </w:r>
              <w:r w:rsidRPr="00E9488C">
                <w:rPr>
                  <w:rFonts w:hint="eastAsia"/>
                  <w:sz w:val="20"/>
                </w:rPr>
                <w:t>分</w:t>
              </w:r>
            </w:ins>
          </w:p>
        </w:tc>
        <w:tc>
          <w:tcPr>
            <w:tcW w:w="1511" w:type="pct"/>
          </w:tcPr>
          <w:p w14:paraId="42251914" w14:textId="77777777" w:rsidR="00E9488C" w:rsidRPr="00E9488C" w:rsidRDefault="00E9488C" w:rsidP="00E9488C">
            <w:pPr>
              <w:widowControl/>
              <w:spacing w:line="240" w:lineRule="auto"/>
              <w:ind w:firstLineChars="0" w:firstLine="0"/>
              <w:jc w:val="center"/>
              <w:rPr>
                <w:ins w:id="777" w:author="wutuan" w:date="2025-04-30T20:13:00Z" w16du:dateUtc="2025-04-30T12:13:00Z"/>
                <w:sz w:val="20"/>
              </w:rPr>
            </w:pPr>
            <w:ins w:id="778" w:author="wutuan" w:date="2025-04-30T20:13:00Z" w16du:dateUtc="2025-04-30T12:13:00Z">
              <w:r w:rsidRPr="00E9488C">
                <w:rPr>
                  <w:rFonts w:hint="eastAsia"/>
                  <w:sz w:val="20"/>
                </w:rPr>
                <w:t>4(20.00)</w:t>
              </w:r>
            </w:ins>
          </w:p>
        </w:tc>
        <w:tc>
          <w:tcPr>
            <w:tcW w:w="1511" w:type="pct"/>
          </w:tcPr>
          <w:p w14:paraId="243FEC29" w14:textId="77777777" w:rsidR="00E9488C" w:rsidRPr="00E9488C" w:rsidRDefault="00E9488C" w:rsidP="00E9488C">
            <w:pPr>
              <w:widowControl/>
              <w:spacing w:line="240" w:lineRule="auto"/>
              <w:ind w:firstLineChars="0" w:firstLine="0"/>
              <w:jc w:val="center"/>
              <w:rPr>
                <w:ins w:id="779" w:author="wutuan" w:date="2025-04-30T20:13:00Z" w16du:dateUtc="2025-04-30T12:13:00Z"/>
                <w:sz w:val="20"/>
              </w:rPr>
            </w:pPr>
            <w:bookmarkStart w:id="780" w:name="_Hlk196916781"/>
            <w:ins w:id="781" w:author="wutuan" w:date="2025-04-30T20:13:00Z" w16du:dateUtc="2025-04-30T12:13:00Z">
              <w:r w:rsidRPr="00E9488C">
                <w:rPr>
                  <w:rFonts w:hint="eastAsia"/>
                  <w:sz w:val="20"/>
                </w:rPr>
                <w:t>4</w:t>
              </w:r>
              <w:bookmarkEnd w:id="780"/>
              <w:r w:rsidRPr="00E9488C">
                <w:rPr>
                  <w:rFonts w:hint="eastAsia"/>
                  <w:sz w:val="20"/>
                </w:rPr>
                <w:t>(</w:t>
              </w:r>
              <w:bookmarkStart w:id="782" w:name="_Hlk196916797"/>
              <w:r w:rsidRPr="00E9488C">
                <w:rPr>
                  <w:rFonts w:hint="eastAsia"/>
                  <w:sz w:val="20"/>
                </w:rPr>
                <w:t>22.22</w:t>
              </w:r>
              <w:bookmarkEnd w:id="782"/>
              <w:r w:rsidRPr="00E9488C">
                <w:rPr>
                  <w:rFonts w:hint="eastAsia"/>
                  <w:sz w:val="20"/>
                </w:rPr>
                <w:t>)</w:t>
              </w:r>
            </w:ins>
          </w:p>
        </w:tc>
      </w:tr>
      <w:tr w:rsidR="00E9488C" w:rsidRPr="00E9488C" w14:paraId="36642C2D" w14:textId="77777777" w:rsidTr="00CD0373">
        <w:trPr>
          <w:ins w:id="783" w:author="wutuan" w:date="2025-04-30T20:13:00Z" w16du:dateUtc="2025-04-30T12:13:00Z"/>
        </w:trPr>
        <w:tc>
          <w:tcPr>
            <w:tcW w:w="1977" w:type="pct"/>
          </w:tcPr>
          <w:p w14:paraId="78CEADEA" w14:textId="77777777" w:rsidR="00E9488C" w:rsidRPr="00E9488C" w:rsidRDefault="00E9488C" w:rsidP="00E9488C">
            <w:pPr>
              <w:spacing w:line="240" w:lineRule="auto"/>
              <w:ind w:leftChars="200" w:left="420" w:firstLineChars="0" w:firstLine="0"/>
              <w:rPr>
                <w:ins w:id="784" w:author="wutuan" w:date="2025-04-30T20:13:00Z" w16du:dateUtc="2025-04-30T12:13:00Z"/>
                <w:sz w:val="20"/>
              </w:rPr>
            </w:pPr>
            <w:ins w:id="785" w:author="wutuan" w:date="2025-04-30T20:13:00Z" w16du:dateUtc="2025-04-30T12:13:00Z">
              <w:r w:rsidRPr="00E9488C">
                <w:rPr>
                  <w:rFonts w:hint="eastAsia"/>
                  <w:sz w:val="20"/>
                </w:rPr>
                <w:t>4</w:t>
              </w:r>
              <w:r w:rsidRPr="00E9488C">
                <w:rPr>
                  <w:rFonts w:hint="eastAsia"/>
                  <w:sz w:val="20"/>
                </w:rPr>
                <w:t>分</w:t>
              </w:r>
            </w:ins>
          </w:p>
        </w:tc>
        <w:tc>
          <w:tcPr>
            <w:tcW w:w="1511" w:type="pct"/>
          </w:tcPr>
          <w:p w14:paraId="2BF2D4DB" w14:textId="77777777" w:rsidR="00E9488C" w:rsidRPr="00E9488C" w:rsidRDefault="00E9488C" w:rsidP="00E9488C">
            <w:pPr>
              <w:widowControl/>
              <w:spacing w:line="240" w:lineRule="auto"/>
              <w:ind w:firstLineChars="0" w:firstLine="0"/>
              <w:jc w:val="center"/>
              <w:rPr>
                <w:ins w:id="786" w:author="wutuan" w:date="2025-04-30T20:13:00Z" w16du:dateUtc="2025-04-30T12:13:00Z"/>
                <w:sz w:val="20"/>
              </w:rPr>
            </w:pPr>
            <w:ins w:id="787" w:author="wutuan" w:date="2025-04-30T20:13:00Z" w16du:dateUtc="2025-04-30T12:13:00Z">
              <w:r w:rsidRPr="00E9488C">
                <w:rPr>
                  <w:rFonts w:hint="eastAsia"/>
                  <w:sz w:val="20"/>
                </w:rPr>
                <w:t>10(50.00)</w:t>
              </w:r>
            </w:ins>
          </w:p>
        </w:tc>
        <w:tc>
          <w:tcPr>
            <w:tcW w:w="1511" w:type="pct"/>
          </w:tcPr>
          <w:p w14:paraId="1DDCB04D" w14:textId="77777777" w:rsidR="00E9488C" w:rsidRPr="00E9488C" w:rsidRDefault="00E9488C" w:rsidP="00E9488C">
            <w:pPr>
              <w:widowControl/>
              <w:spacing w:line="240" w:lineRule="auto"/>
              <w:ind w:firstLineChars="0" w:firstLine="0"/>
              <w:jc w:val="center"/>
              <w:rPr>
                <w:ins w:id="788" w:author="wutuan" w:date="2025-04-30T20:13:00Z" w16du:dateUtc="2025-04-30T12:13:00Z"/>
                <w:sz w:val="20"/>
              </w:rPr>
            </w:pPr>
            <w:bookmarkStart w:id="789" w:name="_Hlk196916817"/>
            <w:ins w:id="790" w:author="wutuan" w:date="2025-04-30T20:13:00Z" w16du:dateUtc="2025-04-30T12:13:00Z">
              <w:r w:rsidRPr="00E9488C">
                <w:rPr>
                  <w:rFonts w:hint="eastAsia"/>
                  <w:sz w:val="20"/>
                </w:rPr>
                <w:t>10</w:t>
              </w:r>
              <w:bookmarkEnd w:id="789"/>
              <w:r w:rsidRPr="00E9488C">
                <w:rPr>
                  <w:rFonts w:hint="eastAsia"/>
                  <w:sz w:val="20"/>
                </w:rPr>
                <w:t>(</w:t>
              </w:r>
              <w:bookmarkStart w:id="791" w:name="_Hlk196916824"/>
              <w:r w:rsidRPr="00E9488C">
                <w:rPr>
                  <w:rFonts w:hint="eastAsia"/>
                  <w:sz w:val="20"/>
                </w:rPr>
                <w:t>55.56</w:t>
              </w:r>
              <w:bookmarkEnd w:id="791"/>
              <w:r w:rsidRPr="00E9488C">
                <w:rPr>
                  <w:rFonts w:hint="eastAsia"/>
                  <w:sz w:val="20"/>
                </w:rPr>
                <w:t>)</w:t>
              </w:r>
            </w:ins>
          </w:p>
        </w:tc>
      </w:tr>
      <w:tr w:rsidR="00E9488C" w:rsidRPr="00E9488C" w14:paraId="15986151" w14:textId="77777777" w:rsidTr="00CD0373">
        <w:trPr>
          <w:ins w:id="792" w:author="wutuan" w:date="2025-04-30T20:13:00Z" w16du:dateUtc="2025-04-30T12:13:00Z"/>
        </w:trPr>
        <w:tc>
          <w:tcPr>
            <w:tcW w:w="1977" w:type="pct"/>
          </w:tcPr>
          <w:p w14:paraId="3BFF88A6" w14:textId="77777777" w:rsidR="00E9488C" w:rsidRPr="00E9488C" w:rsidRDefault="00E9488C" w:rsidP="00E9488C">
            <w:pPr>
              <w:spacing w:line="240" w:lineRule="auto"/>
              <w:ind w:leftChars="200" w:left="420" w:firstLineChars="0" w:firstLine="0"/>
              <w:rPr>
                <w:ins w:id="793" w:author="wutuan" w:date="2025-04-30T20:13:00Z" w16du:dateUtc="2025-04-30T12:13:00Z"/>
                <w:sz w:val="20"/>
              </w:rPr>
            </w:pPr>
            <w:ins w:id="794" w:author="wutuan" w:date="2025-04-30T20:13:00Z" w16du:dateUtc="2025-04-30T12:13:00Z">
              <w:r w:rsidRPr="00E9488C">
                <w:rPr>
                  <w:rFonts w:hint="eastAsia"/>
                  <w:sz w:val="20"/>
                </w:rPr>
                <w:t>5</w:t>
              </w:r>
              <w:r w:rsidRPr="00E9488C">
                <w:rPr>
                  <w:rFonts w:hint="eastAsia"/>
                  <w:sz w:val="20"/>
                </w:rPr>
                <w:t>分</w:t>
              </w:r>
            </w:ins>
          </w:p>
        </w:tc>
        <w:tc>
          <w:tcPr>
            <w:tcW w:w="1511" w:type="pct"/>
          </w:tcPr>
          <w:p w14:paraId="552A1B06" w14:textId="77777777" w:rsidR="00E9488C" w:rsidRPr="00E9488C" w:rsidRDefault="00E9488C" w:rsidP="00E9488C">
            <w:pPr>
              <w:widowControl/>
              <w:spacing w:line="240" w:lineRule="auto"/>
              <w:ind w:firstLineChars="0" w:firstLine="0"/>
              <w:jc w:val="center"/>
              <w:rPr>
                <w:ins w:id="795" w:author="wutuan" w:date="2025-04-30T20:13:00Z" w16du:dateUtc="2025-04-30T12:13:00Z"/>
                <w:sz w:val="20"/>
              </w:rPr>
            </w:pPr>
            <w:ins w:id="796" w:author="wutuan" w:date="2025-04-30T20:13:00Z" w16du:dateUtc="2025-04-30T12:13:00Z">
              <w:r w:rsidRPr="00E9488C">
                <w:rPr>
                  <w:rFonts w:hint="eastAsia"/>
                  <w:sz w:val="20"/>
                </w:rPr>
                <w:t>4(20.00)</w:t>
              </w:r>
            </w:ins>
          </w:p>
        </w:tc>
        <w:tc>
          <w:tcPr>
            <w:tcW w:w="1511" w:type="pct"/>
          </w:tcPr>
          <w:p w14:paraId="4B5BA366" w14:textId="77777777" w:rsidR="00E9488C" w:rsidRPr="00E9488C" w:rsidRDefault="00E9488C" w:rsidP="00E9488C">
            <w:pPr>
              <w:widowControl/>
              <w:spacing w:line="240" w:lineRule="auto"/>
              <w:ind w:firstLineChars="0" w:firstLine="0"/>
              <w:jc w:val="center"/>
              <w:rPr>
                <w:ins w:id="797" w:author="wutuan" w:date="2025-04-30T20:13:00Z" w16du:dateUtc="2025-04-30T12:13:00Z"/>
                <w:sz w:val="20"/>
              </w:rPr>
            </w:pPr>
            <w:bookmarkStart w:id="798" w:name="_Hlk196916836"/>
            <w:ins w:id="799" w:author="wutuan" w:date="2025-04-30T20:13:00Z" w16du:dateUtc="2025-04-30T12:13:00Z">
              <w:r w:rsidRPr="00E9488C">
                <w:rPr>
                  <w:rFonts w:hint="eastAsia"/>
                  <w:sz w:val="20"/>
                </w:rPr>
                <w:t>4</w:t>
              </w:r>
              <w:bookmarkEnd w:id="798"/>
              <w:r w:rsidRPr="00E9488C">
                <w:rPr>
                  <w:rFonts w:hint="eastAsia"/>
                  <w:sz w:val="20"/>
                </w:rPr>
                <w:t>(22.22)</w:t>
              </w:r>
            </w:ins>
          </w:p>
        </w:tc>
      </w:tr>
      <w:tr w:rsidR="00E9488C" w:rsidRPr="00E9488C" w14:paraId="45341F43" w14:textId="77777777" w:rsidTr="00CD0373">
        <w:trPr>
          <w:ins w:id="800" w:author="wutuan" w:date="2025-04-30T20:13:00Z" w16du:dateUtc="2025-04-30T12:13:00Z"/>
        </w:trPr>
        <w:tc>
          <w:tcPr>
            <w:tcW w:w="1977" w:type="pct"/>
          </w:tcPr>
          <w:p w14:paraId="11DA0B10" w14:textId="77777777" w:rsidR="00E9488C" w:rsidRPr="00E9488C" w:rsidRDefault="00E9488C" w:rsidP="00E9488C">
            <w:pPr>
              <w:spacing w:line="240" w:lineRule="auto"/>
              <w:ind w:leftChars="200" w:left="420" w:firstLineChars="0" w:firstLine="0"/>
              <w:rPr>
                <w:ins w:id="801" w:author="wutuan" w:date="2025-04-30T20:13:00Z" w16du:dateUtc="2025-04-30T12:13:00Z"/>
                <w:sz w:val="20"/>
              </w:rPr>
            </w:pPr>
            <w:ins w:id="802" w:author="wutuan" w:date="2025-04-30T20:13:00Z" w16du:dateUtc="2025-04-30T12:13:00Z">
              <w:r w:rsidRPr="00E9488C">
                <w:rPr>
                  <w:rFonts w:hint="eastAsia"/>
                  <w:sz w:val="20"/>
                </w:rPr>
                <w:t>临床图像质量可接受率</w:t>
              </w:r>
              <w:r w:rsidRPr="00E9488C">
                <w:rPr>
                  <w:sz w:val="20"/>
                </w:rPr>
                <w:t>(95%CI)</w:t>
              </w:r>
            </w:ins>
          </w:p>
        </w:tc>
        <w:tc>
          <w:tcPr>
            <w:tcW w:w="1511" w:type="pct"/>
          </w:tcPr>
          <w:p w14:paraId="74E725D9" w14:textId="77777777" w:rsidR="00E9488C" w:rsidRPr="00E9488C" w:rsidRDefault="00E9488C" w:rsidP="00E9488C">
            <w:pPr>
              <w:widowControl/>
              <w:spacing w:line="240" w:lineRule="auto"/>
              <w:ind w:firstLineChars="0" w:firstLine="0"/>
              <w:jc w:val="center"/>
              <w:rPr>
                <w:ins w:id="803" w:author="wutuan" w:date="2025-04-30T20:13:00Z" w16du:dateUtc="2025-04-30T12:13:00Z"/>
                <w:sz w:val="20"/>
              </w:rPr>
            </w:pPr>
            <w:ins w:id="804" w:author="wutuan" w:date="2025-04-30T20:13:00Z" w16du:dateUtc="2025-04-30T12:13:00Z">
              <w:r w:rsidRPr="00E9488C">
                <w:rPr>
                  <w:sz w:val="20"/>
                </w:rPr>
                <w:t>90.00% (76.85%, 100.00%)</w:t>
              </w:r>
            </w:ins>
          </w:p>
        </w:tc>
        <w:tc>
          <w:tcPr>
            <w:tcW w:w="1511" w:type="pct"/>
          </w:tcPr>
          <w:p w14:paraId="62A3E925" w14:textId="77777777" w:rsidR="00E9488C" w:rsidRPr="00E9488C" w:rsidRDefault="00E9488C" w:rsidP="00E9488C">
            <w:pPr>
              <w:widowControl/>
              <w:spacing w:line="240" w:lineRule="auto"/>
              <w:ind w:firstLineChars="0" w:firstLine="0"/>
              <w:jc w:val="center"/>
              <w:rPr>
                <w:ins w:id="805" w:author="wutuan" w:date="2025-04-30T20:13:00Z" w16du:dateUtc="2025-04-30T12:13:00Z"/>
                <w:sz w:val="20"/>
              </w:rPr>
            </w:pPr>
            <w:ins w:id="806" w:author="wutuan" w:date="2025-04-30T20:13:00Z" w16du:dateUtc="2025-04-30T12:13:00Z">
              <w:r w:rsidRPr="00E9488C">
                <w:rPr>
                  <w:sz w:val="20"/>
                </w:rPr>
                <w:t>100.0</w:t>
              </w:r>
              <w:r w:rsidRPr="00E9488C">
                <w:rPr>
                  <w:rFonts w:hint="eastAsia"/>
                  <w:sz w:val="20"/>
                </w:rPr>
                <w:t>0</w:t>
              </w:r>
              <w:r w:rsidRPr="00E9488C">
                <w:rPr>
                  <w:sz w:val="20"/>
                </w:rPr>
                <w:t xml:space="preserve">% </w:t>
              </w:r>
              <w:bookmarkStart w:id="807" w:name="_Hlk196916858"/>
              <w:r w:rsidRPr="00E9488C">
                <w:rPr>
                  <w:sz w:val="20"/>
                </w:rPr>
                <w:t>(81.47%, 100.0</w:t>
              </w:r>
              <w:r w:rsidRPr="00E9488C">
                <w:rPr>
                  <w:rFonts w:hint="eastAsia"/>
                  <w:sz w:val="20"/>
                </w:rPr>
                <w:t>0</w:t>
              </w:r>
              <w:r w:rsidRPr="00E9488C">
                <w:rPr>
                  <w:sz w:val="20"/>
                </w:rPr>
                <w:t>%)</w:t>
              </w:r>
              <w:bookmarkEnd w:id="807"/>
            </w:ins>
          </w:p>
        </w:tc>
      </w:tr>
      <w:tr w:rsidR="00E9488C" w:rsidRPr="00E9488C" w14:paraId="7CE21AAA" w14:textId="77777777" w:rsidTr="00CD0373">
        <w:trPr>
          <w:ins w:id="808" w:author="wutuan" w:date="2025-04-30T20:13:00Z" w16du:dateUtc="2025-04-30T12:13:00Z"/>
        </w:trPr>
        <w:tc>
          <w:tcPr>
            <w:tcW w:w="1977" w:type="pct"/>
          </w:tcPr>
          <w:p w14:paraId="7BA0199D" w14:textId="77777777" w:rsidR="00E9488C" w:rsidRPr="00E9488C" w:rsidRDefault="00E9488C" w:rsidP="00E9488C">
            <w:pPr>
              <w:spacing w:line="240" w:lineRule="auto"/>
              <w:ind w:leftChars="200" w:left="420" w:firstLineChars="0" w:firstLine="0"/>
              <w:rPr>
                <w:ins w:id="809" w:author="wutuan" w:date="2025-04-30T20:13:00Z" w16du:dateUtc="2025-04-30T12:13:00Z"/>
                <w:sz w:val="20"/>
              </w:rPr>
            </w:pPr>
            <w:ins w:id="810" w:author="wutuan" w:date="2025-04-30T20:13:00Z" w16du:dateUtc="2025-04-30T12:13:00Z">
              <w:r w:rsidRPr="00E9488C">
                <w:rPr>
                  <w:rFonts w:hint="eastAsia"/>
                  <w:sz w:val="20"/>
                </w:rPr>
                <w:t>临床图像质量优良率</w:t>
              </w:r>
              <w:r w:rsidRPr="00E9488C">
                <w:rPr>
                  <w:sz w:val="20"/>
                </w:rPr>
                <w:t>(95%CI)</w:t>
              </w:r>
            </w:ins>
          </w:p>
        </w:tc>
        <w:tc>
          <w:tcPr>
            <w:tcW w:w="1511" w:type="pct"/>
          </w:tcPr>
          <w:p w14:paraId="480398CA" w14:textId="77777777" w:rsidR="00E9488C" w:rsidRPr="00E9488C" w:rsidRDefault="00E9488C" w:rsidP="00E9488C">
            <w:pPr>
              <w:widowControl/>
              <w:spacing w:line="240" w:lineRule="auto"/>
              <w:ind w:firstLineChars="0" w:firstLine="0"/>
              <w:jc w:val="center"/>
              <w:rPr>
                <w:ins w:id="811" w:author="wutuan" w:date="2025-04-30T20:13:00Z" w16du:dateUtc="2025-04-30T12:13:00Z"/>
                <w:sz w:val="20"/>
              </w:rPr>
            </w:pPr>
            <w:ins w:id="812" w:author="wutuan" w:date="2025-04-30T20:13:00Z" w16du:dateUtc="2025-04-30T12:13:00Z">
              <w:r w:rsidRPr="00E9488C">
                <w:rPr>
                  <w:sz w:val="20"/>
                </w:rPr>
                <w:t>70.00% (49.92%, 90.08%)</w:t>
              </w:r>
            </w:ins>
          </w:p>
        </w:tc>
        <w:tc>
          <w:tcPr>
            <w:tcW w:w="1511" w:type="pct"/>
          </w:tcPr>
          <w:p w14:paraId="4D0967DB" w14:textId="77777777" w:rsidR="00E9488C" w:rsidRPr="00E9488C" w:rsidRDefault="00E9488C" w:rsidP="00E9488C">
            <w:pPr>
              <w:spacing w:line="240" w:lineRule="auto"/>
              <w:ind w:firstLineChars="0" w:firstLine="0"/>
              <w:jc w:val="center"/>
              <w:rPr>
                <w:ins w:id="813" w:author="wutuan" w:date="2025-04-30T20:13:00Z" w16du:dateUtc="2025-04-30T12:13:00Z"/>
                <w:sz w:val="20"/>
              </w:rPr>
            </w:pPr>
            <w:bookmarkStart w:id="814" w:name="_Hlk196916865"/>
            <w:ins w:id="815" w:author="wutuan" w:date="2025-04-30T20:13:00Z" w16du:dateUtc="2025-04-30T12:13:00Z">
              <w:r w:rsidRPr="00E9488C">
                <w:rPr>
                  <w:sz w:val="20"/>
                </w:rPr>
                <w:t>77.78%</w:t>
              </w:r>
              <w:bookmarkStart w:id="816" w:name="_Hlk196916874"/>
              <w:bookmarkEnd w:id="814"/>
              <w:r w:rsidRPr="00E9488C">
                <w:rPr>
                  <w:sz w:val="20"/>
                </w:rPr>
                <w:t xml:space="preserve"> (58.57%, 96.98%)</w:t>
              </w:r>
              <w:bookmarkEnd w:id="816"/>
            </w:ins>
          </w:p>
        </w:tc>
      </w:tr>
      <w:tr w:rsidR="00E9488C" w:rsidRPr="00E9488C" w14:paraId="03C1FFE6" w14:textId="77777777" w:rsidTr="00CD0373">
        <w:trPr>
          <w:ins w:id="817" w:author="wutuan" w:date="2025-04-30T20:13:00Z" w16du:dateUtc="2025-04-30T12:13:00Z"/>
        </w:trPr>
        <w:tc>
          <w:tcPr>
            <w:tcW w:w="1977" w:type="pct"/>
          </w:tcPr>
          <w:p w14:paraId="0925F15C" w14:textId="77777777" w:rsidR="00E9488C" w:rsidRPr="00E9488C" w:rsidRDefault="00E9488C" w:rsidP="00E9488C">
            <w:pPr>
              <w:spacing w:line="240" w:lineRule="auto"/>
              <w:ind w:firstLineChars="0" w:firstLine="0"/>
              <w:rPr>
                <w:ins w:id="818" w:author="wutuan" w:date="2025-04-30T20:13:00Z" w16du:dateUtc="2025-04-30T12:13:00Z"/>
                <w:sz w:val="20"/>
              </w:rPr>
            </w:pPr>
            <w:bookmarkStart w:id="819" w:name="_Hlk196916886"/>
            <w:ins w:id="820" w:author="wutuan" w:date="2025-04-30T20:13:00Z" w16du:dateUtc="2025-04-30T12:13:00Z">
              <w:r w:rsidRPr="00E9488C">
                <w:rPr>
                  <w:rFonts w:hint="eastAsia"/>
                  <w:sz w:val="20"/>
                </w:rPr>
                <w:t>骨与关节</w:t>
              </w:r>
              <w:bookmarkEnd w:id="819"/>
              <w:r w:rsidRPr="00E9488C">
                <w:rPr>
                  <w:sz w:val="20"/>
                </w:rPr>
                <w:t>, n(%)</w:t>
              </w:r>
            </w:ins>
          </w:p>
        </w:tc>
        <w:tc>
          <w:tcPr>
            <w:tcW w:w="1511" w:type="pct"/>
          </w:tcPr>
          <w:p w14:paraId="0FA904CE" w14:textId="77777777" w:rsidR="00E9488C" w:rsidRPr="00E9488C" w:rsidRDefault="00E9488C" w:rsidP="00E9488C">
            <w:pPr>
              <w:widowControl/>
              <w:spacing w:line="240" w:lineRule="auto"/>
              <w:ind w:firstLineChars="0" w:firstLine="0"/>
              <w:jc w:val="center"/>
              <w:rPr>
                <w:ins w:id="821" w:author="wutuan" w:date="2025-04-30T20:13:00Z" w16du:dateUtc="2025-04-30T12:13:00Z"/>
                <w:sz w:val="20"/>
              </w:rPr>
            </w:pPr>
            <w:ins w:id="822" w:author="wutuan" w:date="2025-04-30T20:13:00Z" w16du:dateUtc="2025-04-30T12:13:00Z">
              <w:r w:rsidRPr="00E9488C">
                <w:rPr>
                  <w:rFonts w:hint="eastAsia"/>
                  <w:sz w:val="20"/>
                </w:rPr>
                <w:t>30</w:t>
              </w:r>
            </w:ins>
          </w:p>
        </w:tc>
        <w:tc>
          <w:tcPr>
            <w:tcW w:w="1511" w:type="pct"/>
          </w:tcPr>
          <w:p w14:paraId="622A1705" w14:textId="77777777" w:rsidR="00E9488C" w:rsidRPr="00E9488C" w:rsidRDefault="00E9488C" w:rsidP="00E9488C">
            <w:pPr>
              <w:widowControl/>
              <w:spacing w:line="240" w:lineRule="auto"/>
              <w:ind w:firstLineChars="0" w:firstLine="0"/>
              <w:jc w:val="center"/>
              <w:rPr>
                <w:ins w:id="823" w:author="wutuan" w:date="2025-04-30T20:13:00Z" w16du:dateUtc="2025-04-30T12:13:00Z"/>
                <w:sz w:val="20"/>
              </w:rPr>
            </w:pPr>
            <w:ins w:id="824" w:author="wutuan" w:date="2025-04-30T20:13:00Z" w16du:dateUtc="2025-04-30T12:13:00Z">
              <w:r w:rsidRPr="00E9488C">
                <w:rPr>
                  <w:rFonts w:hint="eastAsia"/>
                  <w:sz w:val="20"/>
                </w:rPr>
                <w:t>30</w:t>
              </w:r>
            </w:ins>
          </w:p>
        </w:tc>
      </w:tr>
      <w:tr w:rsidR="00E9488C" w:rsidRPr="00E9488C" w14:paraId="465AD534" w14:textId="77777777" w:rsidTr="00CD0373">
        <w:trPr>
          <w:ins w:id="825" w:author="wutuan" w:date="2025-04-30T20:13:00Z" w16du:dateUtc="2025-04-30T12:13:00Z"/>
        </w:trPr>
        <w:tc>
          <w:tcPr>
            <w:tcW w:w="1977" w:type="pct"/>
          </w:tcPr>
          <w:p w14:paraId="4482CF4E" w14:textId="77777777" w:rsidR="00E9488C" w:rsidRPr="00E9488C" w:rsidRDefault="00E9488C" w:rsidP="00E9488C">
            <w:pPr>
              <w:spacing w:line="240" w:lineRule="auto"/>
              <w:ind w:leftChars="200" w:left="420" w:firstLineChars="0" w:firstLine="0"/>
              <w:rPr>
                <w:ins w:id="826" w:author="wutuan" w:date="2025-04-30T20:13:00Z" w16du:dateUtc="2025-04-30T12:13:00Z"/>
                <w:sz w:val="20"/>
              </w:rPr>
            </w:pPr>
            <w:ins w:id="827" w:author="wutuan" w:date="2025-04-30T20:13:00Z" w16du:dateUtc="2025-04-30T12:13:00Z">
              <w:r w:rsidRPr="00E9488C">
                <w:rPr>
                  <w:rFonts w:hint="eastAsia"/>
                  <w:sz w:val="20"/>
                </w:rPr>
                <w:t>1</w:t>
              </w:r>
              <w:r w:rsidRPr="00E9488C">
                <w:rPr>
                  <w:rFonts w:hint="eastAsia"/>
                  <w:sz w:val="20"/>
                </w:rPr>
                <w:t>分</w:t>
              </w:r>
            </w:ins>
          </w:p>
        </w:tc>
        <w:tc>
          <w:tcPr>
            <w:tcW w:w="1511" w:type="pct"/>
          </w:tcPr>
          <w:p w14:paraId="6957B861" w14:textId="77777777" w:rsidR="00E9488C" w:rsidRPr="00E9488C" w:rsidRDefault="00E9488C" w:rsidP="00E9488C">
            <w:pPr>
              <w:widowControl/>
              <w:spacing w:line="240" w:lineRule="auto"/>
              <w:ind w:firstLineChars="0" w:firstLine="0"/>
              <w:jc w:val="center"/>
              <w:rPr>
                <w:ins w:id="828" w:author="wutuan" w:date="2025-04-30T20:13:00Z" w16du:dateUtc="2025-04-30T12:13:00Z"/>
                <w:sz w:val="20"/>
              </w:rPr>
            </w:pPr>
            <w:ins w:id="829"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6549414B" w14:textId="77777777" w:rsidR="00E9488C" w:rsidRPr="00E9488C" w:rsidRDefault="00E9488C" w:rsidP="00E9488C">
            <w:pPr>
              <w:widowControl/>
              <w:spacing w:line="240" w:lineRule="auto"/>
              <w:ind w:firstLineChars="0" w:firstLine="0"/>
              <w:jc w:val="center"/>
              <w:rPr>
                <w:ins w:id="830" w:author="wutuan" w:date="2025-04-30T20:13:00Z" w16du:dateUtc="2025-04-30T12:13:00Z"/>
                <w:sz w:val="20"/>
              </w:rPr>
            </w:pPr>
            <w:ins w:id="831"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1E4A07C2" w14:textId="77777777" w:rsidTr="00CD0373">
        <w:trPr>
          <w:ins w:id="832" w:author="wutuan" w:date="2025-04-30T20:13:00Z" w16du:dateUtc="2025-04-30T12:13:00Z"/>
        </w:trPr>
        <w:tc>
          <w:tcPr>
            <w:tcW w:w="1977" w:type="pct"/>
          </w:tcPr>
          <w:p w14:paraId="25B20881" w14:textId="77777777" w:rsidR="00E9488C" w:rsidRPr="00E9488C" w:rsidRDefault="00E9488C" w:rsidP="00E9488C">
            <w:pPr>
              <w:spacing w:line="240" w:lineRule="auto"/>
              <w:ind w:leftChars="200" w:left="420" w:firstLineChars="0" w:firstLine="0"/>
              <w:rPr>
                <w:ins w:id="833" w:author="wutuan" w:date="2025-04-30T20:13:00Z" w16du:dateUtc="2025-04-30T12:13:00Z"/>
                <w:sz w:val="20"/>
              </w:rPr>
            </w:pPr>
            <w:ins w:id="834" w:author="wutuan" w:date="2025-04-30T20:13:00Z" w16du:dateUtc="2025-04-30T12:13:00Z">
              <w:r w:rsidRPr="00E9488C">
                <w:rPr>
                  <w:rFonts w:hint="eastAsia"/>
                  <w:sz w:val="20"/>
                </w:rPr>
                <w:t>2</w:t>
              </w:r>
              <w:r w:rsidRPr="00E9488C">
                <w:rPr>
                  <w:rFonts w:hint="eastAsia"/>
                  <w:sz w:val="20"/>
                </w:rPr>
                <w:t>分</w:t>
              </w:r>
            </w:ins>
          </w:p>
        </w:tc>
        <w:tc>
          <w:tcPr>
            <w:tcW w:w="1511" w:type="pct"/>
          </w:tcPr>
          <w:p w14:paraId="39FD03D2" w14:textId="77777777" w:rsidR="00E9488C" w:rsidRPr="00E9488C" w:rsidRDefault="00E9488C" w:rsidP="00E9488C">
            <w:pPr>
              <w:widowControl/>
              <w:spacing w:line="240" w:lineRule="auto"/>
              <w:ind w:firstLineChars="0" w:firstLine="0"/>
              <w:jc w:val="center"/>
              <w:rPr>
                <w:ins w:id="835" w:author="wutuan" w:date="2025-04-30T20:13:00Z" w16du:dateUtc="2025-04-30T12:13:00Z"/>
                <w:sz w:val="20"/>
              </w:rPr>
            </w:pPr>
            <w:ins w:id="836"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3A8869A7" w14:textId="77777777" w:rsidR="00E9488C" w:rsidRPr="00E9488C" w:rsidRDefault="00E9488C" w:rsidP="00E9488C">
            <w:pPr>
              <w:widowControl/>
              <w:spacing w:line="240" w:lineRule="auto"/>
              <w:ind w:firstLineChars="0" w:firstLine="0"/>
              <w:jc w:val="center"/>
              <w:rPr>
                <w:ins w:id="837" w:author="wutuan" w:date="2025-04-30T20:13:00Z" w16du:dateUtc="2025-04-30T12:13:00Z"/>
                <w:sz w:val="20"/>
              </w:rPr>
            </w:pPr>
            <w:ins w:id="838"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0B1358E7" w14:textId="77777777" w:rsidTr="00CD0373">
        <w:trPr>
          <w:ins w:id="839" w:author="wutuan" w:date="2025-04-30T20:13:00Z" w16du:dateUtc="2025-04-30T12:13:00Z"/>
        </w:trPr>
        <w:tc>
          <w:tcPr>
            <w:tcW w:w="1977" w:type="pct"/>
          </w:tcPr>
          <w:p w14:paraId="19185A05" w14:textId="77777777" w:rsidR="00E9488C" w:rsidRPr="00E9488C" w:rsidRDefault="00E9488C" w:rsidP="00E9488C">
            <w:pPr>
              <w:spacing w:line="240" w:lineRule="auto"/>
              <w:ind w:leftChars="200" w:left="420" w:firstLineChars="0" w:firstLine="0"/>
              <w:rPr>
                <w:ins w:id="840" w:author="wutuan" w:date="2025-04-30T20:13:00Z" w16du:dateUtc="2025-04-30T12:13:00Z"/>
                <w:sz w:val="20"/>
              </w:rPr>
            </w:pPr>
            <w:ins w:id="841" w:author="wutuan" w:date="2025-04-30T20:13:00Z" w16du:dateUtc="2025-04-30T12:13:00Z">
              <w:r w:rsidRPr="00E9488C">
                <w:rPr>
                  <w:rFonts w:hint="eastAsia"/>
                  <w:sz w:val="20"/>
                </w:rPr>
                <w:t>3</w:t>
              </w:r>
              <w:r w:rsidRPr="00E9488C">
                <w:rPr>
                  <w:rFonts w:hint="eastAsia"/>
                  <w:sz w:val="20"/>
                </w:rPr>
                <w:t>分</w:t>
              </w:r>
            </w:ins>
          </w:p>
        </w:tc>
        <w:tc>
          <w:tcPr>
            <w:tcW w:w="1511" w:type="pct"/>
          </w:tcPr>
          <w:p w14:paraId="564242AA" w14:textId="77777777" w:rsidR="00E9488C" w:rsidRPr="00E9488C" w:rsidRDefault="00E9488C" w:rsidP="00E9488C">
            <w:pPr>
              <w:widowControl/>
              <w:spacing w:line="240" w:lineRule="auto"/>
              <w:ind w:firstLineChars="0" w:firstLine="0"/>
              <w:jc w:val="center"/>
              <w:rPr>
                <w:ins w:id="842" w:author="wutuan" w:date="2025-04-30T20:13:00Z" w16du:dateUtc="2025-04-30T12:13:00Z"/>
                <w:sz w:val="20"/>
              </w:rPr>
            </w:pPr>
            <w:ins w:id="843"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c>
          <w:tcPr>
            <w:tcW w:w="1511" w:type="pct"/>
          </w:tcPr>
          <w:p w14:paraId="47044D39" w14:textId="77777777" w:rsidR="00E9488C" w:rsidRPr="00E9488C" w:rsidRDefault="00E9488C" w:rsidP="00E9488C">
            <w:pPr>
              <w:widowControl/>
              <w:spacing w:line="240" w:lineRule="auto"/>
              <w:ind w:firstLineChars="0" w:firstLine="0"/>
              <w:jc w:val="center"/>
              <w:rPr>
                <w:ins w:id="844" w:author="wutuan" w:date="2025-04-30T20:13:00Z" w16du:dateUtc="2025-04-30T12:13:00Z"/>
                <w:sz w:val="20"/>
              </w:rPr>
            </w:pPr>
            <w:ins w:id="845" w:author="wutuan" w:date="2025-04-30T20:13:00Z" w16du:dateUtc="2025-04-30T12:13:00Z">
              <w:r w:rsidRPr="00E9488C">
                <w:rPr>
                  <w:rFonts w:hint="eastAsia"/>
                  <w:sz w:val="20"/>
                </w:rPr>
                <w:t>0</w:t>
              </w:r>
              <w:r w:rsidRPr="00E9488C">
                <w:rPr>
                  <w:sz w:val="20"/>
                </w:rPr>
                <w:t>(</w:t>
              </w:r>
              <w:r w:rsidRPr="00E9488C">
                <w:rPr>
                  <w:rFonts w:hint="eastAsia"/>
                  <w:sz w:val="20"/>
                </w:rPr>
                <w:t>0.00</w:t>
              </w:r>
              <w:r w:rsidRPr="00E9488C">
                <w:rPr>
                  <w:sz w:val="20"/>
                </w:rPr>
                <w:t>)</w:t>
              </w:r>
            </w:ins>
          </w:p>
        </w:tc>
      </w:tr>
      <w:tr w:rsidR="00E9488C" w:rsidRPr="00E9488C" w14:paraId="7252E780" w14:textId="77777777" w:rsidTr="00CD0373">
        <w:trPr>
          <w:ins w:id="846" w:author="wutuan" w:date="2025-04-30T20:13:00Z" w16du:dateUtc="2025-04-30T12:13:00Z"/>
        </w:trPr>
        <w:tc>
          <w:tcPr>
            <w:tcW w:w="1977" w:type="pct"/>
          </w:tcPr>
          <w:p w14:paraId="00465D8E" w14:textId="77777777" w:rsidR="00E9488C" w:rsidRPr="00E9488C" w:rsidRDefault="00E9488C" w:rsidP="00E9488C">
            <w:pPr>
              <w:spacing w:line="240" w:lineRule="auto"/>
              <w:ind w:leftChars="200" w:left="420" w:firstLineChars="0" w:firstLine="0"/>
              <w:rPr>
                <w:ins w:id="847" w:author="wutuan" w:date="2025-04-30T20:13:00Z" w16du:dateUtc="2025-04-30T12:13:00Z"/>
                <w:sz w:val="20"/>
              </w:rPr>
            </w:pPr>
            <w:ins w:id="848" w:author="wutuan" w:date="2025-04-30T20:13:00Z" w16du:dateUtc="2025-04-30T12:13:00Z">
              <w:r w:rsidRPr="00E9488C">
                <w:rPr>
                  <w:rFonts w:hint="eastAsia"/>
                  <w:sz w:val="20"/>
                </w:rPr>
                <w:t>4</w:t>
              </w:r>
              <w:r w:rsidRPr="00E9488C">
                <w:rPr>
                  <w:rFonts w:hint="eastAsia"/>
                  <w:sz w:val="20"/>
                </w:rPr>
                <w:t>分</w:t>
              </w:r>
            </w:ins>
          </w:p>
        </w:tc>
        <w:tc>
          <w:tcPr>
            <w:tcW w:w="1511" w:type="pct"/>
          </w:tcPr>
          <w:p w14:paraId="267FB694" w14:textId="77777777" w:rsidR="00E9488C" w:rsidRPr="00E9488C" w:rsidRDefault="00E9488C" w:rsidP="00E9488C">
            <w:pPr>
              <w:widowControl/>
              <w:spacing w:line="240" w:lineRule="auto"/>
              <w:ind w:firstLineChars="0" w:firstLine="0"/>
              <w:jc w:val="center"/>
              <w:rPr>
                <w:ins w:id="849" w:author="wutuan" w:date="2025-04-30T20:13:00Z" w16du:dateUtc="2025-04-30T12:13:00Z"/>
                <w:sz w:val="20"/>
              </w:rPr>
            </w:pPr>
            <w:ins w:id="850" w:author="wutuan" w:date="2025-04-30T20:13:00Z" w16du:dateUtc="2025-04-30T12:13:00Z">
              <w:r w:rsidRPr="00E9488C">
                <w:rPr>
                  <w:rFonts w:hint="eastAsia"/>
                  <w:sz w:val="20"/>
                </w:rPr>
                <w:t>2(6.67)</w:t>
              </w:r>
            </w:ins>
          </w:p>
        </w:tc>
        <w:tc>
          <w:tcPr>
            <w:tcW w:w="1511" w:type="pct"/>
          </w:tcPr>
          <w:p w14:paraId="0C8C02C5" w14:textId="77777777" w:rsidR="00E9488C" w:rsidRPr="00E9488C" w:rsidRDefault="00E9488C" w:rsidP="00E9488C">
            <w:pPr>
              <w:widowControl/>
              <w:spacing w:line="240" w:lineRule="auto"/>
              <w:ind w:firstLineChars="0" w:firstLine="0"/>
              <w:jc w:val="center"/>
              <w:rPr>
                <w:ins w:id="851" w:author="wutuan" w:date="2025-04-30T20:13:00Z" w16du:dateUtc="2025-04-30T12:13:00Z"/>
                <w:sz w:val="20"/>
              </w:rPr>
            </w:pPr>
            <w:ins w:id="852" w:author="wutuan" w:date="2025-04-30T20:13:00Z" w16du:dateUtc="2025-04-30T12:13:00Z">
              <w:r w:rsidRPr="00E9488C">
                <w:rPr>
                  <w:rFonts w:hint="eastAsia"/>
                  <w:sz w:val="20"/>
                </w:rPr>
                <w:t>2(6.67)</w:t>
              </w:r>
            </w:ins>
          </w:p>
        </w:tc>
      </w:tr>
      <w:tr w:rsidR="00E9488C" w:rsidRPr="00E9488C" w14:paraId="47F778B9" w14:textId="77777777" w:rsidTr="00CD0373">
        <w:trPr>
          <w:ins w:id="853" w:author="wutuan" w:date="2025-04-30T20:13:00Z" w16du:dateUtc="2025-04-30T12:13:00Z"/>
        </w:trPr>
        <w:tc>
          <w:tcPr>
            <w:tcW w:w="1977" w:type="pct"/>
          </w:tcPr>
          <w:p w14:paraId="71881295" w14:textId="77777777" w:rsidR="00E9488C" w:rsidRPr="00E9488C" w:rsidRDefault="00E9488C" w:rsidP="00E9488C">
            <w:pPr>
              <w:spacing w:line="240" w:lineRule="auto"/>
              <w:ind w:leftChars="200" w:left="420" w:firstLineChars="0" w:firstLine="0"/>
              <w:rPr>
                <w:ins w:id="854" w:author="wutuan" w:date="2025-04-30T20:13:00Z" w16du:dateUtc="2025-04-30T12:13:00Z"/>
                <w:sz w:val="20"/>
              </w:rPr>
            </w:pPr>
            <w:ins w:id="855" w:author="wutuan" w:date="2025-04-30T20:13:00Z" w16du:dateUtc="2025-04-30T12:13:00Z">
              <w:r w:rsidRPr="00E9488C">
                <w:rPr>
                  <w:rFonts w:hint="eastAsia"/>
                  <w:sz w:val="20"/>
                </w:rPr>
                <w:t>5</w:t>
              </w:r>
              <w:r w:rsidRPr="00E9488C">
                <w:rPr>
                  <w:rFonts w:hint="eastAsia"/>
                  <w:sz w:val="20"/>
                </w:rPr>
                <w:t>分</w:t>
              </w:r>
            </w:ins>
          </w:p>
        </w:tc>
        <w:tc>
          <w:tcPr>
            <w:tcW w:w="1511" w:type="pct"/>
          </w:tcPr>
          <w:p w14:paraId="0C3DCC5A" w14:textId="77777777" w:rsidR="00E9488C" w:rsidRPr="00E9488C" w:rsidRDefault="00E9488C" w:rsidP="00E9488C">
            <w:pPr>
              <w:widowControl/>
              <w:spacing w:line="240" w:lineRule="auto"/>
              <w:ind w:firstLineChars="0" w:firstLine="0"/>
              <w:jc w:val="center"/>
              <w:rPr>
                <w:ins w:id="856" w:author="wutuan" w:date="2025-04-30T20:13:00Z" w16du:dateUtc="2025-04-30T12:13:00Z"/>
                <w:sz w:val="20"/>
              </w:rPr>
            </w:pPr>
            <w:ins w:id="857" w:author="wutuan" w:date="2025-04-30T20:13:00Z" w16du:dateUtc="2025-04-30T12:13:00Z">
              <w:r w:rsidRPr="00E9488C">
                <w:rPr>
                  <w:rFonts w:hint="eastAsia"/>
                  <w:sz w:val="20"/>
                </w:rPr>
                <w:t>28(93.33)</w:t>
              </w:r>
            </w:ins>
          </w:p>
        </w:tc>
        <w:tc>
          <w:tcPr>
            <w:tcW w:w="1511" w:type="pct"/>
          </w:tcPr>
          <w:p w14:paraId="39D553AA" w14:textId="77777777" w:rsidR="00E9488C" w:rsidRPr="00E9488C" w:rsidRDefault="00E9488C" w:rsidP="00E9488C">
            <w:pPr>
              <w:widowControl/>
              <w:spacing w:line="240" w:lineRule="auto"/>
              <w:ind w:firstLineChars="0" w:firstLine="0"/>
              <w:jc w:val="center"/>
              <w:rPr>
                <w:ins w:id="858" w:author="wutuan" w:date="2025-04-30T20:13:00Z" w16du:dateUtc="2025-04-30T12:13:00Z"/>
                <w:sz w:val="20"/>
              </w:rPr>
            </w:pPr>
            <w:ins w:id="859" w:author="wutuan" w:date="2025-04-30T20:13:00Z" w16du:dateUtc="2025-04-30T12:13:00Z">
              <w:r w:rsidRPr="00E9488C">
                <w:rPr>
                  <w:rFonts w:hint="eastAsia"/>
                  <w:sz w:val="20"/>
                </w:rPr>
                <w:t>28(93.33)</w:t>
              </w:r>
            </w:ins>
          </w:p>
        </w:tc>
      </w:tr>
      <w:tr w:rsidR="00E9488C" w:rsidRPr="00E9488C" w14:paraId="459DEC62" w14:textId="77777777" w:rsidTr="00CD0373">
        <w:trPr>
          <w:ins w:id="860" w:author="wutuan" w:date="2025-04-30T20:13:00Z" w16du:dateUtc="2025-04-30T12:13:00Z"/>
        </w:trPr>
        <w:tc>
          <w:tcPr>
            <w:tcW w:w="1977" w:type="pct"/>
          </w:tcPr>
          <w:p w14:paraId="7BDF347C" w14:textId="77777777" w:rsidR="00E9488C" w:rsidRPr="00E9488C" w:rsidRDefault="00E9488C" w:rsidP="00E9488C">
            <w:pPr>
              <w:spacing w:line="240" w:lineRule="auto"/>
              <w:ind w:leftChars="200" w:left="420" w:firstLineChars="0" w:firstLine="0"/>
              <w:rPr>
                <w:ins w:id="861" w:author="wutuan" w:date="2025-04-30T20:13:00Z" w16du:dateUtc="2025-04-30T12:13:00Z"/>
                <w:sz w:val="20"/>
              </w:rPr>
            </w:pPr>
            <w:ins w:id="862" w:author="wutuan" w:date="2025-04-30T20:13:00Z" w16du:dateUtc="2025-04-30T12:13:00Z">
              <w:r w:rsidRPr="00E9488C">
                <w:rPr>
                  <w:rFonts w:hint="eastAsia"/>
                  <w:sz w:val="20"/>
                </w:rPr>
                <w:t>临床图像质量可接受率</w:t>
              </w:r>
              <w:r w:rsidRPr="00E9488C">
                <w:rPr>
                  <w:sz w:val="20"/>
                </w:rPr>
                <w:t>(95%CI)</w:t>
              </w:r>
            </w:ins>
          </w:p>
        </w:tc>
        <w:tc>
          <w:tcPr>
            <w:tcW w:w="1511" w:type="pct"/>
          </w:tcPr>
          <w:p w14:paraId="3CED6CBD" w14:textId="77777777" w:rsidR="00E9488C" w:rsidRPr="00E9488C" w:rsidRDefault="00E9488C" w:rsidP="00E9488C">
            <w:pPr>
              <w:widowControl/>
              <w:spacing w:line="240" w:lineRule="auto"/>
              <w:ind w:firstLineChars="0" w:firstLine="0"/>
              <w:jc w:val="center"/>
              <w:rPr>
                <w:ins w:id="863" w:author="wutuan" w:date="2025-04-30T20:13:00Z" w16du:dateUtc="2025-04-30T12:13:00Z"/>
                <w:sz w:val="20"/>
              </w:rPr>
            </w:pPr>
            <w:ins w:id="864"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7B715384" w14:textId="77777777" w:rsidR="00E9488C" w:rsidRPr="00E9488C" w:rsidRDefault="00E9488C" w:rsidP="00E9488C">
            <w:pPr>
              <w:widowControl/>
              <w:spacing w:line="240" w:lineRule="auto"/>
              <w:ind w:firstLineChars="0" w:firstLine="0"/>
              <w:jc w:val="center"/>
              <w:rPr>
                <w:ins w:id="865" w:author="wutuan" w:date="2025-04-30T20:13:00Z" w16du:dateUtc="2025-04-30T12:13:00Z"/>
                <w:sz w:val="20"/>
              </w:rPr>
            </w:pPr>
            <w:ins w:id="866"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r w:rsidR="00E9488C" w:rsidRPr="00E9488C" w14:paraId="4BD7261B" w14:textId="77777777" w:rsidTr="00CD0373">
        <w:trPr>
          <w:ins w:id="867" w:author="wutuan" w:date="2025-04-30T20:13:00Z" w16du:dateUtc="2025-04-30T12:13:00Z"/>
        </w:trPr>
        <w:tc>
          <w:tcPr>
            <w:tcW w:w="1977" w:type="pct"/>
          </w:tcPr>
          <w:p w14:paraId="56824823" w14:textId="77777777" w:rsidR="00E9488C" w:rsidRPr="00E9488C" w:rsidRDefault="00E9488C" w:rsidP="00E9488C">
            <w:pPr>
              <w:spacing w:line="240" w:lineRule="auto"/>
              <w:ind w:leftChars="200" w:left="420" w:firstLineChars="0" w:firstLine="0"/>
              <w:rPr>
                <w:ins w:id="868" w:author="wutuan" w:date="2025-04-30T20:13:00Z" w16du:dateUtc="2025-04-30T12:13:00Z"/>
                <w:sz w:val="20"/>
              </w:rPr>
            </w:pPr>
            <w:ins w:id="869" w:author="wutuan" w:date="2025-04-30T20:13:00Z" w16du:dateUtc="2025-04-30T12:13:00Z">
              <w:r w:rsidRPr="00E9488C">
                <w:rPr>
                  <w:rFonts w:hint="eastAsia"/>
                  <w:sz w:val="20"/>
                </w:rPr>
                <w:t>临床图像质量优良率</w:t>
              </w:r>
              <w:r w:rsidRPr="00E9488C">
                <w:rPr>
                  <w:sz w:val="20"/>
                </w:rPr>
                <w:t>(95%CI)</w:t>
              </w:r>
            </w:ins>
          </w:p>
        </w:tc>
        <w:tc>
          <w:tcPr>
            <w:tcW w:w="1511" w:type="pct"/>
          </w:tcPr>
          <w:p w14:paraId="5F164D11" w14:textId="77777777" w:rsidR="00E9488C" w:rsidRPr="00E9488C" w:rsidRDefault="00E9488C" w:rsidP="00E9488C">
            <w:pPr>
              <w:widowControl/>
              <w:spacing w:line="240" w:lineRule="auto"/>
              <w:ind w:firstLineChars="0" w:firstLine="0"/>
              <w:jc w:val="center"/>
              <w:rPr>
                <w:ins w:id="870" w:author="wutuan" w:date="2025-04-30T20:13:00Z" w16du:dateUtc="2025-04-30T12:13:00Z"/>
                <w:sz w:val="20"/>
              </w:rPr>
            </w:pPr>
            <w:ins w:id="871"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c>
          <w:tcPr>
            <w:tcW w:w="1511" w:type="pct"/>
          </w:tcPr>
          <w:p w14:paraId="759763A8" w14:textId="77777777" w:rsidR="00E9488C" w:rsidRPr="00E9488C" w:rsidRDefault="00E9488C" w:rsidP="00E9488C">
            <w:pPr>
              <w:widowControl/>
              <w:spacing w:line="240" w:lineRule="auto"/>
              <w:ind w:firstLineChars="0" w:firstLine="0"/>
              <w:jc w:val="center"/>
              <w:rPr>
                <w:ins w:id="872" w:author="wutuan" w:date="2025-04-30T20:13:00Z" w16du:dateUtc="2025-04-30T12:13:00Z"/>
                <w:sz w:val="20"/>
              </w:rPr>
            </w:pPr>
            <w:ins w:id="873" w:author="wutuan" w:date="2025-04-30T20:13:00Z" w16du:dateUtc="2025-04-30T12:13:00Z">
              <w:r w:rsidRPr="00E9488C">
                <w:rPr>
                  <w:sz w:val="20"/>
                </w:rPr>
                <w:t>100.0</w:t>
              </w:r>
              <w:r w:rsidRPr="00E9488C">
                <w:rPr>
                  <w:rFonts w:hint="eastAsia"/>
                  <w:sz w:val="20"/>
                </w:rPr>
                <w:t>0</w:t>
              </w:r>
              <w:r w:rsidRPr="00E9488C">
                <w:rPr>
                  <w:sz w:val="20"/>
                </w:rPr>
                <w:t>% (88.43%, 100.0</w:t>
              </w:r>
              <w:r w:rsidRPr="00E9488C">
                <w:rPr>
                  <w:rFonts w:hint="eastAsia"/>
                  <w:sz w:val="20"/>
                </w:rPr>
                <w:t>0</w:t>
              </w:r>
              <w:r w:rsidRPr="00E9488C">
                <w:rPr>
                  <w:sz w:val="20"/>
                </w:rPr>
                <w:t>%)</w:t>
              </w:r>
            </w:ins>
          </w:p>
        </w:tc>
      </w:tr>
    </w:tbl>
    <w:p w14:paraId="1AEC894C" w14:textId="77777777" w:rsidR="00E9488C" w:rsidRDefault="00E9488C" w:rsidP="00F3088C">
      <w:pPr>
        <w:ind w:firstLine="420"/>
        <w:rPr>
          <w:ins w:id="874" w:author="wutuan" w:date="2025-04-30T20:12:00Z" w16du:dateUtc="2025-04-30T12:12:00Z"/>
        </w:rPr>
      </w:pPr>
    </w:p>
    <w:p w14:paraId="34712779" w14:textId="7C3271BA" w:rsidR="00E9488C" w:rsidDel="001B6EFE" w:rsidRDefault="00E9488C" w:rsidP="00F3088C">
      <w:pPr>
        <w:ind w:firstLine="420"/>
        <w:rPr>
          <w:del w:id="875" w:author="wutuan" w:date="2025-04-30T20:31:00Z" w16du:dateUtc="2025-04-30T12:31:00Z"/>
          <w:rFonts w:hint="eastAsia"/>
        </w:rPr>
      </w:pPr>
      <w:bookmarkStart w:id="876" w:name="_Toc196937797"/>
      <w:bookmarkEnd w:id="876"/>
    </w:p>
    <w:p w14:paraId="7CA0615E" w14:textId="513ACAC9" w:rsidR="0092347E" w:rsidRDefault="0092347E" w:rsidP="0092347E">
      <w:pPr>
        <w:pStyle w:val="-3"/>
        <w:rPr>
          <w:ins w:id="877" w:author="wutuan" w:date="2025-04-30T20:33:00Z" w16du:dateUtc="2025-04-30T12:33:00Z"/>
        </w:rPr>
      </w:pPr>
      <w:bookmarkStart w:id="878" w:name="_Toc196937798"/>
      <w:r>
        <w:rPr>
          <w:rFonts w:hint="eastAsia"/>
        </w:rPr>
        <w:t>次要有效性评价指标</w:t>
      </w:r>
      <w:bookmarkEnd w:id="878"/>
    </w:p>
    <w:p w14:paraId="484A8E1F" w14:textId="5B28357C" w:rsidR="00A705A7" w:rsidRPr="00A705A7" w:rsidRDefault="00A705A7" w:rsidP="00A705A7">
      <w:pPr>
        <w:ind w:firstLineChars="0" w:firstLine="0"/>
        <w:outlineLvl w:val="3"/>
        <w:rPr>
          <w:rFonts w:hint="eastAsia"/>
          <w:b/>
          <w:bCs/>
          <w:rPrChange w:id="879" w:author="wutuan" w:date="2025-04-30T20:33:00Z" w16du:dateUtc="2025-04-30T12:33:00Z">
            <w:rPr>
              <w:rFonts w:hint="eastAsia"/>
            </w:rPr>
          </w:rPrChange>
        </w:rPr>
        <w:pPrChange w:id="880" w:author="wutuan" w:date="2025-04-30T20:33:00Z" w16du:dateUtc="2025-04-30T12:33:00Z">
          <w:pPr>
            <w:pStyle w:val="-3"/>
          </w:pPr>
        </w:pPrChange>
      </w:pPr>
      <w:ins w:id="881" w:author="wutuan" w:date="2025-04-30T20:33:00Z" w16du:dateUtc="2025-04-30T12:33:00Z">
        <w:r w:rsidRPr="00A705A7">
          <w:rPr>
            <w:rFonts w:hint="eastAsia"/>
            <w:b/>
            <w:bCs/>
            <w:rPrChange w:id="882" w:author="wutuan" w:date="2025-04-30T20:33:00Z" w16du:dateUtc="2025-04-30T12:33:00Z">
              <w:rPr>
                <w:rFonts w:hint="eastAsia"/>
              </w:rPr>
            </w:rPrChange>
          </w:rPr>
          <w:t>7.3.2.1</w:t>
        </w:r>
        <w:r w:rsidRPr="00A705A7">
          <w:rPr>
            <w:rFonts w:hint="eastAsia"/>
            <w:b/>
            <w:bCs/>
            <w:rPrChange w:id="883" w:author="wutuan" w:date="2025-04-30T20:33:00Z" w16du:dateUtc="2025-04-30T12:33:00Z">
              <w:rPr>
                <w:rFonts w:hint="eastAsia"/>
              </w:rPr>
            </w:rPrChange>
          </w:rPr>
          <w:t>常用功能评价</w:t>
        </w:r>
      </w:ins>
    </w:p>
    <w:p w14:paraId="0B6E1A67" w14:textId="3E87C84F" w:rsidR="00AD08A6" w:rsidRPr="00AD08A6" w:rsidRDefault="00891512" w:rsidP="0092347E">
      <w:pPr>
        <w:ind w:firstLine="420"/>
        <w:rPr>
          <w:rFonts w:hint="eastAsia"/>
        </w:rPr>
      </w:pPr>
      <w:del w:id="884" w:author="wutuan" w:date="2025-04-30T20:32:00Z" w16du:dateUtc="2025-04-30T12:32:00Z">
        <w:r w:rsidDel="009E00FD">
          <w:rPr>
            <w:rFonts w:hint="eastAsia"/>
          </w:rPr>
          <w:delText>如附件</w:delText>
        </w:r>
        <w:r w:rsidR="00AE074A" w:rsidDel="009E00FD">
          <w:rPr>
            <w:rFonts w:hint="eastAsia"/>
          </w:rPr>
          <w:delText xml:space="preserve"> </w:delText>
        </w:r>
        <w:r w:rsidDel="009E00FD">
          <w:rPr>
            <w:rFonts w:hint="eastAsia"/>
          </w:rPr>
          <w:delText>表</w:delText>
        </w:r>
        <w:r w:rsidDel="009E00FD">
          <w:rPr>
            <w:rFonts w:hint="eastAsia"/>
          </w:rPr>
          <w:delText>6.2.</w:delText>
        </w:r>
        <w:r w:rsidR="00AE074A" w:rsidDel="009E00FD">
          <w:rPr>
            <w:rFonts w:hint="eastAsia"/>
          </w:rPr>
          <w:delText>3</w:delText>
        </w:r>
        <w:r w:rsidDel="009E00FD">
          <w:rPr>
            <w:rFonts w:hint="eastAsia"/>
          </w:rPr>
          <w:delText>所示</w:delText>
        </w:r>
        <w:r w:rsidR="004341F4" w:rsidDel="009E00FD">
          <w:rPr>
            <w:rFonts w:hint="eastAsia"/>
          </w:rPr>
          <w:delText>：</w:delText>
        </w:r>
      </w:del>
      <w:ins w:id="885" w:author="wutuan" w:date="2025-04-30T20:31:00Z" w16du:dateUtc="2025-04-30T12:31:00Z">
        <w:r w:rsidR="00AD08A6">
          <w:rPr>
            <w:rFonts w:hint="eastAsia"/>
          </w:rPr>
          <w:t>F</w:t>
        </w:r>
        <w:r w:rsidR="00AD08A6">
          <w:rPr>
            <w:rFonts w:hint="eastAsia"/>
          </w:rPr>
          <w:t>A</w:t>
        </w:r>
        <w:r w:rsidR="00AD08A6">
          <w:rPr>
            <w:rFonts w:hint="eastAsia"/>
          </w:rPr>
          <w:t>S</w:t>
        </w:r>
        <w:r w:rsidR="00AD08A6">
          <w:rPr>
            <w:rFonts w:hint="eastAsia"/>
          </w:rPr>
          <w:t>集，常用功能评价各项指标和总体评价可接受率和满意率均为</w:t>
        </w:r>
        <w:r w:rsidR="00AD08A6">
          <w:rPr>
            <w:rFonts w:hint="eastAsia"/>
          </w:rPr>
          <w:t>100.00%</w:t>
        </w:r>
        <w:r w:rsidR="00AD08A6">
          <w:rPr>
            <w:rFonts w:hint="eastAsia"/>
          </w:rPr>
          <w:t>。</w:t>
        </w:r>
      </w:ins>
    </w:p>
    <w:p w14:paraId="22D7CDC1" w14:textId="07E5285C" w:rsidR="0092347E" w:rsidRDefault="00AE074A" w:rsidP="0092347E">
      <w:pPr>
        <w:ind w:firstLine="420"/>
      </w:pPr>
      <w:r>
        <w:rPr>
          <w:rFonts w:hint="eastAsia"/>
        </w:rPr>
        <w:t>PPS</w:t>
      </w:r>
      <w:r w:rsidR="00891512">
        <w:rPr>
          <w:rFonts w:hint="eastAsia"/>
        </w:rPr>
        <w:t>集，常用功能评价各项指标和总体评价可接受率</w:t>
      </w:r>
      <w:r>
        <w:rPr>
          <w:rFonts w:hint="eastAsia"/>
        </w:rPr>
        <w:t>和满意率</w:t>
      </w:r>
      <w:r w:rsidR="00891512">
        <w:rPr>
          <w:rFonts w:hint="eastAsia"/>
        </w:rPr>
        <w:t>均为</w:t>
      </w:r>
      <w:r w:rsidR="00891512">
        <w:rPr>
          <w:rFonts w:hint="eastAsia"/>
        </w:rPr>
        <w:t>100.00%</w:t>
      </w:r>
      <w:r w:rsidR="00891512">
        <w:rPr>
          <w:rFonts w:hint="eastAsia"/>
        </w:rPr>
        <w:t>。</w:t>
      </w:r>
    </w:p>
    <w:p w14:paraId="073259C4" w14:textId="23D39B46" w:rsidR="00AD08A6" w:rsidRDefault="00742861" w:rsidP="00742861">
      <w:pPr>
        <w:ind w:firstLineChars="0" w:firstLine="0"/>
        <w:jc w:val="center"/>
        <w:rPr>
          <w:ins w:id="886" w:author="wutuan" w:date="2025-04-30T20:15:00Z" w16du:dateUtc="2025-04-30T12:15:00Z"/>
          <w:rFonts w:hint="eastAsia"/>
        </w:rPr>
        <w:pPrChange w:id="887" w:author="wutuan" w:date="2025-04-30T20:32:00Z" w16du:dateUtc="2025-04-30T12:32:00Z">
          <w:pPr>
            <w:ind w:firstLine="420"/>
          </w:pPr>
        </w:pPrChange>
      </w:pPr>
      <w:ins w:id="888" w:author="wutuan" w:date="2025-04-30T20:32:00Z" w16du:dateUtc="2025-04-30T12:32:00Z">
        <w:r>
          <w:rPr>
            <w:rFonts w:hint="eastAsia"/>
          </w:rPr>
          <w:t>表</w:t>
        </w:r>
        <w:r>
          <w:rPr>
            <w:rFonts w:hint="eastAsia"/>
          </w:rPr>
          <w:t xml:space="preserve">7-9 </w:t>
        </w:r>
      </w:ins>
      <w:ins w:id="889" w:author="wutuan" w:date="2025-04-30T20:31:00Z" w16du:dateUtc="2025-04-30T12:31:00Z">
        <w:r w:rsidRPr="00742861">
          <w:rPr>
            <w:rFonts w:hint="eastAsia"/>
          </w:rPr>
          <w:t>常用功能评价</w:t>
        </w:r>
      </w:ins>
      <w:del w:id="890" w:author="wutuan" w:date="2025-04-30T20:14:00Z" w16du:dateUtc="2025-04-30T12:14:00Z">
        <w:r w:rsidR="004341F4" w:rsidDel="00CD0373">
          <w:rPr>
            <w:rFonts w:hint="eastAsia"/>
          </w:rPr>
          <w:delText>FPS</w:delText>
        </w:r>
      </w:del>
      <w:del w:id="891" w:author="wutuan" w:date="2025-04-30T20:31:00Z" w16du:dateUtc="2025-04-30T12:31:00Z">
        <w:r w:rsidR="004341F4" w:rsidDel="00AD08A6">
          <w:rPr>
            <w:rFonts w:hint="eastAsia"/>
          </w:rPr>
          <w:delText>集，常用功能评价各项指标和总体评价可接受率和满意率均为</w:delText>
        </w:r>
        <w:r w:rsidR="004341F4" w:rsidDel="00AD08A6">
          <w:rPr>
            <w:rFonts w:hint="eastAsia"/>
          </w:rPr>
          <w:delText>100.00%</w:delText>
        </w:r>
        <w:r w:rsidR="004341F4" w:rsidDel="00AD08A6">
          <w:rPr>
            <w:rFonts w:hint="eastAsia"/>
          </w:rPr>
          <w:delText>。</w:delText>
        </w:r>
      </w:del>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2722"/>
        <w:gridCol w:w="2722"/>
      </w:tblGrid>
      <w:tr w:rsidR="00C73039" w:rsidRPr="00C73039" w14:paraId="7B13B6EA" w14:textId="77777777" w:rsidTr="00C73039">
        <w:trPr>
          <w:tblHeader/>
          <w:ins w:id="892" w:author="wutuan" w:date="2025-04-30T20:15:00Z" w16du:dateUtc="2025-04-30T12:15:00Z"/>
        </w:trPr>
        <w:tc>
          <w:tcPr>
            <w:tcW w:w="2108" w:type="pct"/>
            <w:tcBorders>
              <w:top w:val="single" w:sz="4" w:space="0" w:color="auto"/>
              <w:bottom w:val="single" w:sz="4" w:space="0" w:color="auto"/>
            </w:tcBorders>
            <w:vAlign w:val="center"/>
          </w:tcPr>
          <w:p w14:paraId="506B4C64" w14:textId="77777777" w:rsidR="00C73039" w:rsidRPr="00C73039" w:rsidRDefault="00C73039" w:rsidP="00C73039">
            <w:pPr>
              <w:spacing w:line="240" w:lineRule="auto"/>
              <w:ind w:firstLineChars="0" w:firstLine="0"/>
              <w:rPr>
                <w:ins w:id="893" w:author="wutuan" w:date="2025-04-30T20:15:00Z" w16du:dateUtc="2025-04-30T12:15:00Z"/>
                <w:sz w:val="20"/>
              </w:rPr>
            </w:pPr>
            <w:ins w:id="894" w:author="wutuan" w:date="2025-04-30T20:15:00Z" w16du:dateUtc="2025-04-30T12:15:00Z">
              <w:r w:rsidRPr="00C73039">
                <w:rPr>
                  <w:rFonts w:hint="eastAsia"/>
                  <w:sz w:val="20"/>
                </w:rPr>
                <w:t>指标</w:t>
              </w:r>
            </w:ins>
          </w:p>
          <w:p w14:paraId="3F5E697A" w14:textId="77777777" w:rsidR="00C73039" w:rsidRPr="00C73039" w:rsidRDefault="00C73039" w:rsidP="00C73039">
            <w:pPr>
              <w:spacing w:line="240" w:lineRule="auto"/>
              <w:ind w:leftChars="200" w:left="420" w:firstLineChars="0" w:firstLine="0"/>
              <w:rPr>
                <w:ins w:id="895" w:author="wutuan" w:date="2025-04-30T20:15:00Z" w16du:dateUtc="2025-04-30T12:15:00Z"/>
                <w:sz w:val="20"/>
              </w:rPr>
            </w:pPr>
            <w:ins w:id="896" w:author="wutuan" w:date="2025-04-30T20:15:00Z" w16du:dateUtc="2025-04-30T12:15:00Z">
              <w:r w:rsidRPr="00C73039">
                <w:rPr>
                  <w:rFonts w:hint="eastAsia"/>
                  <w:sz w:val="20"/>
                </w:rPr>
                <w:t>评价结果</w:t>
              </w:r>
            </w:ins>
          </w:p>
        </w:tc>
        <w:tc>
          <w:tcPr>
            <w:tcW w:w="1446" w:type="pct"/>
            <w:tcBorders>
              <w:top w:val="single" w:sz="4" w:space="0" w:color="auto"/>
              <w:bottom w:val="single" w:sz="4" w:space="0" w:color="auto"/>
            </w:tcBorders>
            <w:vAlign w:val="center"/>
          </w:tcPr>
          <w:p w14:paraId="24013C4C" w14:textId="77777777" w:rsidR="00C73039" w:rsidRPr="00C73039" w:rsidRDefault="00C73039" w:rsidP="00C73039">
            <w:pPr>
              <w:widowControl/>
              <w:spacing w:line="240" w:lineRule="auto"/>
              <w:ind w:firstLineChars="0" w:firstLine="0"/>
              <w:jc w:val="center"/>
              <w:rPr>
                <w:ins w:id="897" w:author="wutuan" w:date="2025-04-30T20:15:00Z" w16du:dateUtc="2025-04-30T12:15:00Z"/>
                <w:sz w:val="20"/>
              </w:rPr>
            </w:pPr>
            <w:ins w:id="898" w:author="wutuan" w:date="2025-04-30T20:15:00Z" w16du:dateUtc="2025-04-30T12:15:00Z">
              <w:r w:rsidRPr="00C73039">
                <w:rPr>
                  <w:rFonts w:hint="eastAsia"/>
                  <w:sz w:val="20"/>
                </w:rPr>
                <w:t>FAS</w:t>
              </w:r>
              <w:r w:rsidRPr="00C73039">
                <w:rPr>
                  <w:sz w:val="20"/>
                </w:rPr>
                <w:br/>
                <w:t>N=</w:t>
              </w:r>
              <w:r w:rsidRPr="00C73039">
                <w:rPr>
                  <w:rFonts w:hint="eastAsia"/>
                  <w:sz w:val="20"/>
                </w:rPr>
                <w:t>140</w:t>
              </w:r>
            </w:ins>
          </w:p>
        </w:tc>
        <w:tc>
          <w:tcPr>
            <w:tcW w:w="1446" w:type="pct"/>
            <w:tcBorders>
              <w:top w:val="single" w:sz="4" w:space="0" w:color="auto"/>
              <w:bottom w:val="single" w:sz="4" w:space="0" w:color="auto"/>
            </w:tcBorders>
          </w:tcPr>
          <w:p w14:paraId="5E72F451" w14:textId="77777777" w:rsidR="00C73039" w:rsidRPr="00C73039" w:rsidRDefault="00C73039" w:rsidP="00C73039">
            <w:pPr>
              <w:widowControl/>
              <w:spacing w:line="240" w:lineRule="auto"/>
              <w:ind w:firstLineChars="0" w:firstLine="0"/>
              <w:jc w:val="center"/>
              <w:rPr>
                <w:ins w:id="899" w:author="wutuan" w:date="2025-04-30T20:15:00Z" w16du:dateUtc="2025-04-30T12:15:00Z"/>
                <w:sz w:val="20"/>
              </w:rPr>
            </w:pPr>
            <w:ins w:id="900" w:author="wutuan" w:date="2025-04-30T20:15:00Z" w16du:dateUtc="2025-04-30T12:15:00Z">
              <w:r w:rsidRPr="00C73039">
                <w:rPr>
                  <w:rFonts w:hint="eastAsia"/>
                  <w:sz w:val="20"/>
                </w:rPr>
                <w:t>PPS</w:t>
              </w:r>
              <w:r w:rsidRPr="00C73039">
                <w:rPr>
                  <w:sz w:val="20"/>
                </w:rPr>
                <w:br/>
              </w:r>
              <w:r w:rsidRPr="00C73039">
                <w:rPr>
                  <w:rFonts w:hint="eastAsia"/>
                  <w:sz w:val="20"/>
                </w:rPr>
                <w:t>N=138</w:t>
              </w:r>
            </w:ins>
          </w:p>
        </w:tc>
      </w:tr>
      <w:tr w:rsidR="00C73039" w:rsidRPr="00C73039" w14:paraId="1596DEBF" w14:textId="77777777" w:rsidTr="00C73039">
        <w:trPr>
          <w:ins w:id="901" w:author="wutuan" w:date="2025-04-30T20:15:00Z" w16du:dateUtc="2025-04-30T12:15:00Z"/>
        </w:trPr>
        <w:tc>
          <w:tcPr>
            <w:tcW w:w="2108" w:type="pct"/>
          </w:tcPr>
          <w:p w14:paraId="3E5D3A00" w14:textId="77777777" w:rsidR="00C73039" w:rsidRPr="00C73039" w:rsidRDefault="00C73039" w:rsidP="00C73039">
            <w:pPr>
              <w:spacing w:line="240" w:lineRule="auto"/>
              <w:ind w:firstLineChars="0" w:firstLine="0"/>
              <w:rPr>
                <w:ins w:id="902" w:author="wutuan" w:date="2025-04-30T20:15:00Z" w16du:dateUtc="2025-04-30T12:15:00Z"/>
                <w:sz w:val="20"/>
              </w:rPr>
            </w:pPr>
            <w:ins w:id="903" w:author="wutuan" w:date="2025-04-30T20:15:00Z" w16du:dateUtc="2025-04-30T12:15:00Z">
              <w:r w:rsidRPr="00C73039">
                <w:rPr>
                  <w:rFonts w:hint="eastAsia"/>
                  <w:sz w:val="20"/>
                </w:rPr>
                <w:t>曝光功能</w:t>
              </w:r>
              <w:r w:rsidRPr="00C73039">
                <w:rPr>
                  <w:sz w:val="20"/>
                </w:rPr>
                <w:t>, n(%)</w:t>
              </w:r>
            </w:ins>
          </w:p>
        </w:tc>
        <w:tc>
          <w:tcPr>
            <w:tcW w:w="1446" w:type="pct"/>
          </w:tcPr>
          <w:p w14:paraId="1986E9BE" w14:textId="77777777" w:rsidR="00C73039" w:rsidRPr="00C73039" w:rsidRDefault="00C73039" w:rsidP="00C73039">
            <w:pPr>
              <w:widowControl/>
              <w:spacing w:line="240" w:lineRule="auto"/>
              <w:ind w:firstLineChars="0" w:firstLine="0"/>
              <w:jc w:val="center"/>
              <w:rPr>
                <w:ins w:id="904" w:author="wutuan" w:date="2025-04-30T20:15:00Z" w16du:dateUtc="2025-04-30T12:15:00Z"/>
                <w:sz w:val="20"/>
              </w:rPr>
            </w:pPr>
            <w:ins w:id="905" w:author="wutuan" w:date="2025-04-30T20:15:00Z" w16du:dateUtc="2025-04-30T12:15:00Z">
              <w:r w:rsidRPr="00C73039">
                <w:rPr>
                  <w:rFonts w:hint="eastAsia"/>
                  <w:sz w:val="20"/>
                </w:rPr>
                <w:t>140</w:t>
              </w:r>
            </w:ins>
          </w:p>
        </w:tc>
        <w:tc>
          <w:tcPr>
            <w:tcW w:w="1446" w:type="pct"/>
          </w:tcPr>
          <w:p w14:paraId="67C1EC65" w14:textId="77777777" w:rsidR="00C73039" w:rsidRPr="00C73039" w:rsidRDefault="00C73039" w:rsidP="00C73039">
            <w:pPr>
              <w:widowControl/>
              <w:spacing w:line="240" w:lineRule="auto"/>
              <w:ind w:firstLineChars="0" w:firstLine="0"/>
              <w:jc w:val="center"/>
              <w:rPr>
                <w:ins w:id="906" w:author="wutuan" w:date="2025-04-30T20:15:00Z" w16du:dateUtc="2025-04-30T12:15:00Z"/>
                <w:sz w:val="20"/>
              </w:rPr>
            </w:pPr>
            <w:ins w:id="907" w:author="wutuan" w:date="2025-04-30T20:15:00Z" w16du:dateUtc="2025-04-30T12:15:00Z">
              <w:r w:rsidRPr="00C73039">
                <w:rPr>
                  <w:rFonts w:hint="eastAsia"/>
                  <w:sz w:val="20"/>
                </w:rPr>
                <w:t>138</w:t>
              </w:r>
            </w:ins>
          </w:p>
        </w:tc>
      </w:tr>
      <w:tr w:rsidR="00C73039" w:rsidRPr="00C73039" w14:paraId="2E0CBBEB" w14:textId="77777777" w:rsidTr="00C73039">
        <w:trPr>
          <w:ins w:id="908" w:author="wutuan" w:date="2025-04-30T20:15:00Z" w16du:dateUtc="2025-04-30T12:15:00Z"/>
        </w:trPr>
        <w:tc>
          <w:tcPr>
            <w:tcW w:w="2108" w:type="pct"/>
          </w:tcPr>
          <w:p w14:paraId="57EC091F" w14:textId="77777777" w:rsidR="00C73039" w:rsidRPr="00C73039" w:rsidRDefault="00C73039" w:rsidP="00C73039">
            <w:pPr>
              <w:spacing w:line="240" w:lineRule="auto"/>
              <w:ind w:leftChars="200" w:left="420" w:firstLineChars="0" w:firstLine="0"/>
              <w:rPr>
                <w:ins w:id="909" w:author="wutuan" w:date="2025-04-30T20:15:00Z" w16du:dateUtc="2025-04-30T12:15:00Z"/>
                <w:sz w:val="20"/>
              </w:rPr>
            </w:pPr>
            <w:ins w:id="910" w:author="wutuan" w:date="2025-04-30T20:15:00Z" w16du:dateUtc="2025-04-30T12:15:00Z">
              <w:r w:rsidRPr="00C73039">
                <w:rPr>
                  <w:rFonts w:hint="eastAsia"/>
                  <w:sz w:val="20"/>
                </w:rPr>
                <w:t>满意</w:t>
              </w:r>
            </w:ins>
          </w:p>
        </w:tc>
        <w:tc>
          <w:tcPr>
            <w:tcW w:w="1446" w:type="pct"/>
          </w:tcPr>
          <w:p w14:paraId="1526CBE5" w14:textId="77777777" w:rsidR="00C73039" w:rsidRPr="00C73039" w:rsidRDefault="00C73039" w:rsidP="00C73039">
            <w:pPr>
              <w:widowControl/>
              <w:spacing w:line="240" w:lineRule="auto"/>
              <w:ind w:firstLineChars="0" w:firstLine="0"/>
              <w:jc w:val="center"/>
              <w:rPr>
                <w:ins w:id="911" w:author="wutuan" w:date="2025-04-30T20:15:00Z" w16du:dateUtc="2025-04-30T12:15:00Z"/>
                <w:sz w:val="20"/>
              </w:rPr>
            </w:pPr>
            <w:ins w:id="912" w:author="wutuan" w:date="2025-04-30T20:15:00Z" w16du:dateUtc="2025-04-30T12:15:00Z">
              <w:r w:rsidRPr="00C73039">
                <w:rPr>
                  <w:rFonts w:hint="eastAsia"/>
                  <w:sz w:val="20"/>
                </w:rPr>
                <w:t>140(100.00%)</w:t>
              </w:r>
            </w:ins>
          </w:p>
        </w:tc>
        <w:tc>
          <w:tcPr>
            <w:tcW w:w="1446" w:type="pct"/>
          </w:tcPr>
          <w:p w14:paraId="0C68DDAC" w14:textId="77777777" w:rsidR="00C73039" w:rsidRPr="00C73039" w:rsidRDefault="00C73039" w:rsidP="00C73039">
            <w:pPr>
              <w:widowControl/>
              <w:spacing w:line="240" w:lineRule="auto"/>
              <w:ind w:firstLineChars="0" w:firstLine="0"/>
              <w:jc w:val="center"/>
              <w:rPr>
                <w:ins w:id="913" w:author="wutuan" w:date="2025-04-30T20:15:00Z" w16du:dateUtc="2025-04-30T12:15:00Z"/>
                <w:sz w:val="20"/>
              </w:rPr>
            </w:pPr>
            <w:ins w:id="914" w:author="wutuan" w:date="2025-04-30T20:15:00Z" w16du:dateUtc="2025-04-30T12:15:00Z">
              <w:r w:rsidRPr="00C73039">
                <w:rPr>
                  <w:rFonts w:hint="eastAsia"/>
                  <w:sz w:val="20"/>
                </w:rPr>
                <w:t>138(100.00%)</w:t>
              </w:r>
            </w:ins>
          </w:p>
        </w:tc>
      </w:tr>
      <w:tr w:rsidR="00C73039" w:rsidRPr="00C73039" w14:paraId="55E15ED9" w14:textId="77777777" w:rsidTr="00C73039">
        <w:trPr>
          <w:ins w:id="915" w:author="wutuan" w:date="2025-04-30T20:15:00Z" w16du:dateUtc="2025-04-30T12:15:00Z"/>
        </w:trPr>
        <w:tc>
          <w:tcPr>
            <w:tcW w:w="2108" w:type="pct"/>
          </w:tcPr>
          <w:p w14:paraId="3991F532" w14:textId="77777777" w:rsidR="00C73039" w:rsidRPr="00C73039" w:rsidRDefault="00C73039" w:rsidP="00C73039">
            <w:pPr>
              <w:spacing w:line="240" w:lineRule="auto"/>
              <w:ind w:leftChars="200" w:left="420" w:firstLineChars="0" w:firstLine="0"/>
              <w:rPr>
                <w:ins w:id="916" w:author="wutuan" w:date="2025-04-30T20:15:00Z" w16du:dateUtc="2025-04-30T12:15:00Z"/>
                <w:sz w:val="20"/>
              </w:rPr>
            </w:pPr>
            <w:ins w:id="917" w:author="wutuan" w:date="2025-04-30T20:15:00Z" w16du:dateUtc="2025-04-30T12:15:00Z">
              <w:r w:rsidRPr="00C73039">
                <w:rPr>
                  <w:rFonts w:hint="eastAsia"/>
                  <w:sz w:val="20"/>
                </w:rPr>
                <w:t>一般</w:t>
              </w:r>
            </w:ins>
          </w:p>
        </w:tc>
        <w:tc>
          <w:tcPr>
            <w:tcW w:w="1446" w:type="pct"/>
          </w:tcPr>
          <w:p w14:paraId="2F785C4D" w14:textId="77777777" w:rsidR="00C73039" w:rsidRPr="00C73039" w:rsidRDefault="00C73039" w:rsidP="00C73039">
            <w:pPr>
              <w:widowControl/>
              <w:spacing w:line="240" w:lineRule="auto"/>
              <w:ind w:firstLineChars="0" w:firstLine="0"/>
              <w:jc w:val="center"/>
              <w:rPr>
                <w:ins w:id="918" w:author="wutuan" w:date="2025-04-30T20:15:00Z" w16du:dateUtc="2025-04-30T12:15:00Z"/>
                <w:sz w:val="20"/>
              </w:rPr>
            </w:pPr>
            <w:ins w:id="919"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3779C758" w14:textId="77777777" w:rsidR="00C73039" w:rsidRPr="00C73039" w:rsidRDefault="00C73039" w:rsidP="00C73039">
            <w:pPr>
              <w:widowControl/>
              <w:spacing w:line="240" w:lineRule="auto"/>
              <w:ind w:firstLineChars="0" w:firstLine="0"/>
              <w:jc w:val="center"/>
              <w:rPr>
                <w:ins w:id="920" w:author="wutuan" w:date="2025-04-30T20:15:00Z" w16du:dateUtc="2025-04-30T12:15:00Z"/>
                <w:sz w:val="20"/>
              </w:rPr>
            </w:pPr>
            <w:ins w:id="921"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7FA9024" w14:textId="77777777" w:rsidTr="00C73039">
        <w:trPr>
          <w:ins w:id="922" w:author="wutuan" w:date="2025-04-30T20:15:00Z" w16du:dateUtc="2025-04-30T12:15:00Z"/>
        </w:trPr>
        <w:tc>
          <w:tcPr>
            <w:tcW w:w="2108" w:type="pct"/>
          </w:tcPr>
          <w:p w14:paraId="4200898B" w14:textId="77777777" w:rsidR="00C73039" w:rsidRPr="00C73039" w:rsidRDefault="00C73039" w:rsidP="00C73039">
            <w:pPr>
              <w:spacing w:line="240" w:lineRule="auto"/>
              <w:ind w:leftChars="200" w:left="420" w:firstLineChars="0" w:firstLine="0"/>
              <w:rPr>
                <w:ins w:id="923" w:author="wutuan" w:date="2025-04-30T20:15:00Z" w16du:dateUtc="2025-04-30T12:15:00Z"/>
                <w:sz w:val="20"/>
              </w:rPr>
            </w:pPr>
            <w:ins w:id="924" w:author="wutuan" w:date="2025-04-30T20:15:00Z" w16du:dateUtc="2025-04-30T12:15:00Z">
              <w:r w:rsidRPr="00C73039">
                <w:rPr>
                  <w:rFonts w:hint="eastAsia"/>
                  <w:sz w:val="20"/>
                </w:rPr>
                <w:t>不满意</w:t>
              </w:r>
            </w:ins>
          </w:p>
        </w:tc>
        <w:tc>
          <w:tcPr>
            <w:tcW w:w="1446" w:type="pct"/>
          </w:tcPr>
          <w:p w14:paraId="29A963C0" w14:textId="77777777" w:rsidR="00C73039" w:rsidRPr="00C73039" w:rsidRDefault="00C73039" w:rsidP="00C73039">
            <w:pPr>
              <w:widowControl/>
              <w:spacing w:line="240" w:lineRule="auto"/>
              <w:ind w:firstLineChars="0" w:firstLine="0"/>
              <w:jc w:val="center"/>
              <w:rPr>
                <w:ins w:id="925" w:author="wutuan" w:date="2025-04-30T20:15:00Z" w16du:dateUtc="2025-04-30T12:15:00Z"/>
                <w:sz w:val="20"/>
              </w:rPr>
            </w:pPr>
            <w:ins w:id="926"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626496D0" w14:textId="77777777" w:rsidR="00C73039" w:rsidRPr="00C73039" w:rsidRDefault="00C73039" w:rsidP="00C73039">
            <w:pPr>
              <w:widowControl/>
              <w:spacing w:line="240" w:lineRule="auto"/>
              <w:ind w:firstLineChars="0" w:firstLine="0"/>
              <w:jc w:val="center"/>
              <w:rPr>
                <w:ins w:id="927" w:author="wutuan" w:date="2025-04-30T20:15:00Z" w16du:dateUtc="2025-04-30T12:15:00Z"/>
                <w:sz w:val="20"/>
              </w:rPr>
            </w:pPr>
            <w:ins w:id="928"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DE9EB63" w14:textId="77777777" w:rsidTr="00C73039">
        <w:trPr>
          <w:ins w:id="929" w:author="wutuan" w:date="2025-04-30T20:15:00Z" w16du:dateUtc="2025-04-30T12:15:00Z"/>
        </w:trPr>
        <w:tc>
          <w:tcPr>
            <w:tcW w:w="2108" w:type="pct"/>
          </w:tcPr>
          <w:p w14:paraId="7278821A" w14:textId="77777777" w:rsidR="00C73039" w:rsidRPr="00C73039" w:rsidRDefault="00C73039" w:rsidP="00C73039">
            <w:pPr>
              <w:spacing w:line="240" w:lineRule="auto"/>
              <w:ind w:leftChars="200" w:left="420" w:firstLineChars="0" w:firstLine="0"/>
              <w:rPr>
                <w:ins w:id="930" w:author="wutuan" w:date="2025-04-30T20:15:00Z" w16du:dateUtc="2025-04-30T12:15:00Z"/>
                <w:sz w:val="20"/>
              </w:rPr>
            </w:pPr>
            <w:ins w:id="931"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14241529" w14:textId="77777777" w:rsidR="00C73039" w:rsidRPr="00C73039" w:rsidRDefault="00C73039" w:rsidP="00C73039">
            <w:pPr>
              <w:widowControl/>
              <w:spacing w:line="240" w:lineRule="auto"/>
              <w:ind w:firstLineChars="0" w:firstLine="0"/>
              <w:jc w:val="center"/>
              <w:rPr>
                <w:ins w:id="932" w:author="wutuan" w:date="2025-04-30T20:15:00Z" w16du:dateUtc="2025-04-30T12:15:00Z"/>
                <w:sz w:val="20"/>
              </w:rPr>
            </w:pPr>
            <w:ins w:id="933" w:author="wutuan" w:date="2025-04-30T20:15:00Z" w16du:dateUtc="2025-04-30T12:15:00Z">
              <w:r w:rsidRPr="00C73039">
                <w:rPr>
                  <w:rFonts w:hint="eastAsia"/>
                  <w:sz w:val="20"/>
                </w:rPr>
                <w:t>140(100.00%)</w:t>
              </w:r>
            </w:ins>
          </w:p>
        </w:tc>
        <w:tc>
          <w:tcPr>
            <w:tcW w:w="1446" w:type="pct"/>
          </w:tcPr>
          <w:p w14:paraId="474C8728" w14:textId="77777777" w:rsidR="00C73039" w:rsidRPr="00C73039" w:rsidRDefault="00C73039" w:rsidP="00C73039">
            <w:pPr>
              <w:widowControl/>
              <w:spacing w:line="240" w:lineRule="auto"/>
              <w:ind w:firstLineChars="0" w:firstLine="0"/>
              <w:jc w:val="center"/>
              <w:rPr>
                <w:ins w:id="934" w:author="wutuan" w:date="2025-04-30T20:15:00Z" w16du:dateUtc="2025-04-30T12:15:00Z"/>
                <w:sz w:val="20"/>
              </w:rPr>
            </w:pPr>
            <w:ins w:id="935" w:author="wutuan" w:date="2025-04-30T20:15:00Z" w16du:dateUtc="2025-04-30T12:15:00Z">
              <w:r w:rsidRPr="00C73039">
                <w:rPr>
                  <w:rFonts w:hint="eastAsia"/>
                  <w:sz w:val="20"/>
                </w:rPr>
                <w:t>138(100.00%)</w:t>
              </w:r>
            </w:ins>
          </w:p>
        </w:tc>
      </w:tr>
      <w:tr w:rsidR="00C73039" w:rsidRPr="00C73039" w14:paraId="2F5C2CBE" w14:textId="77777777" w:rsidTr="00C73039">
        <w:trPr>
          <w:ins w:id="936" w:author="wutuan" w:date="2025-04-30T20:15:00Z" w16du:dateUtc="2025-04-30T12:15:00Z"/>
        </w:trPr>
        <w:tc>
          <w:tcPr>
            <w:tcW w:w="2108" w:type="pct"/>
          </w:tcPr>
          <w:p w14:paraId="71F81758" w14:textId="77777777" w:rsidR="00C73039" w:rsidRPr="00C73039" w:rsidRDefault="00C73039" w:rsidP="00C73039">
            <w:pPr>
              <w:spacing w:line="240" w:lineRule="auto"/>
              <w:ind w:leftChars="200" w:left="420" w:firstLineChars="0" w:firstLine="0"/>
              <w:rPr>
                <w:ins w:id="937" w:author="wutuan" w:date="2025-04-30T20:15:00Z" w16du:dateUtc="2025-04-30T12:15:00Z"/>
                <w:sz w:val="20"/>
              </w:rPr>
            </w:pPr>
            <w:ins w:id="938" w:author="wutuan" w:date="2025-04-30T20:15:00Z" w16du:dateUtc="2025-04-30T12:15:00Z">
              <w:r w:rsidRPr="00C73039">
                <w:rPr>
                  <w:rFonts w:hint="eastAsia"/>
                  <w:sz w:val="20"/>
                </w:rPr>
                <w:t>满意率</w:t>
              </w:r>
              <w:r w:rsidRPr="00C73039">
                <w:rPr>
                  <w:rFonts w:hint="eastAsia"/>
                  <w:sz w:val="20"/>
                </w:rPr>
                <w:t>(%)</w:t>
              </w:r>
            </w:ins>
          </w:p>
        </w:tc>
        <w:tc>
          <w:tcPr>
            <w:tcW w:w="1446" w:type="pct"/>
          </w:tcPr>
          <w:p w14:paraId="55A477C3" w14:textId="77777777" w:rsidR="00C73039" w:rsidRPr="00C73039" w:rsidRDefault="00C73039" w:rsidP="00C73039">
            <w:pPr>
              <w:widowControl/>
              <w:spacing w:line="240" w:lineRule="auto"/>
              <w:ind w:firstLineChars="0" w:firstLine="0"/>
              <w:jc w:val="center"/>
              <w:rPr>
                <w:ins w:id="939" w:author="wutuan" w:date="2025-04-30T20:15:00Z" w16du:dateUtc="2025-04-30T12:15:00Z"/>
                <w:sz w:val="20"/>
              </w:rPr>
            </w:pPr>
            <w:ins w:id="940" w:author="wutuan" w:date="2025-04-30T20:15:00Z" w16du:dateUtc="2025-04-30T12:15:00Z">
              <w:r w:rsidRPr="00C73039">
                <w:rPr>
                  <w:rFonts w:hint="eastAsia"/>
                  <w:sz w:val="20"/>
                </w:rPr>
                <w:t>140(100.00%)</w:t>
              </w:r>
            </w:ins>
          </w:p>
        </w:tc>
        <w:tc>
          <w:tcPr>
            <w:tcW w:w="1446" w:type="pct"/>
          </w:tcPr>
          <w:p w14:paraId="21936A27" w14:textId="77777777" w:rsidR="00C73039" w:rsidRPr="00C73039" w:rsidRDefault="00C73039" w:rsidP="00C73039">
            <w:pPr>
              <w:widowControl/>
              <w:spacing w:line="240" w:lineRule="auto"/>
              <w:ind w:firstLineChars="0" w:firstLine="0"/>
              <w:jc w:val="center"/>
              <w:rPr>
                <w:ins w:id="941" w:author="wutuan" w:date="2025-04-30T20:15:00Z" w16du:dateUtc="2025-04-30T12:15:00Z"/>
                <w:sz w:val="20"/>
              </w:rPr>
            </w:pPr>
            <w:ins w:id="942" w:author="wutuan" w:date="2025-04-30T20:15:00Z" w16du:dateUtc="2025-04-30T12:15:00Z">
              <w:r w:rsidRPr="00C73039">
                <w:rPr>
                  <w:rFonts w:hint="eastAsia"/>
                  <w:sz w:val="20"/>
                </w:rPr>
                <w:t>138(100.00%)</w:t>
              </w:r>
            </w:ins>
          </w:p>
        </w:tc>
      </w:tr>
      <w:tr w:rsidR="00C73039" w:rsidRPr="00C73039" w14:paraId="11D5F78B" w14:textId="77777777" w:rsidTr="00C73039">
        <w:trPr>
          <w:ins w:id="943" w:author="wutuan" w:date="2025-04-30T20:15:00Z" w16du:dateUtc="2025-04-30T12:15:00Z"/>
        </w:trPr>
        <w:tc>
          <w:tcPr>
            <w:tcW w:w="2108" w:type="pct"/>
          </w:tcPr>
          <w:p w14:paraId="7E2D2EF1" w14:textId="77777777" w:rsidR="00C73039" w:rsidRPr="00C73039" w:rsidRDefault="00C73039" w:rsidP="00C73039">
            <w:pPr>
              <w:spacing w:line="240" w:lineRule="auto"/>
              <w:ind w:leftChars="200" w:left="420" w:firstLineChars="0" w:firstLine="0"/>
              <w:rPr>
                <w:ins w:id="944" w:author="wutuan" w:date="2025-04-30T20:15:00Z" w16du:dateUtc="2025-04-30T12:15:00Z"/>
                <w:sz w:val="20"/>
              </w:rPr>
            </w:pPr>
            <w:ins w:id="945" w:author="wutuan" w:date="2025-04-30T20:15:00Z" w16du:dateUtc="2025-04-30T12:15:00Z">
              <w:r w:rsidRPr="00C73039">
                <w:rPr>
                  <w:rFonts w:hint="eastAsia"/>
                  <w:sz w:val="20"/>
                </w:rPr>
                <w:t>可接受率</w:t>
              </w:r>
              <w:r w:rsidRPr="00C73039">
                <w:rPr>
                  <w:sz w:val="20"/>
                </w:rPr>
                <w:t>(95%CI)</w:t>
              </w:r>
            </w:ins>
          </w:p>
        </w:tc>
        <w:tc>
          <w:tcPr>
            <w:tcW w:w="1446" w:type="pct"/>
          </w:tcPr>
          <w:p w14:paraId="266EBD0D" w14:textId="77777777" w:rsidR="00C73039" w:rsidRPr="00C73039" w:rsidRDefault="00C73039" w:rsidP="00C73039">
            <w:pPr>
              <w:widowControl/>
              <w:spacing w:line="240" w:lineRule="auto"/>
              <w:ind w:firstLineChars="0" w:firstLine="0"/>
              <w:jc w:val="center"/>
              <w:rPr>
                <w:ins w:id="946" w:author="wutuan" w:date="2025-04-30T20:15:00Z" w16du:dateUtc="2025-04-30T12:15:00Z"/>
                <w:sz w:val="20"/>
              </w:rPr>
            </w:pPr>
            <w:ins w:id="947" w:author="wutuan" w:date="2025-04-30T20:15:00Z" w16du:dateUtc="2025-04-30T12:15:00Z">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ins>
          </w:p>
        </w:tc>
        <w:tc>
          <w:tcPr>
            <w:tcW w:w="1446" w:type="pct"/>
          </w:tcPr>
          <w:p w14:paraId="01576BFA" w14:textId="77777777" w:rsidR="00C73039" w:rsidRPr="00C73039" w:rsidRDefault="00C73039" w:rsidP="00C73039">
            <w:pPr>
              <w:widowControl/>
              <w:spacing w:line="240" w:lineRule="auto"/>
              <w:ind w:firstLineChars="0" w:firstLine="0"/>
              <w:jc w:val="center"/>
              <w:rPr>
                <w:ins w:id="948" w:author="wutuan" w:date="2025-04-30T20:15:00Z" w16du:dateUtc="2025-04-30T12:15:00Z"/>
                <w:sz w:val="20"/>
              </w:rPr>
            </w:pPr>
            <w:ins w:id="949" w:author="wutuan" w:date="2025-04-30T20:15:00Z" w16du:dateUtc="2025-04-30T12:15:00Z">
              <w:r w:rsidRPr="00C73039">
                <w:rPr>
                  <w:sz w:val="20"/>
                </w:rPr>
                <w:t>100</w:t>
              </w:r>
              <w:r w:rsidRPr="00C73039">
                <w:rPr>
                  <w:rFonts w:hint="eastAsia"/>
                  <w:sz w:val="20"/>
                </w:rPr>
                <w:t>.00</w:t>
              </w:r>
              <w:r w:rsidRPr="00C73039">
                <w:rPr>
                  <w:sz w:val="20"/>
                </w:rPr>
                <w:t>% (97.36%, 100</w:t>
              </w:r>
              <w:r w:rsidRPr="00C73039">
                <w:rPr>
                  <w:rFonts w:hint="eastAsia"/>
                  <w:sz w:val="20"/>
                </w:rPr>
                <w:t>.00</w:t>
              </w:r>
              <w:r w:rsidRPr="00C73039">
                <w:rPr>
                  <w:sz w:val="20"/>
                </w:rPr>
                <w:t>%)</w:t>
              </w:r>
            </w:ins>
          </w:p>
        </w:tc>
      </w:tr>
      <w:tr w:rsidR="00C73039" w:rsidRPr="00C73039" w14:paraId="399F2593" w14:textId="77777777" w:rsidTr="00C73039">
        <w:trPr>
          <w:ins w:id="950" w:author="wutuan" w:date="2025-04-30T20:15:00Z" w16du:dateUtc="2025-04-30T12:15:00Z"/>
        </w:trPr>
        <w:tc>
          <w:tcPr>
            <w:tcW w:w="2108" w:type="pct"/>
          </w:tcPr>
          <w:p w14:paraId="588638EE" w14:textId="77777777" w:rsidR="00C73039" w:rsidRPr="00C73039" w:rsidRDefault="00C73039" w:rsidP="00C73039">
            <w:pPr>
              <w:spacing w:line="240" w:lineRule="auto"/>
              <w:ind w:leftChars="200" w:left="420" w:firstLineChars="0" w:firstLine="0"/>
              <w:rPr>
                <w:ins w:id="951" w:author="wutuan" w:date="2025-04-30T20:15:00Z" w16du:dateUtc="2025-04-30T12:15:00Z"/>
                <w:sz w:val="20"/>
              </w:rPr>
            </w:pPr>
            <w:ins w:id="952" w:author="wutuan" w:date="2025-04-30T20:15:00Z" w16du:dateUtc="2025-04-30T12:15:00Z">
              <w:r w:rsidRPr="00C73039">
                <w:rPr>
                  <w:rFonts w:hint="eastAsia"/>
                  <w:sz w:val="20"/>
                </w:rPr>
                <w:t>满意率</w:t>
              </w:r>
              <w:r w:rsidRPr="00C73039">
                <w:rPr>
                  <w:sz w:val="20"/>
                </w:rPr>
                <w:t>(95%CI)</w:t>
              </w:r>
            </w:ins>
          </w:p>
        </w:tc>
        <w:tc>
          <w:tcPr>
            <w:tcW w:w="1446" w:type="pct"/>
          </w:tcPr>
          <w:p w14:paraId="3042F8F6" w14:textId="77777777" w:rsidR="00C73039" w:rsidRPr="00C73039" w:rsidRDefault="00C73039" w:rsidP="00C73039">
            <w:pPr>
              <w:widowControl/>
              <w:spacing w:line="240" w:lineRule="auto"/>
              <w:ind w:firstLineChars="0" w:firstLine="0"/>
              <w:jc w:val="center"/>
              <w:rPr>
                <w:ins w:id="953" w:author="wutuan" w:date="2025-04-30T20:15:00Z" w16du:dateUtc="2025-04-30T12:15:00Z"/>
                <w:sz w:val="20"/>
              </w:rPr>
            </w:pPr>
            <w:ins w:id="954" w:author="wutuan" w:date="2025-04-30T20:15:00Z" w16du:dateUtc="2025-04-30T12:15:00Z">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ins>
          </w:p>
        </w:tc>
        <w:tc>
          <w:tcPr>
            <w:tcW w:w="1446" w:type="pct"/>
          </w:tcPr>
          <w:p w14:paraId="1455C625" w14:textId="77777777" w:rsidR="00C73039" w:rsidRPr="00C73039" w:rsidRDefault="00C73039" w:rsidP="00C73039">
            <w:pPr>
              <w:widowControl/>
              <w:spacing w:line="240" w:lineRule="auto"/>
              <w:ind w:firstLineChars="0" w:firstLine="0"/>
              <w:jc w:val="center"/>
              <w:rPr>
                <w:ins w:id="955" w:author="wutuan" w:date="2025-04-30T20:15:00Z" w16du:dateUtc="2025-04-30T12:15:00Z"/>
                <w:sz w:val="20"/>
              </w:rPr>
            </w:pPr>
            <w:ins w:id="956" w:author="wutuan" w:date="2025-04-30T20:15:00Z" w16du:dateUtc="2025-04-30T12:15:00Z">
              <w:r w:rsidRPr="00C73039">
                <w:rPr>
                  <w:sz w:val="20"/>
                </w:rPr>
                <w:t>100</w:t>
              </w:r>
              <w:r w:rsidRPr="00C73039">
                <w:rPr>
                  <w:rFonts w:hint="eastAsia"/>
                  <w:sz w:val="20"/>
                </w:rPr>
                <w:t>.00</w:t>
              </w:r>
              <w:r w:rsidRPr="00C73039">
                <w:rPr>
                  <w:sz w:val="20"/>
                </w:rPr>
                <w:t>% (97.36%, 100</w:t>
              </w:r>
              <w:r w:rsidRPr="00C73039">
                <w:rPr>
                  <w:rFonts w:hint="eastAsia"/>
                  <w:sz w:val="20"/>
                </w:rPr>
                <w:t>.00</w:t>
              </w:r>
              <w:r w:rsidRPr="00C73039">
                <w:rPr>
                  <w:sz w:val="20"/>
                </w:rPr>
                <w:t>%)</w:t>
              </w:r>
            </w:ins>
          </w:p>
        </w:tc>
      </w:tr>
      <w:tr w:rsidR="00C73039" w:rsidRPr="00C73039" w14:paraId="47A8158B" w14:textId="77777777" w:rsidTr="00C73039">
        <w:trPr>
          <w:ins w:id="957" w:author="wutuan" w:date="2025-04-30T20:15:00Z" w16du:dateUtc="2025-04-30T12:15:00Z"/>
        </w:trPr>
        <w:tc>
          <w:tcPr>
            <w:tcW w:w="2108" w:type="pct"/>
          </w:tcPr>
          <w:p w14:paraId="297151B8" w14:textId="77777777" w:rsidR="00C73039" w:rsidRPr="00C73039" w:rsidRDefault="00C73039" w:rsidP="00C73039">
            <w:pPr>
              <w:spacing w:line="240" w:lineRule="auto"/>
              <w:ind w:firstLineChars="0" w:firstLine="0"/>
              <w:rPr>
                <w:ins w:id="958" w:author="wutuan" w:date="2025-04-30T20:15:00Z" w16du:dateUtc="2025-04-30T12:15:00Z"/>
                <w:sz w:val="20"/>
              </w:rPr>
            </w:pPr>
            <w:ins w:id="959" w:author="wutuan" w:date="2025-04-30T20:15:00Z" w16du:dateUtc="2025-04-30T12:15:00Z">
              <w:r w:rsidRPr="00C73039">
                <w:rPr>
                  <w:rFonts w:hint="eastAsia"/>
                  <w:sz w:val="20"/>
                </w:rPr>
                <w:t>床体移动</w:t>
              </w:r>
              <w:r w:rsidRPr="00C73039">
                <w:rPr>
                  <w:sz w:val="20"/>
                </w:rPr>
                <w:t>, n(%)</w:t>
              </w:r>
            </w:ins>
          </w:p>
        </w:tc>
        <w:tc>
          <w:tcPr>
            <w:tcW w:w="1446" w:type="pct"/>
          </w:tcPr>
          <w:p w14:paraId="7B58C719" w14:textId="77777777" w:rsidR="00C73039" w:rsidRPr="00C73039" w:rsidRDefault="00C73039" w:rsidP="00C73039">
            <w:pPr>
              <w:widowControl/>
              <w:spacing w:line="240" w:lineRule="auto"/>
              <w:ind w:firstLineChars="0" w:firstLine="0"/>
              <w:jc w:val="center"/>
              <w:rPr>
                <w:ins w:id="960" w:author="wutuan" w:date="2025-04-30T20:15:00Z" w16du:dateUtc="2025-04-30T12:15:00Z"/>
                <w:sz w:val="20"/>
              </w:rPr>
            </w:pPr>
            <w:ins w:id="961" w:author="wutuan" w:date="2025-04-30T20:15:00Z" w16du:dateUtc="2025-04-30T12:15:00Z">
              <w:r w:rsidRPr="00C73039">
                <w:rPr>
                  <w:rFonts w:hint="eastAsia"/>
                  <w:sz w:val="20"/>
                </w:rPr>
                <w:t>140</w:t>
              </w:r>
            </w:ins>
          </w:p>
        </w:tc>
        <w:tc>
          <w:tcPr>
            <w:tcW w:w="1446" w:type="pct"/>
          </w:tcPr>
          <w:p w14:paraId="17DB0052" w14:textId="77777777" w:rsidR="00C73039" w:rsidRPr="00C73039" w:rsidRDefault="00C73039" w:rsidP="00C73039">
            <w:pPr>
              <w:widowControl/>
              <w:spacing w:line="240" w:lineRule="auto"/>
              <w:ind w:firstLineChars="0" w:firstLine="0"/>
              <w:jc w:val="center"/>
              <w:rPr>
                <w:ins w:id="962" w:author="wutuan" w:date="2025-04-30T20:15:00Z" w16du:dateUtc="2025-04-30T12:15:00Z"/>
                <w:sz w:val="20"/>
              </w:rPr>
            </w:pPr>
            <w:ins w:id="963" w:author="wutuan" w:date="2025-04-30T20:15:00Z" w16du:dateUtc="2025-04-30T12:15:00Z">
              <w:r w:rsidRPr="00C73039">
                <w:rPr>
                  <w:rFonts w:hint="eastAsia"/>
                  <w:sz w:val="20"/>
                </w:rPr>
                <w:t>138</w:t>
              </w:r>
            </w:ins>
          </w:p>
        </w:tc>
      </w:tr>
      <w:tr w:rsidR="00C73039" w:rsidRPr="00C73039" w14:paraId="457102C5" w14:textId="77777777" w:rsidTr="00C73039">
        <w:trPr>
          <w:ins w:id="964" w:author="wutuan" w:date="2025-04-30T20:15:00Z" w16du:dateUtc="2025-04-30T12:15:00Z"/>
        </w:trPr>
        <w:tc>
          <w:tcPr>
            <w:tcW w:w="2108" w:type="pct"/>
          </w:tcPr>
          <w:p w14:paraId="164F417A" w14:textId="77777777" w:rsidR="00C73039" w:rsidRPr="00C73039" w:rsidRDefault="00C73039" w:rsidP="00C73039">
            <w:pPr>
              <w:spacing w:line="240" w:lineRule="auto"/>
              <w:ind w:leftChars="200" w:left="420" w:firstLineChars="0" w:firstLine="0"/>
              <w:rPr>
                <w:ins w:id="965" w:author="wutuan" w:date="2025-04-30T20:15:00Z" w16du:dateUtc="2025-04-30T12:15:00Z"/>
                <w:sz w:val="20"/>
              </w:rPr>
            </w:pPr>
            <w:ins w:id="966" w:author="wutuan" w:date="2025-04-30T20:15:00Z" w16du:dateUtc="2025-04-30T12:15:00Z">
              <w:r w:rsidRPr="00C73039">
                <w:rPr>
                  <w:rFonts w:hint="eastAsia"/>
                  <w:sz w:val="20"/>
                </w:rPr>
                <w:t>满意</w:t>
              </w:r>
            </w:ins>
          </w:p>
        </w:tc>
        <w:tc>
          <w:tcPr>
            <w:tcW w:w="1446" w:type="pct"/>
          </w:tcPr>
          <w:p w14:paraId="798F9FD6" w14:textId="77777777" w:rsidR="00C73039" w:rsidRPr="00C73039" w:rsidRDefault="00C73039" w:rsidP="00C73039">
            <w:pPr>
              <w:widowControl/>
              <w:spacing w:line="240" w:lineRule="auto"/>
              <w:ind w:firstLineChars="0" w:firstLine="0"/>
              <w:jc w:val="center"/>
              <w:rPr>
                <w:ins w:id="967" w:author="wutuan" w:date="2025-04-30T20:15:00Z" w16du:dateUtc="2025-04-30T12:15:00Z"/>
                <w:sz w:val="20"/>
              </w:rPr>
            </w:pPr>
            <w:ins w:id="968" w:author="wutuan" w:date="2025-04-30T20:15:00Z" w16du:dateUtc="2025-04-30T12:15:00Z">
              <w:r w:rsidRPr="00C73039">
                <w:rPr>
                  <w:rFonts w:hint="eastAsia"/>
                  <w:sz w:val="20"/>
                </w:rPr>
                <w:t>140(100.00%)</w:t>
              </w:r>
            </w:ins>
          </w:p>
        </w:tc>
        <w:tc>
          <w:tcPr>
            <w:tcW w:w="1446" w:type="pct"/>
          </w:tcPr>
          <w:p w14:paraId="15F3CFA1" w14:textId="77777777" w:rsidR="00C73039" w:rsidRPr="00C73039" w:rsidRDefault="00C73039" w:rsidP="00C73039">
            <w:pPr>
              <w:widowControl/>
              <w:spacing w:line="240" w:lineRule="auto"/>
              <w:ind w:firstLineChars="0" w:firstLine="0"/>
              <w:jc w:val="center"/>
              <w:rPr>
                <w:ins w:id="969" w:author="wutuan" w:date="2025-04-30T20:15:00Z" w16du:dateUtc="2025-04-30T12:15:00Z"/>
                <w:sz w:val="20"/>
              </w:rPr>
            </w:pPr>
            <w:ins w:id="970" w:author="wutuan" w:date="2025-04-30T20:15:00Z" w16du:dateUtc="2025-04-30T12:15:00Z">
              <w:r w:rsidRPr="00C73039">
                <w:rPr>
                  <w:rFonts w:hint="eastAsia"/>
                  <w:sz w:val="20"/>
                </w:rPr>
                <w:t>138(100.00%)</w:t>
              </w:r>
            </w:ins>
          </w:p>
        </w:tc>
      </w:tr>
      <w:tr w:rsidR="00C73039" w:rsidRPr="00C73039" w14:paraId="5A9942AF" w14:textId="77777777" w:rsidTr="00C73039">
        <w:trPr>
          <w:ins w:id="971" w:author="wutuan" w:date="2025-04-30T20:15:00Z" w16du:dateUtc="2025-04-30T12:15:00Z"/>
        </w:trPr>
        <w:tc>
          <w:tcPr>
            <w:tcW w:w="2108" w:type="pct"/>
          </w:tcPr>
          <w:p w14:paraId="1B840AA6" w14:textId="77777777" w:rsidR="00C73039" w:rsidRPr="00C73039" w:rsidRDefault="00C73039" w:rsidP="00C73039">
            <w:pPr>
              <w:spacing w:line="240" w:lineRule="auto"/>
              <w:ind w:leftChars="200" w:left="420" w:firstLineChars="0" w:firstLine="0"/>
              <w:rPr>
                <w:ins w:id="972" w:author="wutuan" w:date="2025-04-30T20:15:00Z" w16du:dateUtc="2025-04-30T12:15:00Z"/>
                <w:sz w:val="20"/>
              </w:rPr>
            </w:pPr>
            <w:ins w:id="973" w:author="wutuan" w:date="2025-04-30T20:15:00Z" w16du:dateUtc="2025-04-30T12:15:00Z">
              <w:r w:rsidRPr="00C73039">
                <w:rPr>
                  <w:rFonts w:hint="eastAsia"/>
                  <w:sz w:val="20"/>
                </w:rPr>
                <w:t>一般</w:t>
              </w:r>
            </w:ins>
          </w:p>
        </w:tc>
        <w:tc>
          <w:tcPr>
            <w:tcW w:w="1446" w:type="pct"/>
          </w:tcPr>
          <w:p w14:paraId="339935EE" w14:textId="77777777" w:rsidR="00C73039" w:rsidRPr="00C73039" w:rsidRDefault="00C73039" w:rsidP="00C73039">
            <w:pPr>
              <w:widowControl/>
              <w:spacing w:line="240" w:lineRule="auto"/>
              <w:ind w:firstLineChars="0" w:firstLine="0"/>
              <w:jc w:val="center"/>
              <w:rPr>
                <w:ins w:id="974" w:author="wutuan" w:date="2025-04-30T20:15:00Z" w16du:dateUtc="2025-04-30T12:15:00Z"/>
                <w:sz w:val="20"/>
              </w:rPr>
            </w:pPr>
            <w:ins w:id="975"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17B6CB12" w14:textId="77777777" w:rsidR="00C73039" w:rsidRPr="00C73039" w:rsidRDefault="00C73039" w:rsidP="00C73039">
            <w:pPr>
              <w:widowControl/>
              <w:spacing w:line="240" w:lineRule="auto"/>
              <w:ind w:firstLineChars="0" w:firstLine="0"/>
              <w:jc w:val="center"/>
              <w:rPr>
                <w:ins w:id="976" w:author="wutuan" w:date="2025-04-30T20:15:00Z" w16du:dateUtc="2025-04-30T12:15:00Z"/>
                <w:sz w:val="20"/>
              </w:rPr>
            </w:pPr>
            <w:ins w:id="977"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788D4915" w14:textId="77777777" w:rsidTr="00C73039">
        <w:trPr>
          <w:ins w:id="978" w:author="wutuan" w:date="2025-04-30T20:15:00Z" w16du:dateUtc="2025-04-30T12:15:00Z"/>
        </w:trPr>
        <w:tc>
          <w:tcPr>
            <w:tcW w:w="2108" w:type="pct"/>
          </w:tcPr>
          <w:p w14:paraId="44A028E9" w14:textId="77777777" w:rsidR="00C73039" w:rsidRPr="00C73039" w:rsidRDefault="00C73039" w:rsidP="00C73039">
            <w:pPr>
              <w:spacing w:line="240" w:lineRule="auto"/>
              <w:ind w:leftChars="200" w:left="420" w:firstLineChars="0" w:firstLine="0"/>
              <w:rPr>
                <w:ins w:id="979" w:author="wutuan" w:date="2025-04-30T20:15:00Z" w16du:dateUtc="2025-04-30T12:15:00Z"/>
                <w:sz w:val="20"/>
              </w:rPr>
            </w:pPr>
            <w:ins w:id="980" w:author="wutuan" w:date="2025-04-30T20:15:00Z" w16du:dateUtc="2025-04-30T12:15:00Z">
              <w:r w:rsidRPr="00C73039">
                <w:rPr>
                  <w:rFonts w:hint="eastAsia"/>
                  <w:sz w:val="20"/>
                </w:rPr>
                <w:t>不满意</w:t>
              </w:r>
            </w:ins>
          </w:p>
        </w:tc>
        <w:tc>
          <w:tcPr>
            <w:tcW w:w="1446" w:type="pct"/>
          </w:tcPr>
          <w:p w14:paraId="4F4E5DB7" w14:textId="77777777" w:rsidR="00C73039" w:rsidRPr="00C73039" w:rsidRDefault="00C73039" w:rsidP="00C73039">
            <w:pPr>
              <w:widowControl/>
              <w:spacing w:line="240" w:lineRule="auto"/>
              <w:ind w:firstLineChars="0" w:firstLine="0"/>
              <w:jc w:val="center"/>
              <w:rPr>
                <w:ins w:id="981" w:author="wutuan" w:date="2025-04-30T20:15:00Z" w16du:dateUtc="2025-04-30T12:15:00Z"/>
                <w:sz w:val="20"/>
              </w:rPr>
            </w:pPr>
            <w:ins w:id="982"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0C6E24FA" w14:textId="77777777" w:rsidR="00C73039" w:rsidRPr="00C73039" w:rsidRDefault="00C73039" w:rsidP="00C73039">
            <w:pPr>
              <w:widowControl/>
              <w:spacing w:line="240" w:lineRule="auto"/>
              <w:ind w:firstLineChars="0" w:firstLine="0"/>
              <w:jc w:val="center"/>
              <w:rPr>
                <w:ins w:id="983" w:author="wutuan" w:date="2025-04-30T20:15:00Z" w16du:dateUtc="2025-04-30T12:15:00Z"/>
                <w:sz w:val="20"/>
              </w:rPr>
            </w:pPr>
            <w:ins w:id="984"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63AB7AA" w14:textId="77777777" w:rsidTr="00C73039">
        <w:trPr>
          <w:ins w:id="985" w:author="wutuan" w:date="2025-04-30T20:15:00Z" w16du:dateUtc="2025-04-30T12:15:00Z"/>
        </w:trPr>
        <w:tc>
          <w:tcPr>
            <w:tcW w:w="2108" w:type="pct"/>
          </w:tcPr>
          <w:p w14:paraId="5F39A8A8" w14:textId="77777777" w:rsidR="00C73039" w:rsidRPr="00C73039" w:rsidRDefault="00C73039" w:rsidP="00C73039">
            <w:pPr>
              <w:spacing w:line="240" w:lineRule="auto"/>
              <w:ind w:leftChars="200" w:left="420" w:firstLineChars="0" w:firstLine="0"/>
              <w:rPr>
                <w:ins w:id="986" w:author="wutuan" w:date="2025-04-30T20:15:00Z" w16du:dateUtc="2025-04-30T12:15:00Z"/>
                <w:sz w:val="20"/>
              </w:rPr>
            </w:pPr>
            <w:ins w:id="987"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420822F4" w14:textId="77777777" w:rsidR="00C73039" w:rsidRPr="00C73039" w:rsidRDefault="00C73039" w:rsidP="00C73039">
            <w:pPr>
              <w:widowControl/>
              <w:spacing w:line="240" w:lineRule="auto"/>
              <w:ind w:firstLineChars="0" w:firstLine="0"/>
              <w:jc w:val="center"/>
              <w:rPr>
                <w:ins w:id="988" w:author="wutuan" w:date="2025-04-30T20:15:00Z" w16du:dateUtc="2025-04-30T12:15:00Z"/>
                <w:sz w:val="20"/>
              </w:rPr>
            </w:pPr>
            <w:ins w:id="989" w:author="wutuan" w:date="2025-04-30T20:15:00Z" w16du:dateUtc="2025-04-30T12:15:00Z">
              <w:r w:rsidRPr="00C73039">
                <w:rPr>
                  <w:rFonts w:hint="eastAsia"/>
                  <w:sz w:val="20"/>
                </w:rPr>
                <w:t>140(100.00%)</w:t>
              </w:r>
            </w:ins>
          </w:p>
        </w:tc>
        <w:tc>
          <w:tcPr>
            <w:tcW w:w="1446" w:type="pct"/>
          </w:tcPr>
          <w:p w14:paraId="4D31B006" w14:textId="77777777" w:rsidR="00C73039" w:rsidRPr="00C73039" w:rsidRDefault="00C73039" w:rsidP="00C73039">
            <w:pPr>
              <w:widowControl/>
              <w:spacing w:line="240" w:lineRule="auto"/>
              <w:ind w:firstLineChars="0" w:firstLine="0"/>
              <w:jc w:val="center"/>
              <w:rPr>
                <w:ins w:id="990" w:author="wutuan" w:date="2025-04-30T20:15:00Z" w16du:dateUtc="2025-04-30T12:15:00Z"/>
                <w:sz w:val="20"/>
              </w:rPr>
            </w:pPr>
            <w:ins w:id="991" w:author="wutuan" w:date="2025-04-30T20:15:00Z" w16du:dateUtc="2025-04-30T12:15:00Z">
              <w:r w:rsidRPr="00C73039">
                <w:rPr>
                  <w:rFonts w:hint="eastAsia"/>
                  <w:sz w:val="20"/>
                </w:rPr>
                <w:t>138(100.00%)</w:t>
              </w:r>
            </w:ins>
          </w:p>
        </w:tc>
      </w:tr>
      <w:tr w:rsidR="00C73039" w:rsidRPr="00C73039" w14:paraId="7245D56A" w14:textId="77777777" w:rsidTr="00C73039">
        <w:trPr>
          <w:ins w:id="992" w:author="wutuan" w:date="2025-04-30T20:15:00Z" w16du:dateUtc="2025-04-30T12:15:00Z"/>
        </w:trPr>
        <w:tc>
          <w:tcPr>
            <w:tcW w:w="2108" w:type="pct"/>
          </w:tcPr>
          <w:p w14:paraId="15A4B44D" w14:textId="77777777" w:rsidR="00C73039" w:rsidRPr="00C73039" w:rsidRDefault="00C73039" w:rsidP="00C73039">
            <w:pPr>
              <w:spacing w:line="240" w:lineRule="auto"/>
              <w:ind w:leftChars="200" w:left="420" w:firstLineChars="0" w:firstLine="0"/>
              <w:rPr>
                <w:ins w:id="993" w:author="wutuan" w:date="2025-04-30T20:15:00Z" w16du:dateUtc="2025-04-30T12:15:00Z"/>
                <w:sz w:val="20"/>
              </w:rPr>
            </w:pPr>
            <w:ins w:id="994" w:author="wutuan" w:date="2025-04-30T20:15:00Z" w16du:dateUtc="2025-04-30T12:15:00Z">
              <w:r w:rsidRPr="00C73039">
                <w:rPr>
                  <w:rFonts w:hint="eastAsia"/>
                  <w:sz w:val="20"/>
                </w:rPr>
                <w:t>满意率</w:t>
              </w:r>
              <w:r w:rsidRPr="00C73039">
                <w:rPr>
                  <w:rFonts w:hint="eastAsia"/>
                  <w:sz w:val="20"/>
                </w:rPr>
                <w:t>(%)</w:t>
              </w:r>
            </w:ins>
          </w:p>
        </w:tc>
        <w:tc>
          <w:tcPr>
            <w:tcW w:w="1446" w:type="pct"/>
          </w:tcPr>
          <w:p w14:paraId="6AA5A2A5" w14:textId="77777777" w:rsidR="00C73039" w:rsidRPr="00C73039" w:rsidRDefault="00C73039" w:rsidP="00C73039">
            <w:pPr>
              <w:widowControl/>
              <w:spacing w:line="240" w:lineRule="auto"/>
              <w:ind w:firstLineChars="0" w:firstLine="0"/>
              <w:jc w:val="center"/>
              <w:rPr>
                <w:ins w:id="995" w:author="wutuan" w:date="2025-04-30T20:15:00Z" w16du:dateUtc="2025-04-30T12:15:00Z"/>
                <w:sz w:val="20"/>
              </w:rPr>
            </w:pPr>
            <w:ins w:id="996" w:author="wutuan" w:date="2025-04-30T20:15:00Z" w16du:dateUtc="2025-04-30T12:15:00Z">
              <w:r w:rsidRPr="00C73039">
                <w:rPr>
                  <w:rFonts w:hint="eastAsia"/>
                  <w:sz w:val="20"/>
                </w:rPr>
                <w:t>140(100.00%)</w:t>
              </w:r>
            </w:ins>
          </w:p>
        </w:tc>
        <w:tc>
          <w:tcPr>
            <w:tcW w:w="1446" w:type="pct"/>
          </w:tcPr>
          <w:p w14:paraId="6F5D8861" w14:textId="77777777" w:rsidR="00C73039" w:rsidRPr="00C73039" w:rsidRDefault="00C73039" w:rsidP="00C73039">
            <w:pPr>
              <w:widowControl/>
              <w:spacing w:line="240" w:lineRule="auto"/>
              <w:ind w:firstLineChars="0" w:firstLine="0"/>
              <w:jc w:val="center"/>
              <w:rPr>
                <w:ins w:id="997" w:author="wutuan" w:date="2025-04-30T20:15:00Z" w16du:dateUtc="2025-04-30T12:15:00Z"/>
                <w:sz w:val="20"/>
              </w:rPr>
            </w:pPr>
            <w:ins w:id="998" w:author="wutuan" w:date="2025-04-30T20:15:00Z" w16du:dateUtc="2025-04-30T12:15:00Z">
              <w:r w:rsidRPr="00C73039">
                <w:rPr>
                  <w:rFonts w:hint="eastAsia"/>
                  <w:sz w:val="20"/>
                </w:rPr>
                <w:t>138(100.00%)</w:t>
              </w:r>
            </w:ins>
          </w:p>
        </w:tc>
      </w:tr>
      <w:tr w:rsidR="00C73039" w:rsidRPr="00C73039" w14:paraId="50CDD8FC" w14:textId="77777777" w:rsidTr="00C73039">
        <w:trPr>
          <w:ins w:id="999" w:author="wutuan" w:date="2025-04-30T20:15:00Z" w16du:dateUtc="2025-04-30T12:15:00Z"/>
        </w:trPr>
        <w:tc>
          <w:tcPr>
            <w:tcW w:w="2108" w:type="pct"/>
          </w:tcPr>
          <w:p w14:paraId="7C193E29" w14:textId="77777777" w:rsidR="00C73039" w:rsidRPr="00C73039" w:rsidRDefault="00C73039" w:rsidP="00C73039">
            <w:pPr>
              <w:spacing w:line="240" w:lineRule="auto"/>
              <w:ind w:leftChars="200" w:left="420" w:firstLineChars="0" w:firstLine="0"/>
              <w:rPr>
                <w:ins w:id="1000" w:author="wutuan" w:date="2025-04-30T20:15:00Z" w16du:dateUtc="2025-04-30T12:15:00Z"/>
                <w:sz w:val="20"/>
              </w:rPr>
            </w:pPr>
            <w:ins w:id="1001" w:author="wutuan" w:date="2025-04-30T20:15:00Z" w16du:dateUtc="2025-04-30T12:15:00Z">
              <w:r w:rsidRPr="00C73039">
                <w:rPr>
                  <w:rFonts w:hint="eastAsia"/>
                  <w:sz w:val="20"/>
                </w:rPr>
                <w:t>可接受率</w:t>
              </w:r>
              <w:r w:rsidRPr="00C73039">
                <w:rPr>
                  <w:sz w:val="20"/>
                </w:rPr>
                <w:t>(95%CI)</w:t>
              </w:r>
            </w:ins>
          </w:p>
        </w:tc>
        <w:tc>
          <w:tcPr>
            <w:tcW w:w="1446" w:type="pct"/>
          </w:tcPr>
          <w:p w14:paraId="6F72B86E" w14:textId="77777777" w:rsidR="00C73039" w:rsidRPr="00C73039" w:rsidRDefault="00C73039" w:rsidP="00C73039">
            <w:pPr>
              <w:widowControl/>
              <w:spacing w:line="240" w:lineRule="auto"/>
              <w:ind w:firstLineChars="0" w:firstLine="0"/>
              <w:jc w:val="center"/>
              <w:rPr>
                <w:ins w:id="1002" w:author="wutuan" w:date="2025-04-30T20:15:00Z" w16du:dateUtc="2025-04-30T12:15:00Z"/>
                <w:sz w:val="20"/>
              </w:rPr>
            </w:pPr>
            <w:ins w:id="1003" w:author="wutuan" w:date="2025-04-30T20:15:00Z" w16du:dateUtc="2025-04-30T12:15:00Z">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ins>
          </w:p>
        </w:tc>
        <w:tc>
          <w:tcPr>
            <w:tcW w:w="1446" w:type="pct"/>
          </w:tcPr>
          <w:p w14:paraId="1F1A58D0" w14:textId="77777777" w:rsidR="00C73039" w:rsidRPr="00C73039" w:rsidRDefault="00C73039" w:rsidP="00C73039">
            <w:pPr>
              <w:widowControl/>
              <w:spacing w:line="240" w:lineRule="auto"/>
              <w:ind w:firstLineChars="0" w:firstLine="0"/>
              <w:jc w:val="center"/>
              <w:rPr>
                <w:ins w:id="1004" w:author="wutuan" w:date="2025-04-30T20:15:00Z" w16du:dateUtc="2025-04-30T12:15:00Z"/>
                <w:sz w:val="20"/>
              </w:rPr>
            </w:pPr>
            <w:ins w:id="1005" w:author="wutuan" w:date="2025-04-30T20:15:00Z" w16du:dateUtc="2025-04-30T12:15:00Z">
              <w:r w:rsidRPr="00C73039">
                <w:rPr>
                  <w:sz w:val="20"/>
                </w:rPr>
                <w:t>100.00% (97.36%, 100</w:t>
              </w:r>
              <w:r w:rsidRPr="00C73039">
                <w:rPr>
                  <w:rFonts w:hint="eastAsia"/>
                  <w:sz w:val="20"/>
                </w:rPr>
                <w:t>.00</w:t>
              </w:r>
              <w:r w:rsidRPr="00C73039">
                <w:rPr>
                  <w:sz w:val="20"/>
                </w:rPr>
                <w:t>%)</w:t>
              </w:r>
            </w:ins>
          </w:p>
        </w:tc>
      </w:tr>
      <w:tr w:rsidR="00C73039" w:rsidRPr="00C73039" w14:paraId="6C7BC374" w14:textId="77777777" w:rsidTr="00C73039">
        <w:trPr>
          <w:ins w:id="1006" w:author="wutuan" w:date="2025-04-30T20:15:00Z" w16du:dateUtc="2025-04-30T12:15:00Z"/>
        </w:trPr>
        <w:tc>
          <w:tcPr>
            <w:tcW w:w="2108" w:type="pct"/>
          </w:tcPr>
          <w:p w14:paraId="040A28F2" w14:textId="77777777" w:rsidR="00C73039" w:rsidRPr="00C73039" w:rsidRDefault="00C73039" w:rsidP="00C73039">
            <w:pPr>
              <w:spacing w:line="240" w:lineRule="auto"/>
              <w:ind w:leftChars="200" w:left="420" w:firstLineChars="0" w:firstLine="0"/>
              <w:rPr>
                <w:ins w:id="1007" w:author="wutuan" w:date="2025-04-30T20:15:00Z" w16du:dateUtc="2025-04-30T12:15:00Z"/>
                <w:sz w:val="20"/>
              </w:rPr>
            </w:pPr>
            <w:ins w:id="1008" w:author="wutuan" w:date="2025-04-30T20:15:00Z" w16du:dateUtc="2025-04-30T12:15:00Z">
              <w:r w:rsidRPr="00C73039">
                <w:rPr>
                  <w:rFonts w:hint="eastAsia"/>
                  <w:sz w:val="20"/>
                </w:rPr>
                <w:t>满意率</w:t>
              </w:r>
              <w:r w:rsidRPr="00C73039">
                <w:rPr>
                  <w:sz w:val="20"/>
                </w:rPr>
                <w:t>(95%CI)</w:t>
              </w:r>
            </w:ins>
          </w:p>
        </w:tc>
        <w:tc>
          <w:tcPr>
            <w:tcW w:w="1446" w:type="pct"/>
          </w:tcPr>
          <w:p w14:paraId="14D186E3" w14:textId="77777777" w:rsidR="00C73039" w:rsidRPr="00C73039" w:rsidRDefault="00C73039" w:rsidP="00C73039">
            <w:pPr>
              <w:widowControl/>
              <w:spacing w:line="240" w:lineRule="auto"/>
              <w:ind w:firstLineChars="0" w:firstLine="0"/>
              <w:jc w:val="center"/>
              <w:rPr>
                <w:ins w:id="1009" w:author="wutuan" w:date="2025-04-30T20:15:00Z" w16du:dateUtc="2025-04-30T12:15:00Z"/>
                <w:sz w:val="20"/>
              </w:rPr>
            </w:pPr>
            <w:ins w:id="1010" w:author="wutuan" w:date="2025-04-30T20:15:00Z" w16du:dateUtc="2025-04-30T12:15:00Z">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ins>
          </w:p>
        </w:tc>
        <w:tc>
          <w:tcPr>
            <w:tcW w:w="1446" w:type="pct"/>
          </w:tcPr>
          <w:p w14:paraId="45306411" w14:textId="77777777" w:rsidR="00C73039" w:rsidRPr="00C73039" w:rsidRDefault="00C73039" w:rsidP="00C73039">
            <w:pPr>
              <w:widowControl/>
              <w:spacing w:line="240" w:lineRule="auto"/>
              <w:ind w:firstLineChars="0" w:firstLine="0"/>
              <w:jc w:val="center"/>
              <w:rPr>
                <w:ins w:id="1011" w:author="wutuan" w:date="2025-04-30T20:15:00Z" w16du:dateUtc="2025-04-30T12:15:00Z"/>
                <w:sz w:val="20"/>
              </w:rPr>
            </w:pPr>
            <w:ins w:id="1012" w:author="wutuan" w:date="2025-04-30T20:15:00Z" w16du:dateUtc="2025-04-30T12:15:00Z">
              <w:r w:rsidRPr="00C73039">
                <w:rPr>
                  <w:sz w:val="20"/>
                </w:rPr>
                <w:t>100.00% (97.36%, 100</w:t>
              </w:r>
              <w:r w:rsidRPr="00C73039">
                <w:rPr>
                  <w:rFonts w:hint="eastAsia"/>
                  <w:sz w:val="20"/>
                </w:rPr>
                <w:t>.00</w:t>
              </w:r>
              <w:r w:rsidRPr="00C73039">
                <w:rPr>
                  <w:sz w:val="20"/>
                </w:rPr>
                <w:t>%)</w:t>
              </w:r>
            </w:ins>
          </w:p>
        </w:tc>
      </w:tr>
      <w:tr w:rsidR="00C73039" w:rsidRPr="00C73039" w14:paraId="5ED8C89B" w14:textId="77777777" w:rsidTr="00C73039">
        <w:trPr>
          <w:ins w:id="1013" w:author="wutuan" w:date="2025-04-30T20:15:00Z" w16du:dateUtc="2025-04-30T12:15:00Z"/>
        </w:trPr>
        <w:tc>
          <w:tcPr>
            <w:tcW w:w="2108" w:type="pct"/>
          </w:tcPr>
          <w:p w14:paraId="63062CD4" w14:textId="77777777" w:rsidR="00C73039" w:rsidRPr="00C73039" w:rsidRDefault="00C73039" w:rsidP="00C73039">
            <w:pPr>
              <w:spacing w:line="240" w:lineRule="auto"/>
              <w:ind w:firstLineChars="0" w:firstLine="0"/>
              <w:rPr>
                <w:ins w:id="1014" w:author="wutuan" w:date="2025-04-30T20:15:00Z" w16du:dateUtc="2025-04-30T12:15:00Z"/>
                <w:sz w:val="20"/>
              </w:rPr>
            </w:pPr>
            <w:ins w:id="1015" w:author="wutuan" w:date="2025-04-30T20:15:00Z" w16du:dateUtc="2025-04-30T12:15:00Z">
              <w:r w:rsidRPr="00C73039">
                <w:rPr>
                  <w:rFonts w:hint="eastAsia"/>
                  <w:sz w:val="20"/>
                </w:rPr>
                <w:t>话筒对讲功能</w:t>
              </w:r>
              <w:r w:rsidRPr="00C73039">
                <w:rPr>
                  <w:sz w:val="20"/>
                </w:rPr>
                <w:t>, n(%)</w:t>
              </w:r>
            </w:ins>
          </w:p>
        </w:tc>
        <w:tc>
          <w:tcPr>
            <w:tcW w:w="1446" w:type="pct"/>
          </w:tcPr>
          <w:p w14:paraId="7EF2AC3C" w14:textId="77777777" w:rsidR="00C73039" w:rsidRPr="00C73039" w:rsidRDefault="00C73039" w:rsidP="00C73039">
            <w:pPr>
              <w:widowControl/>
              <w:spacing w:line="240" w:lineRule="auto"/>
              <w:ind w:firstLineChars="0" w:firstLine="0"/>
              <w:jc w:val="center"/>
              <w:rPr>
                <w:ins w:id="1016" w:author="wutuan" w:date="2025-04-30T20:15:00Z" w16du:dateUtc="2025-04-30T12:15:00Z"/>
                <w:sz w:val="20"/>
              </w:rPr>
            </w:pPr>
            <w:ins w:id="1017" w:author="wutuan" w:date="2025-04-30T20:15:00Z" w16du:dateUtc="2025-04-30T12:15:00Z">
              <w:r w:rsidRPr="00C73039">
                <w:rPr>
                  <w:rFonts w:hint="eastAsia"/>
                  <w:sz w:val="20"/>
                </w:rPr>
                <w:t>136</w:t>
              </w:r>
            </w:ins>
          </w:p>
        </w:tc>
        <w:tc>
          <w:tcPr>
            <w:tcW w:w="1446" w:type="pct"/>
          </w:tcPr>
          <w:p w14:paraId="3EC6773A" w14:textId="77777777" w:rsidR="00C73039" w:rsidRPr="00C73039" w:rsidRDefault="00C73039" w:rsidP="00C73039">
            <w:pPr>
              <w:widowControl/>
              <w:spacing w:line="240" w:lineRule="auto"/>
              <w:ind w:firstLineChars="0" w:firstLine="0"/>
              <w:jc w:val="center"/>
              <w:rPr>
                <w:ins w:id="1018" w:author="wutuan" w:date="2025-04-30T20:15:00Z" w16du:dateUtc="2025-04-30T12:15:00Z"/>
                <w:sz w:val="20"/>
              </w:rPr>
            </w:pPr>
            <w:ins w:id="1019" w:author="wutuan" w:date="2025-04-30T20:15:00Z" w16du:dateUtc="2025-04-30T12:15:00Z">
              <w:r w:rsidRPr="00C73039">
                <w:rPr>
                  <w:rFonts w:hint="eastAsia"/>
                  <w:sz w:val="20"/>
                </w:rPr>
                <w:t>134</w:t>
              </w:r>
            </w:ins>
          </w:p>
        </w:tc>
      </w:tr>
      <w:tr w:rsidR="00C73039" w:rsidRPr="00C73039" w14:paraId="3F2CEA34" w14:textId="77777777" w:rsidTr="00C73039">
        <w:trPr>
          <w:ins w:id="1020" w:author="wutuan" w:date="2025-04-30T20:15:00Z" w16du:dateUtc="2025-04-30T12:15:00Z"/>
        </w:trPr>
        <w:tc>
          <w:tcPr>
            <w:tcW w:w="2108" w:type="pct"/>
          </w:tcPr>
          <w:p w14:paraId="3D94C8A9" w14:textId="77777777" w:rsidR="00C73039" w:rsidRPr="00C73039" w:rsidRDefault="00C73039" w:rsidP="00C73039">
            <w:pPr>
              <w:spacing w:line="240" w:lineRule="auto"/>
              <w:ind w:leftChars="200" w:left="420" w:firstLineChars="0" w:firstLine="0"/>
              <w:rPr>
                <w:ins w:id="1021" w:author="wutuan" w:date="2025-04-30T20:15:00Z" w16du:dateUtc="2025-04-30T12:15:00Z"/>
                <w:sz w:val="20"/>
              </w:rPr>
            </w:pPr>
            <w:ins w:id="1022" w:author="wutuan" w:date="2025-04-30T20:15:00Z" w16du:dateUtc="2025-04-30T12:15:00Z">
              <w:r w:rsidRPr="00C73039">
                <w:rPr>
                  <w:rFonts w:hint="eastAsia"/>
                  <w:sz w:val="20"/>
                </w:rPr>
                <w:t>满意</w:t>
              </w:r>
            </w:ins>
          </w:p>
        </w:tc>
        <w:tc>
          <w:tcPr>
            <w:tcW w:w="1446" w:type="pct"/>
          </w:tcPr>
          <w:p w14:paraId="0FE2D9E2" w14:textId="77777777" w:rsidR="00C73039" w:rsidRPr="00C73039" w:rsidRDefault="00C73039" w:rsidP="00C73039">
            <w:pPr>
              <w:widowControl/>
              <w:spacing w:line="240" w:lineRule="auto"/>
              <w:ind w:firstLineChars="0" w:firstLine="0"/>
              <w:jc w:val="center"/>
              <w:rPr>
                <w:ins w:id="1023" w:author="wutuan" w:date="2025-04-30T20:15:00Z" w16du:dateUtc="2025-04-30T12:15:00Z"/>
                <w:sz w:val="20"/>
              </w:rPr>
            </w:pPr>
            <w:ins w:id="1024" w:author="wutuan" w:date="2025-04-30T20:15:00Z" w16du:dateUtc="2025-04-30T12:15:00Z">
              <w:r w:rsidRPr="00C73039">
                <w:rPr>
                  <w:rFonts w:hint="eastAsia"/>
                  <w:sz w:val="20"/>
                </w:rPr>
                <w:t>136(100.00%)</w:t>
              </w:r>
            </w:ins>
          </w:p>
        </w:tc>
        <w:tc>
          <w:tcPr>
            <w:tcW w:w="1446" w:type="pct"/>
          </w:tcPr>
          <w:p w14:paraId="0CCD6874" w14:textId="77777777" w:rsidR="00C73039" w:rsidRPr="00C73039" w:rsidRDefault="00C73039" w:rsidP="00C73039">
            <w:pPr>
              <w:widowControl/>
              <w:spacing w:line="240" w:lineRule="auto"/>
              <w:ind w:firstLineChars="0" w:firstLine="0"/>
              <w:jc w:val="center"/>
              <w:rPr>
                <w:ins w:id="1025" w:author="wutuan" w:date="2025-04-30T20:15:00Z" w16du:dateUtc="2025-04-30T12:15:00Z"/>
                <w:sz w:val="20"/>
              </w:rPr>
            </w:pPr>
            <w:ins w:id="1026" w:author="wutuan" w:date="2025-04-30T20:15:00Z" w16du:dateUtc="2025-04-30T12:15:00Z">
              <w:r w:rsidRPr="00C73039">
                <w:rPr>
                  <w:rFonts w:hint="eastAsia"/>
                  <w:sz w:val="20"/>
                </w:rPr>
                <w:t>134(100.00%)</w:t>
              </w:r>
            </w:ins>
          </w:p>
        </w:tc>
      </w:tr>
      <w:tr w:rsidR="00C73039" w:rsidRPr="00C73039" w14:paraId="6D6D24AE" w14:textId="77777777" w:rsidTr="00C73039">
        <w:trPr>
          <w:ins w:id="1027" w:author="wutuan" w:date="2025-04-30T20:15:00Z" w16du:dateUtc="2025-04-30T12:15:00Z"/>
        </w:trPr>
        <w:tc>
          <w:tcPr>
            <w:tcW w:w="2108" w:type="pct"/>
          </w:tcPr>
          <w:p w14:paraId="3921B258" w14:textId="77777777" w:rsidR="00C73039" w:rsidRPr="00C73039" w:rsidRDefault="00C73039" w:rsidP="00C73039">
            <w:pPr>
              <w:spacing w:line="240" w:lineRule="auto"/>
              <w:ind w:leftChars="200" w:left="420" w:firstLineChars="0" w:firstLine="0"/>
              <w:rPr>
                <w:ins w:id="1028" w:author="wutuan" w:date="2025-04-30T20:15:00Z" w16du:dateUtc="2025-04-30T12:15:00Z"/>
                <w:sz w:val="20"/>
              </w:rPr>
            </w:pPr>
            <w:ins w:id="1029" w:author="wutuan" w:date="2025-04-30T20:15:00Z" w16du:dateUtc="2025-04-30T12:15:00Z">
              <w:r w:rsidRPr="00C73039">
                <w:rPr>
                  <w:rFonts w:hint="eastAsia"/>
                  <w:sz w:val="20"/>
                </w:rPr>
                <w:t>一般</w:t>
              </w:r>
            </w:ins>
          </w:p>
        </w:tc>
        <w:tc>
          <w:tcPr>
            <w:tcW w:w="1446" w:type="pct"/>
          </w:tcPr>
          <w:p w14:paraId="5CC3B18F" w14:textId="77777777" w:rsidR="00C73039" w:rsidRPr="00C73039" w:rsidRDefault="00C73039" w:rsidP="00C73039">
            <w:pPr>
              <w:widowControl/>
              <w:spacing w:line="240" w:lineRule="auto"/>
              <w:ind w:firstLineChars="0" w:firstLine="0"/>
              <w:jc w:val="center"/>
              <w:rPr>
                <w:ins w:id="1030" w:author="wutuan" w:date="2025-04-30T20:15:00Z" w16du:dateUtc="2025-04-30T12:15:00Z"/>
                <w:sz w:val="20"/>
              </w:rPr>
            </w:pPr>
            <w:ins w:id="1031"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5A7FA1C0" w14:textId="77777777" w:rsidR="00C73039" w:rsidRPr="00C73039" w:rsidRDefault="00C73039" w:rsidP="00C73039">
            <w:pPr>
              <w:widowControl/>
              <w:spacing w:line="240" w:lineRule="auto"/>
              <w:ind w:firstLineChars="0" w:firstLine="0"/>
              <w:jc w:val="center"/>
              <w:rPr>
                <w:ins w:id="1032" w:author="wutuan" w:date="2025-04-30T20:15:00Z" w16du:dateUtc="2025-04-30T12:15:00Z"/>
                <w:sz w:val="20"/>
              </w:rPr>
            </w:pPr>
            <w:ins w:id="1033"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BB1169D" w14:textId="77777777" w:rsidTr="00C73039">
        <w:trPr>
          <w:ins w:id="1034" w:author="wutuan" w:date="2025-04-30T20:15:00Z" w16du:dateUtc="2025-04-30T12:15:00Z"/>
        </w:trPr>
        <w:tc>
          <w:tcPr>
            <w:tcW w:w="2108" w:type="pct"/>
          </w:tcPr>
          <w:p w14:paraId="0F251090" w14:textId="77777777" w:rsidR="00C73039" w:rsidRPr="00C73039" w:rsidRDefault="00C73039" w:rsidP="00C73039">
            <w:pPr>
              <w:spacing w:line="240" w:lineRule="auto"/>
              <w:ind w:leftChars="200" w:left="420" w:firstLineChars="0" w:firstLine="0"/>
              <w:rPr>
                <w:ins w:id="1035" w:author="wutuan" w:date="2025-04-30T20:15:00Z" w16du:dateUtc="2025-04-30T12:15:00Z"/>
                <w:sz w:val="20"/>
              </w:rPr>
            </w:pPr>
            <w:ins w:id="1036" w:author="wutuan" w:date="2025-04-30T20:15:00Z" w16du:dateUtc="2025-04-30T12:15:00Z">
              <w:r w:rsidRPr="00C73039">
                <w:rPr>
                  <w:rFonts w:hint="eastAsia"/>
                  <w:sz w:val="20"/>
                </w:rPr>
                <w:t>不满意</w:t>
              </w:r>
            </w:ins>
          </w:p>
        </w:tc>
        <w:tc>
          <w:tcPr>
            <w:tcW w:w="1446" w:type="pct"/>
          </w:tcPr>
          <w:p w14:paraId="1BF926C7" w14:textId="77777777" w:rsidR="00C73039" w:rsidRPr="00C73039" w:rsidRDefault="00C73039" w:rsidP="00C73039">
            <w:pPr>
              <w:widowControl/>
              <w:spacing w:line="240" w:lineRule="auto"/>
              <w:ind w:firstLineChars="0" w:firstLine="0"/>
              <w:jc w:val="center"/>
              <w:rPr>
                <w:ins w:id="1037" w:author="wutuan" w:date="2025-04-30T20:15:00Z" w16du:dateUtc="2025-04-30T12:15:00Z"/>
                <w:sz w:val="20"/>
              </w:rPr>
            </w:pPr>
            <w:ins w:id="1038"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40515831" w14:textId="77777777" w:rsidR="00C73039" w:rsidRPr="00C73039" w:rsidRDefault="00C73039" w:rsidP="00C73039">
            <w:pPr>
              <w:widowControl/>
              <w:spacing w:line="240" w:lineRule="auto"/>
              <w:ind w:firstLineChars="0" w:firstLine="0"/>
              <w:jc w:val="center"/>
              <w:rPr>
                <w:ins w:id="1039" w:author="wutuan" w:date="2025-04-30T20:15:00Z" w16du:dateUtc="2025-04-30T12:15:00Z"/>
                <w:sz w:val="20"/>
              </w:rPr>
            </w:pPr>
            <w:ins w:id="1040"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6A299DD" w14:textId="77777777" w:rsidTr="00C73039">
        <w:trPr>
          <w:ins w:id="1041" w:author="wutuan" w:date="2025-04-30T20:15:00Z" w16du:dateUtc="2025-04-30T12:15:00Z"/>
        </w:trPr>
        <w:tc>
          <w:tcPr>
            <w:tcW w:w="2108" w:type="pct"/>
          </w:tcPr>
          <w:p w14:paraId="23BD2B1A" w14:textId="77777777" w:rsidR="00C73039" w:rsidRPr="00C73039" w:rsidRDefault="00C73039" w:rsidP="00C73039">
            <w:pPr>
              <w:spacing w:line="240" w:lineRule="auto"/>
              <w:ind w:leftChars="200" w:left="420" w:firstLineChars="0" w:firstLine="0"/>
              <w:rPr>
                <w:ins w:id="1042" w:author="wutuan" w:date="2025-04-30T20:15:00Z" w16du:dateUtc="2025-04-30T12:15:00Z"/>
                <w:sz w:val="20"/>
              </w:rPr>
            </w:pPr>
            <w:ins w:id="1043"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2B2B426A" w14:textId="77777777" w:rsidR="00C73039" w:rsidRPr="00C73039" w:rsidRDefault="00C73039" w:rsidP="00C73039">
            <w:pPr>
              <w:widowControl/>
              <w:spacing w:line="240" w:lineRule="auto"/>
              <w:ind w:firstLineChars="0" w:firstLine="0"/>
              <w:jc w:val="center"/>
              <w:rPr>
                <w:ins w:id="1044" w:author="wutuan" w:date="2025-04-30T20:15:00Z" w16du:dateUtc="2025-04-30T12:15:00Z"/>
                <w:sz w:val="20"/>
              </w:rPr>
            </w:pPr>
            <w:ins w:id="1045" w:author="wutuan" w:date="2025-04-30T20:15:00Z" w16du:dateUtc="2025-04-30T12:15:00Z">
              <w:r w:rsidRPr="00C73039">
                <w:rPr>
                  <w:rFonts w:hint="eastAsia"/>
                  <w:sz w:val="20"/>
                </w:rPr>
                <w:t>136(100.00%)</w:t>
              </w:r>
            </w:ins>
          </w:p>
        </w:tc>
        <w:tc>
          <w:tcPr>
            <w:tcW w:w="1446" w:type="pct"/>
          </w:tcPr>
          <w:p w14:paraId="359F984D" w14:textId="77777777" w:rsidR="00C73039" w:rsidRPr="00C73039" w:rsidRDefault="00C73039" w:rsidP="00C73039">
            <w:pPr>
              <w:widowControl/>
              <w:spacing w:line="240" w:lineRule="auto"/>
              <w:ind w:firstLineChars="0" w:firstLine="0"/>
              <w:jc w:val="center"/>
              <w:rPr>
                <w:ins w:id="1046" w:author="wutuan" w:date="2025-04-30T20:15:00Z" w16du:dateUtc="2025-04-30T12:15:00Z"/>
                <w:sz w:val="20"/>
              </w:rPr>
            </w:pPr>
            <w:ins w:id="1047" w:author="wutuan" w:date="2025-04-30T20:15:00Z" w16du:dateUtc="2025-04-30T12:15:00Z">
              <w:r w:rsidRPr="00C73039">
                <w:rPr>
                  <w:rFonts w:hint="eastAsia"/>
                  <w:sz w:val="20"/>
                </w:rPr>
                <w:t>134(100.00%)</w:t>
              </w:r>
            </w:ins>
          </w:p>
        </w:tc>
      </w:tr>
      <w:tr w:rsidR="00C73039" w:rsidRPr="00C73039" w14:paraId="6D705410" w14:textId="77777777" w:rsidTr="00C73039">
        <w:trPr>
          <w:ins w:id="1048" w:author="wutuan" w:date="2025-04-30T20:15:00Z" w16du:dateUtc="2025-04-30T12:15:00Z"/>
        </w:trPr>
        <w:tc>
          <w:tcPr>
            <w:tcW w:w="2108" w:type="pct"/>
          </w:tcPr>
          <w:p w14:paraId="66F58F98" w14:textId="77777777" w:rsidR="00C73039" w:rsidRPr="00C73039" w:rsidRDefault="00C73039" w:rsidP="00C73039">
            <w:pPr>
              <w:spacing w:line="240" w:lineRule="auto"/>
              <w:ind w:leftChars="200" w:left="420" w:firstLineChars="0" w:firstLine="0"/>
              <w:rPr>
                <w:ins w:id="1049" w:author="wutuan" w:date="2025-04-30T20:15:00Z" w16du:dateUtc="2025-04-30T12:15:00Z"/>
                <w:sz w:val="20"/>
              </w:rPr>
            </w:pPr>
            <w:ins w:id="1050" w:author="wutuan" w:date="2025-04-30T20:15:00Z" w16du:dateUtc="2025-04-30T12:15:00Z">
              <w:r w:rsidRPr="00C73039">
                <w:rPr>
                  <w:rFonts w:hint="eastAsia"/>
                  <w:sz w:val="20"/>
                </w:rPr>
                <w:t>满意率</w:t>
              </w:r>
              <w:r w:rsidRPr="00C73039">
                <w:rPr>
                  <w:rFonts w:hint="eastAsia"/>
                  <w:sz w:val="20"/>
                </w:rPr>
                <w:t>(%)</w:t>
              </w:r>
            </w:ins>
          </w:p>
        </w:tc>
        <w:tc>
          <w:tcPr>
            <w:tcW w:w="1446" w:type="pct"/>
          </w:tcPr>
          <w:p w14:paraId="7592B207" w14:textId="77777777" w:rsidR="00C73039" w:rsidRPr="00C73039" w:rsidRDefault="00C73039" w:rsidP="00C73039">
            <w:pPr>
              <w:widowControl/>
              <w:spacing w:line="240" w:lineRule="auto"/>
              <w:ind w:firstLineChars="0" w:firstLine="0"/>
              <w:jc w:val="center"/>
              <w:rPr>
                <w:ins w:id="1051" w:author="wutuan" w:date="2025-04-30T20:15:00Z" w16du:dateUtc="2025-04-30T12:15:00Z"/>
                <w:sz w:val="20"/>
              </w:rPr>
            </w:pPr>
            <w:ins w:id="1052" w:author="wutuan" w:date="2025-04-30T20:15:00Z" w16du:dateUtc="2025-04-30T12:15:00Z">
              <w:r w:rsidRPr="00C73039">
                <w:rPr>
                  <w:rFonts w:hint="eastAsia"/>
                  <w:sz w:val="20"/>
                </w:rPr>
                <w:t>136(100.00%)</w:t>
              </w:r>
            </w:ins>
          </w:p>
        </w:tc>
        <w:tc>
          <w:tcPr>
            <w:tcW w:w="1446" w:type="pct"/>
          </w:tcPr>
          <w:p w14:paraId="17C4A165" w14:textId="77777777" w:rsidR="00C73039" w:rsidRPr="00C73039" w:rsidRDefault="00C73039" w:rsidP="00C73039">
            <w:pPr>
              <w:widowControl/>
              <w:spacing w:line="240" w:lineRule="auto"/>
              <w:ind w:firstLineChars="0" w:firstLine="0"/>
              <w:jc w:val="center"/>
              <w:rPr>
                <w:ins w:id="1053" w:author="wutuan" w:date="2025-04-30T20:15:00Z" w16du:dateUtc="2025-04-30T12:15:00Z"/>
                <w:sz w:val="20"/>
              </w:rPr>
            </w:pPr>
            <w:ins w:id="1054" w:author="wutuan" w:date="2025-04-30T20:15:00Z" w16du:dateUtc="2025-04-30T12:15:00Z">
              <w:r w:rsidRPr="00C73039">
                <w:rPr>
                  <w:rFonts w:hint="eastAsia"/>
                  <w:sz w:val="20"/>
                </w:rPr>
                <w:t>134(100.00%)</w:t>
              </w:r>
            </w:ins>
          </w:p>
        </w:tc>
      </w:tr>
      <w:tr w:rsidR="00C73039" w:rsidRPr="00C73039" w14:paraId="59756E03" w14:textId="77777777" w:rsidTr="00C73039">
        <w:trPr>
          <w:ins w:id="1055" w:author="wutuan" w:date="2025-04-30T20:15:00Z" w16du:dateUtc="2025-04-30T12:15:00Z"/>
        </w:trPr>
        <w:tc>
          <w:tcPr>
            <w:tcW w:w="2108" w:type="pct"/>
          </w:tcPr>
          <w:p w14:paraId="0955E8BF" w14:textId="77777777" w:rsidR="00C73039" w:rsidRPr="00C73039" w:rsidRDefault="00C73039" w:rsidP="00C73039">
            <w:pPr>
              <w:spacing w:line="240" w:lineRule="auto"/>
              <w:ind w:leftChars="200" w:left="420" w:firstLineChars="0" w:firstLine="0"/>
              <w:rPr>
                <w:ins w:id="1056" w:author="wutuan" w:date="2025-04-30T20:15:00Z" w16du:dateUtc="2025-04-30T12:15:00Z"/>
                <w:sz w:val="20"/>
              </w:rPr>
            </w:pPr>
            <w:ins w:id="1057" w:author="wutuan" w:date="2025-04-30T20:15:00Z" w16du:dateUtc="2025-04-30T12:15:00Z">
              <w:r w:rsidRPr="00C73039">
                <w:rPr>
                  <w:rFonts w:hint="eastAsia"/>
                  <w:sz w:val="20"/>
                </w:rPr>
                <w:t>可接受率</w:t>
              </w:r>
              <w:r w:rsidRPr="00C73039">
                <w:rPr>
                  <w:sz w:val="20"/>
                </w:rPr>
                <w:t>(95%CI)</w:t>
              </w:r>
            </w:ins>
          </w:p>
        </w:tc>
        <w:tc>
          <w:tcPr>
            <w:tcW w:w="1446" w:type="pct"/>
          </w:tcPr>
          <w:p w14:paraId="3FCE8F79" w14:textId="77777777" w:rsidR="00C73039" w:rsidRPr="00C73039" w:rsidRDefault="00C73039" w:rsidP="00C73039">
            <w:pPr>
              <w:widowControl/>
              <w:spacing w:line="240" w:lineRule="auto"/>
              <w:ind w:firstLineChars="0" w:firstLine="0"/>
              <w:jc w:val="center"/>
              <w:rPr>
                <w:ins w:id="1058" w:author="wutuan" w:date="2025-04-30T20:15:00Z" w16du:dateUtc="2025-04-30T12:15:00Z"/>
                <w:sz w:val="20"/>
              </w:rPr>
            </w:pPr>
            <w:ins w:id="1059" w:author="wutuan" w:date="2025-04-30T20:15:00Z" w16du:dateUtc="2025-04-30T12:15:00Z">
              <w:r w:rsidRPr="00C73039">
                <w:rPr>
                  <w:sz w:val="20"/>
                </w:rPr>
                <w:t>100.00% (97.32%, 100.00%)</w:t>
              </w:r>
            </w:ins>
          </w:p>
        </w:tc>
        <w:tc>
          <w:tcPr>
            <w:tcW w:w="1446" w:type="pct"/>
          </w:tcPr>
          <w:p w14:paraId="7262F59D" w14:textId="77777777" w:rsidR="00C73039" w:rsidRPr="00C73039" w:rsidRDefault="00C73039" w:rsidP="00C73039">
            <w:pPr>
              <w:widowControl/>
              <w:spacing w:line="240" w:lineRule="auto"/>
              <w:ind w:firstLineChars="0" w:firstLine="0"/>
              <w:jc w:val="center"/>
              <w:rPr>
                <w:ins w:id="1060" w:author="wutuan" w:date="2025-04-30T20:15:00Z" w16du:dateUtc="2025-04-30T12:15:00Z"/>
                <w:sz w:val="20"/>
              </w:rPr>
            </w:pPr>
            <w:ins w:id="1061" w:author="wutuan" w:date="2025-04-30T20:15:00Z" w16du:dateUtc="2025-04-30T12:15:00Z">
              <w:r w:rsidRPr="00C73039">
                <w:rPr>
                  <w:sz w:val="20"/>
                </w:rPr>
                <w:t>100.00% (97.28%, 100.00%)</w:t>
              </w:r>
            </w:ins>
          </w:p>
        </w:tc>
      </w:tr>
      <w:tr w:rsidR="00C73039" w:rsidRPr="00C73039" w14:paraId="449EF0A1" w14:textId="77777777" w:rsidTr="00C73039">
        <w:trPr>
          <w:ins w:id="1062" w:author="wutuan" w:date="2025-04-30T20:15:00Z" w16du:dateUtc="2025-04-30T12:15:00Z"/>
        </w:trPr>
        <w:tc>
          <w:tcPr>
            <w:tcW w:w="2108" w:type="pct"/>
          </w:tcPr>
          <w:p w14:paraId="090A4B2D" w14:textId="77777777" w:rsidR="00C73039" w:rsidRPr="00C73039" w:rsidRDefault="00C73039" w:rsidP="00C73039">
            <w:pPr>
              <w:spacing w:line="240" w:lineRule="auto"/>
              <w:ind w:leftChars="200" w:left="420" w:firstLineChars="0" w:firstLine="0"/>
              <w:rPr>
                <w:ins w:id="1063" w:author="wutuan" w:date="2025-04-30T20:15:00Z" w16du:dateUtc="2025-04-30T12:15:00Z"/>
                <w:sz w:val="20"/>
              </w:rPr>
            </w:pPr>
            <w:ins w:id="1064" w:author="wutuan" w:date="2025-04-30T20:15:00Z" w16du:dateUtc="2025-04-30T12:15:00Z">
              <w:r w:rsidRPr="00C73039">
                <w:rPr>
                  <w:rFonts w:hint="eastAsia"/>
                  <w:sz w:val="20"/>
                </w:rPr>
                <w:t>满意率</w:t>
              </w:r>
              <w:r w:rsidRPr="00C73039">
                <w:rPr>
                  <w:sz w:val="20"/>
                </w:rPr>
                <w:t>(95%CI)</w:t>
              </w:r>
            </w:ins>
          </w:p>
        </w:tc>
        <w:tc>
          <w:tcPr>
            <w:tcW w:w="1446" w:type="pct"/>
          </w:tcPr>
          <w:p w14:paraId="6AF2A7E8" w14:textId="77777777" w:rsidR="00C73039" w:rsidRPr="00C73039" w:rsidRDefault="00C73039" w:rsidP="00C73039">
            <w:pPr>
              <w:widowControl/>
              <w:spacing w:line="240" w:lineRule="auto"/>
              <w:ind w:firstLineChars="0" w:firstLine="0"/>
              <w:jc w:val="center"/>
              <w:rPr>
                <w:ins w:id="1065" w:author="wutuan" w:date="2025-04-30T20:15:00Z" w16du:dateUtc="2025-04-30T12:15:00Z"/>
                <w:sz w:val="20"/>
              </w:rPr>
            </w:pPr>
            <w:ins w:id="1066" w:author="wutuan" w:date="2025-04-30T20:15:00Z" w16du:dateUtc="2025-04-30T12:15:00Z">
              <w:r w:rsidRPr="00C73039">
                <w:rPr>
                  <w:sz w:val="20"/>
                </w:rPr>
                <w:t>100.00% (97.32%, 100.00%)</w:t>
              </w:r>
            </w:ins>
          </w:p>
        </w:tc>
        <w:tc>
          <w:tcPr>
            <w:tcW w:w="1446" w:type="pct"/>
          </w:tcPr>
          <w:p w14:paraId="7A204FB6" w14:textId="77777777" w:rsidR="00C73039" w:rsidRPr="00C73039" w:rsidRDefault="00C73039" w:rsidP="00C73039">
            <w:pPr>
              <w:widowControl/>
              <w:spacing w:line="240" w:lineRule="auto"/>
              <w:ind w:firstLineChars="0" w:firstLine="0"/>
              <w:jc w:val="center"/>
              <w:rPr>
                <w:ins w:id="1067" w:author="wutuan" w:date="2025-04-30T20:15:00Z" w16du:dateUtc="2025-04-30T12:15:00Z"/>
                <w:sz w:val="20"/>
              </w:rPr>
            </w:pPr>
            <w:ins w:id="1068" w:author="wutuan" w:date="2025-04-30T20:15:00Z" w16du:dateUtc="2025-04-30T12:15:00Z">
              <w:r w:rsidRPr="00C73039">
                <w:rPr>
                  <w:sz w:val="20"/>
                </w:rPr>
                <w:t>100.00% (97.28%, 100.00%)</w:t>
              </w:r>
            </w:ins>
          </w:p>
        </w:tc>
      </w:tr>
      <w:tr w:rsidR="00C73039" w:rsidRPr="00C73039" w14:paraId="2218920B" w14:textId="77777777" w:rsidTr="00C73039">
        <w:trPr>
          <w:ins w:id="1069" w:author="wutuan" w:date="2025-04-30T20:15:00Z" w16du:dateUtc="2025-04-30T12:15:00Z"/>
        </w:trPr>
        <w:tc>
          <w:tcPr>
            <w:tcW w:w="2108" w:type="pct"/>
          </w:tcPr>
          <w:p w14:paraId="20821F8A" w14:textId="77777777" w:rsidR="00C73039" w:rsidRPr="00C73039" w:rsidRDefault="00C73039" w:rsidP="00C73039">
            <w:pPr>
              <w:spacing w:line="240" w:lineRule="auto"/>
              <w:ind w:firstLineChars="0" w:firstLine="0"/>
              <w:rPr>
                <w:ins w:id="1070" w:author="wutuan" w:date="2025-04-30T20:15:00Z" w16du:dateUtc="2025-04-30T12:15:00Z"/>
                <w:sz w:val="20"/>
              </w:rPr>
            </w:pPr>
            <w:ins w:id="1071" w:author="wutuan" w:date="2025-04-30T20:15:00Z" w16du:dateUtc="2025-04-30T12:15:00Z">
              <w:r w:rsidRPr="00C73039">
                <w:rPr>
                  <w:rFonts w:hint="eastAsia"/>
                  <w:sz w:val="20"/>
                </w:rPr>
                <w:t>数据存储管理</w:t>
              </w:r>
              <w:r w:rsidRPr="00C73039">
                <w:rPr>
                  <w:sz w:val="20"/>
                </w:rPr>
                <w:t>, n(%)</w:t>
              </w:r>
            </w:ins>
          </w:p>
        </w:tc>
        <w:tc>
          <w:tcPr>
            <w:tcW w:w="1446" w:type="pct"/>
          </w:tcPr>
          <w:p w14:paraId="3B00BCD0" w14:textId="77777777" w:rsidR="00C73039" w:rsidRPr="00C73039" w:rsidRDefault="00C73039" w:rsidP="00C73039">
            <w:pPr>
              <w:widowControl/>
              <w:spacing w:line="240" w:lineRule="auto"/>
              <w:ind w:firstLineChars="0" w:firstLine="0"/>
              <w:jc w:val="center"/>
              <w:rPr>
                <w:ins w:id="1072" w:author="wutuan" w:date="2025-04-30T20:15:00Z" w16du:dateUtc="2025-04-30T12:15:00Z"/>
                <w:sz w:val="20"/>
              </w:rPr>
            </w:pPr>
            <w:ins w:id="1073" w:author="wutuan" w:date="2025-04-30T20:15:00Z" w16du:dateUtc="2025-04-30T12:15:00Z">
              <w:r w:rsidRPr="00C73039">
                <w:rPr>
                  <w:rFonts w:hint="eastAsia"/>
                  <w:sz w:val="20"/>
                </w:rPr>
                <w:t>140</w:t>
              </w:r>
            </w:ins>
          </w:p>
        </w:tc>
        <w:tc>
          <w:tcPr>
            <w:tcW w:w="1446" w:type="pct"/>
          </w:tcPr>
          <w:p w14:paraId="26583C93" w14:textId="77777777" w:rsidR="00C73039" w:rsidRPr="00C73039" w:rsidRDefault="00C73039" w:rsidP="00C73039">
            <w:pPr>
              <w:widowControl/>
              <w:spacing w:line="240" w:lineRule="auto"/>
              <w:ind w:firstLineChars="0" w:firstLine="0"/>
              <w:jc w:val="center"/>
              <w:rPr>
                <w:ins w:id="1074" w:author="wutuan" w:date="2025-04-30T20:15:00Z" w16du:dateUtc="2025-04-30T12:15:00Z"/>
                <w:sz w:val="20"/>
              </w:rPr>
            </w:pPr>
            <w:ins w:id="1075" w:author="wutuan" w:date="2025-04-30T20:15:00Z" w16du:dateUtc="2025-04-30T12:15:00Z">
              <w:r w:rsidRPr="00C73039">
                <w:rPr>
                  <w:rFonts w:hint="eastAsia"/>
                  <w:sz w:val="20"/>
                </w:rPr>
                <w:t>138</w:t>
              </w:r>
            </w:ins>
          </w:p>
        </w:tc>
      </w:tr>
      <w:tr w:rsidR="00C73039" w:rsidRPr="00C73039" w14:paraId="14DC4D73" w14:textId="77777777" w:rsidTr="00C73039">
        <w:trPr>
          <w:ins w:id="1076" w:author="wutuan" w:date="2025-04-30T20:15:00Z" w16du:dateUtc="2025-04-30T12:15:00Z"/>
        </w:trPr>
        <w:tc>
          <w:tcPr>
            <w:tcW w:w="2108" w:type="pct"/>
          </w:tcPr>
          <w:p w14:paraId="23A78425" w14:textId="77777777" w:rsidR="00C73039" w:rsidRPr="00C73039" w:rsidRDefault="00C73039" w:rsidP="00C73039">
            <w:pPr>
              <w:spacing w:line="240" w:lineRule="auto"/>
              <w:ind w:leftChars="200" w:left="420" w:firstLineChars="0" w:firstLine="0"/>
              <w:rPr>
                <w:ins w:id="1077" w:author="wutuan" w:date="2025-04-30T20:15:00Z" w16du:dateUtc="2025-04-30T12:15:00Z"/>
                <w:sz w:val="20"/>
              </w:rPr>
            </w:pPr>
            <w:ins w:id="1078" w:author="wutuan" w:date="2025-04-30T20:15:00Z" w16du:dateUtc="2025-04-30T12:15:00Z">
              <w:r w:rsidRPr="00C73039">
                <w:rPr>
                  <w:rFonts w:hint="eastAsia"/>
                  <w:sz w:val="20"/>
                </w:rPr>
                <w:t>满意</w:t>
              </w:r>
            </w:ins>
          </w:p>
        </w:tc>
        <w:tc>
          <w:tcPr>
            <w:tcW w:w="1446" w:type="pct"/>
          </w:tcPr>
          <w:p w14:paraId="6C85323E" w14:textId="77777777" w:rsidR="00C73039" w:rsidRPr="00C73039" w:rsidRDefault="00C73039" w:rsidP="00C73039">
            <w:pPr>
              <w:widowControl/>
              <w:spacing w:line="240" w:lineRule="auto"/>
              <w:ind w:firstLineChars="0" w:firstLine="0"/>
              <w:jc w:val="center"/>
              <w:rPr>
                <w:ins w:id="1079" w:author="wutuan" w:date="2025-04-30T20:15:00Z" w16du:dateUtc="2025-04-30T12:15:00Z"/>
                <w:sz w:val="20"/>
              </w:rPr>
            </w:pPr>
            <w:ins w:id="1080" w:author="wutuan" w:date="2025-04-30T20:15:00Z" w16du:dateUtc="2025-04-30T12:15:00Z">
              <w:r w:rsidRPr="00C73039">
                <w:rPr>
                  <w:rFonts w:hint="eastAsia"/>
                  <w:sz w:val="20"/>
                </w:rPr>
                <w:t>140(100.00%)</w:t>
              </w:r>
            </w:ins>
          </w:p>
        </w:tc>
        <w:tc>
          <w:tcPr>
            <w:tcW w:w="1446" w:type="pct"/>
          </w:tcPr>
          <w:p w14:paraId="4CE55435" w14:textId="77777777" w:rsidR="00C73039" w:rsidRPr="00C73039" w:rsidRDefault="00C73039" w:rsidP="00C73039">
            <w:pPr>
              <w:widowControl/>
              <w:spacing w:line="240" w:lineRule="auto"/>
              <w:ind w:firstLineChars="0" w:firstLine="0"/>
              <w:jc w:val="center"/>
              <w:rPr>
                <w:ins w:id="1081" w:author="wutuan" w:date="2025-04-30T20:15:00Z" w16du:dateUtc="2025-04-30T12:15:00Z"/>
                <w:sz w:val="20"/>
              </w:rPr>
            </w:pPr>
            <w:ins w:id="1082" w:author="wutuan" w:date="2025-04-30T20:15:00Z" w16du:dateUtc="2025-04-30T12:15:00Z">
              <w:r w:rsidRPr="00C73039">
                <w:rPr>
                  <w:rFonts w:hint="eastAsia"/>
                  <w:sz w:val="20"/>
                </w:rPr>
                <w:t>138(100.00%)</w:t>
              </w:r>
            </w:ins>
          </w:p>
        </w:tc>
      </w:tr>
      <w:tr w:rsidR="00C73039" w:rsidRPr="00C73039" w14:paraId="6931072C" w14:textId="77777777" w:rsidTr="00C73039">
        <w:trPr>
          <w:ins w:id="1083" w:author="wutuan" w:date="2025-04-30T20:15:00Z" w16du:dateUtc="2025-04-30T12:15:00Z"/>
        </w:trPr>
        <w:tc>
          <w:tcPr>
            <w:tcW w:w="2108" w:type="pct"/>
          </w:tcPr>
          <w:p w14:paraId="6293E03C" w14:textId="77777777" w:rsidR="00C73039" w:rsidRPr="00C73039" w:rsidRDefault="00C73039" w:rsidP="00C73039">
            <w:pPr>
              <w:spacing w:line="240" w:lineRule="auto"/>
              <w:ind w:leftChars="200" w:left="420" w:firstLineChars="0" w:firstLine="0"/>
              <w:rPr>
                <w:ins w:id="1084" w:author="wutuan" w:date="2025-04-30T20:15:00Z" w16du:dateUtc="2025-04-30T12:15:00Z"/>
                <w:sz w:val="20"/>
              </w:rPr>
            </w:pPr>
            <w:ins w:id="1085" w:author="wutuan" w:date="2025-04-30T20:15:00Z" w16du:dateUtc="2025-04-30T12:15:00Z">
              <w:r w:rsidRPr="00C73039">
                <w:rPr>
                  <w:rFonts w:hint="eastAsia"/>
                  <w:sz w:val="20"/>
                </w:rPr>
                <w:t>一般</w:t>
              </w:r>
            </w:ins>
          </w:p>
        </w:tc>
        <w:tc>
          <w:tcPr>
            <w:tcW w:w="1446" w:type="pct"/>
          </w:tcPr>
          <w:p w14:paraId="5E0E451F" w14:textId="77777777" w:rsidR="00C73039" w:rsidRPr="00C73039" w:rsidRDefault="00C73039" w:rsidP="00C73039">
            <w:pPr>
              <w:widowControl/>
              <w:spacing w:line="240" w:lineRule="auto"/>
              <w:ind w:firstLineChars="0" w:firstLine="0"/>
              <w:jc w:val="center"/>
              <w:rPr>
                <w:ins w:id="1086" w:author="wutuan" w:date="2025-04-30T20:15:00Z" w16du:dateUtc="2025-04-30T12:15:00Z"/>
                <w:sz w:val="20"/>
              </w:rPr>
            </w:pPr>
            <w:ins w:id="1087"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647EA29B" w14:textId="77777777" w:rsidR="00C73039" w:rsidRPr="00C73039" w:rsidRDefault="00C73039" w:rsidP="00C73039">
            <w:pPr>
              <w:widowControl/>
              <w:spacing w:line="240" w:lineRule="auto"/>
              <w:ind w:firstLineChars="0" w:firstLine="0"/>
              <w:jc w:val="center"/>
              <w:rPr>
                <w:ins w:id="1088" w:author="wutuan" w:date="2025-04-30T20:15:00Z" w16du:dateUtc="2025-04-30T12:15:00Z"/>
                <w:sz w:val="20"/>
              </w:rPr>
            </w:pPr>
            <w:ins w:id="1089"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EB102F7" w14:textId="77777777" w:rsidTr="00C73039">
        <w:trPr>
          <w:ins w:id="1090" w:author="wutuan" w:date="2025-04-30T20:15:00Z" w16du:dateUtc="2025-04-30T12:15:00Z"/>
        </w:trPr>
        <w:tc>
          <w:tcPr>
            <w:tcW w:w="2108" w:type="pct"/>
          </w:tcPr>
          <w:p w14:paraId="18ED0E49" w14:textId="77777777" w:rsidR="00C73039" w:rsidRPr="00C73039" w:rsidRDefault="00C73039" w:rsidP="00C73039">
            <w:pPr>
              <w:spacing w:line="240" w:lineRule="auto"/>
              <w:ind w:leftChars="200" w:left="420" w:firstLineChars="0" w:firstLine="0"/>
              <w:rPr>
                <w:ins w:id="1091" w:author="wutuan" w:date="2025-04-30T20:15:00Z" w16du:dateUtc="2025-04-30T12:15:00Z"/>
                <w:sz w:val="20"/>
              </w:rPr>
            </w:pPr>
            <w:ins w:id="1092" w:author="wutuan" w:date="2025-04-30T20:15:00Z" w16du:dateUtc="2025-04-30T12:15:00Z">
              <w:r w:rsidRPr="00C73039">
                <w:rPr>
                  <w:rFonts w:hint="eastAsia"/>
                  <w:sz w:val="20"/>
                </w:rPr>
                <w:t>不满意</w:t>
              </w:r>
            </w:ins>
          </w:p>
        </w:tc>
        <w:tc>
          <w:tcPr>
            <w:tcW w:w="1446" w:type="pct"/>
          </w:tcPr>
          <w:p w14:paraId="5949BE31" w14:textId="77777777" w:rsidR="00C73039" w:rsidRPr="00C73039" w:rsidRDefault="00C73039" w:rsidP="00C73039">
            <w:pPr>
              <w:widowControl/>
              <w:spacing w:line="240" w:lineRule="auto"/>
              <w:ind w:firstLineChars="0" w:firstLine="0"/>
              <w:jc w:val="center"/>
              <w:rPr>
                <w:ins w:id="1093" w:author="wutuan" w:date="2025-04-30T20:15:00Z" w16du:dateUtc="2025-04-30T12:15:00Z"/>
                <w:sz w:val="20"/>
              </w:rPr>
            </w:pPr>
            <w:ins w:id="1094"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7D123610" w14:textId="77777777" w:rsidR="00C73039" w:rsidRPr="00C73039" w:rsidRDefault="00C73039" w:rsidP="00C73039">
            <w:pPr>
              <w:widowControl/>
              <w:spacing w:line="240" w:lineRule="auto"/>
              <w:ind w:firstLineChars="0" w:firstLine="0"/>
              <w:jc w:val="center"/>
              <w:rPr>
                <w:ins w:id="1095" w:author="wutuan" w:date="2025-04-30T20:15:00Z" w16du:dateUtc="2025-04-30T12:15:00Z"/>
                <w:sz w:val="20"/>
              </w:rPr>
            </w:pPr>
            <w:ins w:id="1096"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076BB01" w14:textId="77777777" w:rsidTr="00C73039">
        <w:trPr>
          <w:ins w:id="1097" w:author="wutuan" w:date="2025-04-30T20:15:00Z" w16du:dateUtc="2025-04-30T12:15:00Z"/>
        </w:trPr>
        <w:tc>
          <w:tcPr>
            <w:tcW w:w="2108" w:type="pct"/>
          </w:tcPr>
          <w:p w14:paraId="27CBA103" w14:textId="77777777" w:rsidR="00C73039" w:rsidRPr="00C73039" w:rsidRDefault="00C73039" w:rsidP="00C73039">
            <w:pPr>
              <w:spacing w:line="240" w:lineRule="auto"/>
              <w:ind w:leftChars="200" w:left="420" w:firstLineChars="0" w:firstLine="0"/>
              <w:rPr>
                <w:ins w:id="1098" w:author="wutuan" w:date="2025-04-30T20:15:00Z" w16du:dateUtc="2025-04-30T12:15:00Z"/>
                <w:sz w:val="20"/>
              </w:rPr>
            </w:pPr>
            <w:ins w:id="1099"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49ECBD6A" w14:textId="77777777" w:rsidR="00C73039" w:rsidRPr="00C73039" w:rsidRDefault="00C73039" w:rsidP="00C73039">
            <w:pPr>
              <w:widowControl/>
              <w:spacing w:line="240" w:lineRule="auto"/>
              <w:ind w:firstLineChars="0" w:firstLine="0"/>
              <w:jc w:val="center"/>
              <w:rPr>
                <w:ins w:id="1100" w:author="wutuan" w:date="2025-04-30T20:15:00Z" w16du:dateUtc="2025-04-30T12:15:00Z"/>
                <w:sz w:val="20"/>
              </w:rPr>
            </w:pPr>
            <w:ins w:id="1101" w:author="wutuan" w:date="2025-04-30T20:15:00Z" w16du:dateUtc="2025-04-30T12:15:00Z">
              <w:r w:rsidRPr="00C73039">
                <w:rPr>
                  <w:rFonts w:hint="eastAsia"/>
                  <w:sz w:val="20"/>
                </w:rPr>
                <w:t>140(100.00%)</w:t>
              </w:r>
            </w:ins>
          </w:p>
        </w:tc>
        <w:tc>
          <w:tcPr>
            <w:tcW w:w="1446" w:type="pct"/>
          </w:tcPr>
          <w:p w14:paraId="1A2B76BC" w14:textId="77777777" w:rsidR="00C73039" w:rsidRPr="00C73039" w:rsidRDefault="00C73039" w:rsidP="00C73039">
            <w:pPr>
              <w:widowControl/>
              <w:spacing w:line="240" w:lineRule="auto"/>
              <w:ind w:firstLineChars="0" w:firstLine="0"/>
              <w:jc w:val="center"/>
              <w:rPr>
                <w:ins w:id="1102" w:author="wutuan" w:date="2025-04-30T20:15:00Z" w16du:dateUtc="2025-04-30T12:15:00Z"/>
                <w:sz w:val="20"/>
              </w:rPr>
            </w:pPr>
            <w:ins w:id="1103" w:author="wutuan" w:date="2025-04-30T20:15:00Z" w16du:dateUtc="2025-04-30T12:15:00Z">
              <w:r w:rsidRPr="00C73039">
                <w:rPr>
                  <w:rFonts w:hint="eastAsia"/>
                  <w:sz w:val="20"/>
                </w:rPr>
                <w:t>138(100.00%)</w:t>
              </w:r>
            </w:ins>
          </w:p>
        </w:tc>
      </w:tr>
      <w:tr w:rsidR="00C73039" w:rsidRPr="00C73039" w14:paraId="0E20C6C6" w14:textId="77777777" w:rsidTr="00C73039">
        <w:trPr>
          <w:ins w:id="1104" w:author="wutuan" w:date="2025-04-30T20:15:00Z" w16du:dateUtc="2025-04-30T12:15:00Z"/>
        </w:trPr>
        <w:tc>
          <w:tcPr>
            <w:tcW w:w="2108" w:type="pct"/>
          </w:tcPr>
          <w:p w14:paraId="35F0CB63" w14:textId="77777777" w:rsidR="00C73039" w:rsidRPr="00C73039" w:rsidRDefault="00C73039" w:rsidP="00C73039">
            <w:pPr>
              <w:spacing w:line="240" w:lineRule="auto"/>
              <w:ind w:leftChars="200" w:left="420" w:firstLineChars="0" w:firstLine="0"/>
              <w:rPr>
                <w:ins w:id="1105" w:author="wutuan" w:date="2025-04-30T20:15:00Z" w16du:dateUtc="2025-04-30T12:15:00Z"/>
                <w:sz w:val="20"/>
              </w:rPr>
            </w:pPr>
            <w:ins w:id="1106" w:author="wutuan" w:date="2025-04-30T20:15:00Z" w16du:dateUtc="2025-04-30T12:15:00Z">
              <w:r w:rsidRPr="00C73039">
                <w:rPr>
                  <w:rFonts w:hint="eastAsia"/>
                  <w:sz w:val="20"/>
                </w:rPr>
                <w:t>满意率</w:t>
              </w:r>
              <w:r w:rsidRPr="00C73039">
                <w:rPr>
                  <w:rFonts w:hint="eastAsia"/>
                  <w:sz w:val="20"/>
                </w:rPr>
                <w:t>(%)</w:t>
              </w:r>
            </w:ins>
          </w:p>
        </w:tc>
        <w:tc>
          <w:tcPr>
            <w:tcW w:w="1446" w:type="pct"/>
          </w:tcPr>
          <w:p w14:paraId="71B76D61" w14:textId="77777777" w:rsidR="00C73039" w:rsidRPr="00C73039" w:rsidRDefault="00C73039" w:rsidP="00C73039">
            <w:pPr>
              <w:widowControl/>
              <w:spacing w:line="240" w:lineRule="auto"/>
              <w:ind w:firstLineChars="0" w:firstLine="0"/>
              <w:jc w:val="center"/>
              <w:rPr>
                <w:ins w:id="1107" w:author="wutuan" w:date="2025-04-30T20:15:00Z" w16du:dateUtc="2025-04-30T12:15:00Z"/>
                <w:sz w:val="20"/>
              </w:rPr>
            </w:pPr>
            <w:ins w:id="1108" w:author="wutuan" w:date="2025-04-30T20:15:00Z" w16du:dateUtc="2025-04-30T12:15:00Z">
              <w:r w:rsidRPr="00C73039">
                <w:rPr>
                  <w:rFonts w:hint="eastAsia"/>
                  <w:sz w:val="20"/>
                </w:rPr>
                <w:t>140(100.00%)</w:t>
              </w:r>
            </w:ins>
          </w:p>
        </w:tc>
        <w:tc>
          <w:tcPr>
            <w:tcW w:w="1446" w:type="pct"/>
          </w:tcPr>
          <w:p w14:paraId="24EC08F8" w14:textId="77777777" w:rsidR="00C73039" w:rsidRPr="00C73039" w:rsidRDefault="00C73039" w:rsidP="00C73039">
            <w:pPr>
              <w:widowControl/>
              <w:spacing w:line="240" w:lineRule="auto"/>
              <w:ind w:firstLineChars="0" w:firstLine="0"/>
              <w:jc w:val="center"/>
              <w:rPr>
                <w:ins w:id="1109" w:author="wutuan" w:date="2025-04-30T20:15:00Z" w16du:dateUtc="2025-04-30T12:15:00Z"/>
                <w:sz w:val="20"/>
              </w:rPr>
            </w:pPr>
            <w:ins w:id="1110" w:author="wutuan" w:date="2025-04-30T20:15:00Z" w16du:dateUtc="2025-04-30T12:15:00Z">
              <w:r w:rsidRPr="00C73039">
                <w:rPr>
                  <w:rFonts w:hint="eastAsia"/>
                  <w:sz w:val="20"/>
                </w:rPr>
                <w:t>138(100.00%)</w:t>
              </w:r>
            </w:ins>
          </w:p>
        </w:tc>
      </w:tr>
      <w:tr w:rsidR="00C73039" w:rsidRPr="00C73039" w14:paraId="6DE0CECB" w14:textId="77777777" w:rsidTr="00C73039">
        <w:trPr>
          <w:ins w:id="1111" w:author="wutuan" w:date="2025-04-30T20:15:00Z" w16du:dateUtc="2025-04-30T12:15:00Z"/>
        </w:trPr>
        <w:tc>
          <w:tcPr>
            <w:tcW w:w="2108" w:type="pct"/>
          </w:tcPr>
          <w:p w14:paraId="1A7641A5" w14:textId="77777777" w:rsidR="00C73039" w:rsidRPr="00C73039" w:rsidRDefault="00C73039" w:rsidP="00C73039">
            <w:pPr>
              <w:spacing w:line="240" w:lineRule="auto"/>
              <w:ind w:leftChars="200" w:left="420" w:firstLineChars="0" w:firstLine="0"/>
              <w:rPr>
                <w:ins w:id="1112" w:author="wutuan" w:date="2025-04-30T20:15:00Z" w16du:dateUtc="2025-04-30T12:15:00Z"/>
                <w:sz w:val="20"/>
              </w:rPr>
            </w:pPr>
            <w:ins w:id="1113" w:author="wutuan" w:date="2025-04-30T20:15:00Z" w16du:dateUtc="2025-04-30T12:15:00Z">
              <w:r w:rsidRPr="00C73039">
                <w:rPr>
                  <w:rFonts w:hint="eastAsia"/>
                  <w:sz w:val="20"/>
                </w:rPr>
                <w:t>可接受率</w:t>
              </w:r>
              <w:r w:rsidRPr="00C73039">
                <w:rPr>
                  <w:sz w:val="20"/>
                </w:rPr>
                <w:t>(95%CI)</w:t>
              </w:r>
            </w:ins>
          </w:p>
        </w:tc>
        <w:tc>
          <w:tcPr>
            <w:tcW w:w="1446" w:type="pct"/>
          </w:tcPr>
          <w:p w14:paraId="45C114C2" w14:textId="77777777" w:rsidR="00C73039" w:rsidRPr="00C73039" w:rsidRDefault="00C73039" w:rsidP="00C73039">
            <w:pPr>
              <w:widowControl/>
              <w:spacing w:line="240" w:lineRule="auto"/>
              <w:ind w:firstLineChars="0" w:firstLine="0"/>
              <w:jc w:val="center"/>
              <w:rPr>
                <w:ins w:id="1114" w:author="wutuan" w:date="2025-04-30T20:15:00Z" w16du:dateUtc="2025-04-30T12:15:00Z"/>
                <w:sz w:val="20"/>
              </w:rPr>
            </w:pPr>
            <w:ins w:id="1115" w:author="wutuan" w:date="2025-04-30T20:15:00Z" w16du:dateUtc="2025-04-30T12:15:00Z">
              <w:r w:rsidRPr="00C73039">
                <w:rPr>
                  <w:sz w:val="20"/>
                </w:rPr>
                <w:t>100.00% (97.40%, 100.00%)</w:t>
              </w:r>
            </w:ins>
          </w:p>
        </w:tc>
        <w:tc>
          <w:tcPr>
            <w:tcW w:w="1446" w:type="pct"/>
          </w:tcPr>
          <w:p w14:paraId="1B462AB3" w14:textId="77777777" w:rsidR="00C73039" w:rsidRPr="00C73039" w:rsidRDefault="00C73039" w:rsidP="00C73039">
            <w:pPr>
              <w:widowControl/>
              <w:spacing w:line="240" w:lineRule="auto"/>
              <w:ind w:firstLineChars="0" w:firstLine="0"/>
              <w:jc w:val="center"/>
              <w:rPr>
                <w:ins w:id="1116" w:author="wutuan" w:date="2025-04-30T20:15:00Z" w16du:dateUtc="2025-04-30T12:15:00Z"/>
                <w:sz w:val="20"/>
              </w:rPr>
            </w:pPr>
            <w:ins w:id="1117" w:author="wutuan" w:date="2025-04-30T20:15:00Z" w16du:dateUtc="2025-04-30T12:15:00Z">
              <w:r w:rsidRPr="00C73039">
                <w:rPr>
                  <w:sz w:val="20"/>
                </w:rPr>
                <w:t>100.00% (97.36%, 100.00%)</w:t>
              </w:r>
            </w:ins>
          </w:p>
        </w:tc>
      </w:tr>
      <w:tr w:rsidR="00C73039" w:rsidRPr="00C73039" w14:paraId="377765CB" w14:textId="77777777" w:rsidTr="00C73039">
        <w:trPr>
          <w:ins w:id="1118" w:author="wutuan" w:date="2025-04-30T20:15:00Z" w16du:dateUtc="2025-04-30T12:15:00Z"/>
        </w:trPr>
        <w:tc>
          <w:tcPr>
            <w:tcW w:w="2108" w:type="pct"/>
          </w:tcPr>
          <w:p w14:paraId="646A43AB" w14:textId="77777777" w:rsidR="00C73039" w:rsidRPr="00C73039" w:rsidRDefault="00C73039" w:rsidP="00C73039">
            <w:pPr>
              <w:spacing w:line="240" w:lineRule="auto"/>
              <w:ind w:leftChars="200" w:left="420" w:firstLineChars="0" w:firstLine="0"/>
              <w:rPr>
                <w:ins w:id="1119" w:author="wutuan" w:date="2025-04-30T20:15:00Z" w16du:dateUtc="2025-04-30T12:15:00Z"/>
                <w:sz w:val="20"/>
              </w:rPr>
            </w:pPr>
            <w:ins w:id="1120" w:author="wutuan" w:date="2025-04-30T20:15:00Z" w16du:dateUtc="2025-04-30T12:15:00Z">
              <w:r w:rsidRPr="00C73039">
                <w:rPr>
                  <w:rFonts w:hint="eastAsia"/>
                  <w:sz w:val="20"/>
                </w:rPr>
                <w:t>满意率</w:t>
              </w:r>
              <w:r w:rsidRPr="00C73039">
                <w:rPr>
                  <w:sz w:val="20"/>
                </w:rPr>
                <w:t>(95%CI)</w:t>
              </w:r>
            </w:ins>
          </w:p>
        </w:tc>
        <w:tc>
          <w:tcPr>
            <w:tcW w:w="1446" w:type="pct"/>
          </w:tcPr>
          <w:p w14:paraId="5BB2F620" w14:textId="77777777" w:rsidR="00C73039" w:rsidRPr="00C73039" w:rsidRDefault="00C73039" w:rsidP="00C73039">
            <w:pPr>
              <w:widowControl/>
              <w:spacing w:line="240" w:lineRule="auto"/>
              <w:ind w:firstLineChars="0" w:firstLine="0"/>
              <w:jc w:val="center"/>
              <w:rPr>
                <w:ins w:id="1121" w:author="wutuan" w:date="2025-04-30T20:15:00Z" w16du:dateUtc="2025-04-30T12:15:00Z"/>
                <w:sz w:val="20"/>
              </w:rPr>
            </w:pPr>
            <w:ins w:id="1122" w:author="wutuan" w:date="2025-04-30T20:15:00Z" w16du:dateUtc="2025-04-30T12:15:00Z">
              <w:r w:rsidRPr="00C73039">
                <w:rPr>
                  <w:sz w:val="20"/>
                </w:rPr>
                <w:t>100.00% (97.40%, 100.00%)</w:t>
              </w:r>
            </w:ins>
          </w:p>
        </w:tc>
        <w:tc>
          <w:tcPr>
            <w:tcW w:w="1446" w:type="pct"/>
          </w:tcPr>
          <w:p w14:paraId="7B98FEE4" w14:textId="77777777" w:rsidR="00C73039" w:rsidRPr="00C73039" w:rsidRDefault="00C73039" w:rsidP="00C73039">
            <w:pPr>
              <w:widowControl/>
              <w:spacing w:line="240" w:lineRule="auto"/>
              <w:ind w:firstLineChars="0" w:firstLine="0"/>
              <w:jc w:val="center"/>
              <w:rPr>
                <w:ins w:id="1123" w:author="wutuan" w:date="2025-04-30T20:15:00Z" w16du:dateUtc="2025-04-30T12:15:00Z"/>
                <w:sz w:val="20"/>
              </w:rPr>
            </w:pPr>
            <w:ins w:id="1124" w:author="wutuan" w:date="2025-04-30T20:15:00Z" w16du:dateUtc="2025-04-30T12:15:00Z">
              <w:r w:rsidRPr="00C73039">
                <w:rPr>
                  <w:sz w:val="20"/>
                </w:rPr>
                <w:t>100.00% (97.36%, 100.00%)</w:t>
              </w:r>
            </w:ins>
          </w:p>
        </w:tc>
      </w:tr>
      <w:tr w:rsidR="00C73039" w:rsidRPr="00C73039" w14:paraId="7D5FED27" w14:textId="77777777" w:rsidTr="00C73039">
        <w:trPr>
          <w:ins w:id="1125" w:author="wutuan" w:date="2025-04-30T20:15:00Z" w16du:dateUtc="2025-04-30T12:15:00Z"/>
        </w:trPr>
        <w:tc>
          <w:tcPr>
            <w:tcW w:w="2108" w:type="pct"/>
            <w:shd w:val="clear" w:color="auto" w:fill="auto"/>
          </w:tcPr>
          <w:p w14:paraId="7A88E50C" w14:textId="77777777" w:rsidR="00C73039" w:rsidRPr="00C73039" w:rsidRDefault="00C73039" w:rsidP="00C73039">
            <w:pPr>
              <w:spacing w:line="240" w:lineRule="auto"/>
              <w:ind w:firstLineChars="0" w:firstLine="0"/>
              <w:rPr>
                <w:ins w:id="1126" w:author="wutuan" w:date="2025-04-30T20:15:00Z" w16du:dateUtc="2025-04-30T12:15:00Z"/>
                <w:sz w:val="20"/>
              </w:rPr>
            </w:pPr>
            <w:ins w:id="1127" w:author="wutuan" w:date="2025-04-30T20:15:00Z" w16du:dateUtc="2025-04-30T12:15:00Z">
              <w:r w:rsidRPr="00C73039">
                <w:rPr>
                  <w:rFonts w:hint="eastAsia"/>
                  <w:sz w:val="20"/>
                </w:rPr>
                <w:t>图像后处理功能</w:t>
              </w:r>
              <w:r w:rsidRPr="00C73039">
                <w:rPr>
                  <w:sz w:val="20"/>
                </w:rPr>
                <w:t>, n(%)</w:t>
              </w:r>
            </w:ins>
          </w:p>
        </w:tc>
        <w:tc>
          <w:tcPr>
            <w:tcW w:w="1446" w:type="pct"/>
            <w:shd w:val="clear" w:color="auto" w:fill="auto"/>
          </w:tcPr>
          <w:p w14:paraId="70C8086C" w14:textId="77777777" w:rsidR="00C73039" w:rsidRPr="00C73039" w:rsidRDefault="00C73039" w:rsidP="00C73039">
            <w:pPr>
              <w:widowControl/>
              <w:spacing w:line="240" w:lineRule="auto"/>
              <w:ind w:firstLineChars="0" w:firstLine="0"/>
              <w:jc w:val="center"/>
              <w:rPr>
                <w:ins w:id="1128" w:author="wutuan" w:date="2025-04-30T20:15:00Z" w16du:dateUtc="2025-04-30T12:15:00Z"/>
                <w:sz w:val="20"/>
              </w:rPr>
            </w:pPr>
            <w:ins w:id="1129" w:author="wutuan" w:date="2025-04-30T20:15:00Z" w16du:dateUtc="2025-04-30T12:15:00Z">
              <w:r w:rsidRPr="00C73039">
                <w:rPr>
                  <w:rFonts w:hint="eastAsia"/>
                  <w:sz w:val="20"/>
                </w:rPr>
                <w:t>139</w:t>
              </w:r>
            </w:ins>
          </w:p>
        </w:tc>
        <w:tc>
          <w:tcPr>
            <w:tcW w:w="1446" w:type="pct"/>
            <w:shd w:val="clear" w:color="auto" w:fill="auto"/>
          </w:tcPr>
          <w:p w14:paraId="44F81C3B" w14:textId="77777777" w:rsidR="00C73039" w:rsidRPr="00C73039" w:rsidRDefault="00C73039" w:rsidP="00C73039">
            <w:pPr>
              <w:widowControl/>
              <w:spacing w:line="240" w:lineRule="auto"/>
              <w:ind w:firstLineChars="0" w:firstLine="0"/>
              <w:jc w:val="center"/>
              <w:rPr>
                <w:ins w:id="1130" w:author="wutuan" w:date="2025-04-30T20:15:00Z" w16du:dateUtc="2025-04-30T12:15:00Z"/>
                <w:sz w:val="20"/>
              </w:rPr>
            </w:pPr>
            <w:ins w:id="1131" w:author="wutuan" w:date="2025-04-30T20:15:00Z" w16du:dateUtc="2025-04-30T12:15:00Z">
              <w:r w:rsidRPr="00C73039">
                <w:rPr>
                  <w:rFonts w:hint="eastAsia"/>
                  <w:sz w:val="20"/>
                </w:rPr>
                <w:t>137</w:t>
              </w:r>
            </w:ins>
          </w:p>
        </w:tc>
      </w:tr>
      <w:tr w:rsidR="00C73039" w:rsidRPr="00C73039" w14:paraId="431E4CDB" w14:textId="77777777" w:rsidTr="00C73039">
        <w:trPr>
          <w:ins w:id="1132" w:author="wutuan" w:date="2025-04-30T20:15:00Z" w16du:dateUtc="2025-04-30T12:15:00Z"/>
        </w:trPr>
        <w:tc>
          <w:tcPr>
            <w:tcW w:w="2108" w:type="pct"/>
            <w:shd w:val="clear" w:color="auto" w:fill="auto"/>
          </w:tcPr>
          <w:p w14:paraId="6419FCAF" w14:textId="77777777" w:rsidR="00C73039" w:rsidRPr="00C73039" w:rsidRDefault="00C73039" w:rsidP="00C73039">
            <w:pPr>
              <w:spacing w:line="240" w:lineRule="auto"/>
              <w:ind w:leftChars="200" w:left="420" w:firstLineChars="0" w:firstLine="0"/>
              <w:rPr>
                <w:ins w:id="1133" w:author="wutuan" w:date="2025-04-30T20:15:00Z" w16du:dateUtc="2025-04-30T12:15:00Z"/>
                <w:sz w:val="20"/>
              </w:rPr>
            </w:pPr>
            <w:ins w:id="1134" w:author="wutuan" w:date="2025-04-30T20:15:00Z" w16du:dateUtc="2025-04-30T12:15:00Z">
              <w:r w:rsidRPr="00C73039">
                <w:rPr>
                  <w:rFonts w:hint="eastAsia"/>
                  <w:sz w:val="20"/>
                </w:rPr>
                <w:t>满意</w:t>
              </w:r>
            </w:ins>
          </w:p>
        </w:tc>
        <w:tc>
          <w:tcPr>
            <w:tcW w:w="1446" w:type="pct"/>
            <w:shd w:val="clear" w:color="auto" w:fill="auto"/>
          </w:tcPr>
          <w:p w14:paraId="53FFA7CE" w14:textId="77777777" w:rsidR="00C73039" w:rsidRPr="00C73039" w:rsidRDefault="00C73039" w:rsidP="00C73039">
            <w:pPr>
              <w:widowControl/>
              <w:spacing w:line="240" w:lineRule="auto"/>
              <w:ind w:firstLineChars="0" w:firstLine="0"/>
              <w:jc w:val="center"/>
              <w:rPr>
                <w:ins w:id="1135" w:author="wutuan" w:date="2025-04-30T20:15:00Z" w16du:dateUtc="2025-04-30T12:15:00Z"/>
                <w:sz w:val="20"/>
              </w:rPr>
            </w:pPr>
            <w:ins w:id="1136" w:author="wutuan" w:date="2025-04-30T20:15:00Z" w16du:dateUtc="2025-04-30T12:15:00Z">
              <w:r w:rsidRPr="00C73039">
                <w:rPr>
                  <w:rFonts w:hint="eastAsia"/>
                  <w:sz w:val="20"/>
                </w:rPr>
                <w:t>139(100.00%)</w:t>
              </w:r>
            </w:ins>
          </w:p>
        </w:tc>
        <w:tc>
          <w:tcPr>
            <w:tcW w:w="1446" w:type="pct"/>
            <w:shd w:val="clear" w:color="auto" w:fill="auto"/>
          </w:tcPr>
          <w:p w14:paraId="11D568B3" w14:textId="77777777" w:rsidR="00C73039" w:rsidRPr="00C73039" w:rsidRDefault="00C73039" w:rsidP="00C73039">
            <w:pPr>
              <w:widowControl/>
              <w:spacing w:line="240" w:lineRule="auto"/>
              <w:ind w:firstLineChars="0" w:firstLine="0"/>
              <w:jc w:val="center"/>
              <w:rPr>
                <w:ins w:id="1137" w:author="wutuan" w:date="2025-04-30T20:15:00Z" w16du:dateUtc="2025-04-30T12:15:00Z"/>
                <w:sz w:val="20"/>
              </w:rPr>
            </w:pPr>
            <w:ins w:id="1138" w:author="wutuan" w:date="2025-04-30T20:15:00Z" w16du:dateUtc="2025-04-30T12:15:00Z">
              <w:r w:rsidRPr="00C73039">
                <w:rPr>
                  <w:rFonts w:hint="eastAsia"/>
                  <w:sz w:val="20"/>
                </w:rPr>
                <w:t>137(100.00%)</w:t>
              </w:r>
            </w:ins>
          </w:p>
        </w:tc>
      </w:tr>
      <w:tr w:rsidR="00C73039" w:rsidRPr="00C73039" w14:paraId="3478AAC5" w14:textId="77777777" w:rsidTr="00C73039">
        <w:trPr>
          <w:ins w:id="1139" w:author="wutuan" w:date="2025-04-30T20:15:00Z" w16du:dateUtc="2025-04-30T12:15:00Z"/>
        </w:trPr>
        <w:tc>
          <w:tcPr>
            <w:tcW w:w="2108" w:type="pct"/>
            <w:shd w:val="clear" w:color="auto" w:fill="auto"/>
          </w:tcPr>
          <w:p w14:paraId="7C773F60" w14:textId="77777777" w:rsidR="00C73039" w:rsidRPr="00C73039" w:rsidRDefault="00C73039" w:rsidP="00C73039">
            <w:pPr>
              <w:spacing w:line="240" w:lineRule="auto"/>
              <w:ind w:leftChars="200" w:left="420" w:firstLineChars="0" w:firstLine="0"/>
              <w:rPr>
                <w:ins w:id="1140" w:author="wutuan" w:date="2025-04-30T20:15:00Z" w16du:dateUtc="2025-04-30T12:15:00Z"/>
                <w:sz w:val="20"/>
              </w:rPr>
            </w:pPr>
            <w:ins w:id="1141" w:author="wutuan" w:date="2025-04-30T20:15:00Z" w16du:dateUtc="2025-04-30T12:15:00Z">
              <w:r w:rsidRPr="00C73039">
                <w:rPr>
                  <w:rFonts w:hint="eastAsia"/>
                  <w:sz w:val="20"/>
                </w:rPr>
                <w:t>一般</w:t>
              </w:r>
            </w:ins>
          </w:p>
        </w:tc>
        <w:tc>
          <w:tcPr>
            <w:tcW w:w="1446" w:type="pct"/>
            <w:shd w:val="clear" w:color="auto" w:fill="auto"/>
          </w:tcPr>
          <w:p w14:paraId="05C75391" w14:textId="77777777" w:rsidR="00C73039" w:rsidRPr="00C73039" w:rsidRDefault="00C73039" w:rsidP="00C73039">
            <w:pPr>
              <w:widowControl/>
              <w:spacing w:line="240" w:lineRule="auto"/>
              <w:ind w:firstLineChars="0" w:firstLine="0"/>
              <w:jc w:val="center"/>
              <w:rPr>
                <w:ins w:id="1142" w:author="wutuan" w:date="2025-04-30T20:15:00Z" w16du:dateUtc="2025-04-30T12:15:00Z"/>
                <w:sz w:val="20"/>
              </w:rPr>
            </w:pPr>
            <w:ins w:id="1143"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ADDA7BC" w14:textId="77777777" w:rsidR="00C73039" w:rsidRPr="00C73039" w:rsidRDefault="00C73039" w:rsidP="00C73039">
            <w:pPr>
              <w:widowControl/>
              <w:spacing w:line="240" w:lineRule="auto"/>
              <w:ind w:firstLineChars="0" w:firstLine="0"/>
              <w:jc w:val="center"/>
              <w:rPr>
                <w:ins w:id="1144" w:author="wutuan" w:date="2025-04-30T20:15:00Z" w16du:dateUtc="2025-04-30T12:15:00Z"/>
                <w:sz w:val="20"/>
              </w:rPr>
            </w:pPr>
            <w:ins w:id="1145"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09A7EE8" w14:textId="77777777" w:rsidTr="00C73039">
        <w:trPr>
          <w:ins w:id="1146" w:author="wutuan" w:date="2025-04-30T20:15:00Z" w16du:dateUtc="2025-04-30T12:15:00Z"/>
        </w:trPr>
        <w:tc>
          <w:tcPr>
            <w:tcW w:w="2108" w:type="pct"/>
            <w:shd w:val="clear" w:color="auto" w:fill="auto"/>
          </w:tcPr>
          <w:p w14:paraId="143C0862" w14:textId="77777777" w:rsidR="00C73039" w:rsidRPr="00C73039" w:rsidRDefault="00C73039" w:rsidP="00C73039">
            <w:pPr>
              <w:spacing w:line="240" w:lineRule="auto"/>
              <w:ind w:leftChars="200" w:left="420" w:firstLineChars="0" w:firstLine="0"/>
              <w:rPr>
                <w:ins w:id="1147" w:author="wutuan" w:date="2025-04-30T20:15:00Z" w16du:dateUtc="2025-04-30T12:15:00Z"/>
                <w:sz w:val="20"/>
              </w:rPr>
            </w:pPr>
            <w:ins w:id="1148" w:author="wutuan" w:date="2025-04-30T20:15:00Z" w16du:dateUtc="2025-04-30T12:15:00Z">
              <w:r w:rsidRPr="00C73039">
                <w:rPr>
                  <w:rFonts w:hint="eastAsia"/>
                  <w:sz w:val="20"/>
                </w:rPr>
                <w:t>不满意</w:t>
              </w:r>
            </w:ins>
          </w:p>
        </w:tc>
        <w:tc>
          <w:tcPr>
            <w:tcW w:w="1446" w:type="pct"/>
            <w:shd w:val="clear" w:color="auto" w:fill="auto"/>
          </w:tcPr>
          <w:p w14:paraId="5E1A4FA5" w14:textId="77777777" w:rsidR="00C73039" w:rsidRPr="00C73039" w:rsidRDefault="00C73039" w:rsidP="00C73039">
            <w:pPr>
              <w:widowControl/>
              <w:spacing w:line="240" w:lineRule="auto"/>
              <w:ind w:firstLineChars="0" w:firstLine="0"/>
              <w:jc w:val="center"/>
              <w:rPr>
                <w:ins w:id="1149" w:author="wutuan" w:date="2025-04-30T20:15:00Z" w16du:dateUtc="2025-04-30T12:15:00Z"/>
                <w:sz w:val="20"/>
              </w:rPr>
            </w:pPr>
            <w:ins w:id="1150"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326E680D" w14:textId="77777777" w:rsidR="00C73039" w:rsidRPr="00C73039" w:rsidRDefault="00C73039" w:rsidP="00C73039">
            <w:pPr>
              <w:widowControl/>
              <w:spacing w:line="240" w:lineRule="auto"/>
              <w:ind w:firstLineChars="0" w:firstLine="0"/>
              <w:jc w:val="center"/>
              <w:rPr>
                <w:ins w:id="1151" w:author="wutuan" w:date="2025-04-30T20:15:00Z" w16du:dateUtc="2025-04-30T12:15:00Z"/>
                <w:sz w:val="20"/>
              </w:rPr>
            </w:pPr>
            <w:ins w:id="1152"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7EBA669E" w14:textId="77777777" w:rsidTr="00C73039">
        <w:trPr>
          <w:ins w:id="1153" w:author="wutuan" w:date="2025-04-30T20:15:00Z" w16du:dateUtc="2025-04-30T12:15:00Z"/>
        </w:trPr>
        <w:tc>
          <w:tcPr>
            <w:tcW w:w="2108" w:type="pct"/>
            <w:shd w:val="clear" w:color="auto" w:fill="auto"/>
          </w:tcPr>
          <w:p w14:paraId="52036F5C" w14:textId="77777777" w:rsidR="00C73039" w:rsidRPr="00C73039" w:rsidRDefault="00C73039" w:rsidP="00C73039">
            <w:pPr>
              <w:spacing w:line="240" w:lineRule="auto"/>
              <w:ind w:leftChars="200" w:left="420" w:firstLineChars="0" w:firstLine="0"/>
              <w:rPr>
                <w:ins w:id="1154" w:author="wutuan" w:date="2025-04-30T20:15:00Z" w16du:dateUtc="2025-04-30T12:15:00Z"/>
                <w:sz w:val="20"/>
              </w:rPr>
            </w:pPr>
            <w:ins w:id="1155" w:author="wutuan" w:date="2025-04-30T20:15:00Z" w16du:dateUtc="2025-04-30T12:15:00Z">
              <w:r w:rsidRPr="00C73039">
                <w:rPr>
                  <w:rFonts w:hint="eastAsia"/>
                  <w:sz w:val="20"/>
                </w:rPr>
                <w:t>可接受率</w:t>
              </w:r>
              <w:r w:rsidRPr="00C73039">
                <w:rPr>
                  <w:rFonts w:hint="eastAsia"/>
                  <w:sz w:val="20"/>
                </w:rPr>
                <w:t>(%)</w:t>
              </w:r>
            </w:ins>
          </w:p>
        </w:tc>
        <w:tc>
          <w:tcPr>
            <w:tcW w:w="1446" w:type="pct"/>
            <w:shd w:val="clear" w:color="auto" w:fill="auto"/>
          </w:tcPr>
          <w:p w14:paraId="68D3F788" w14:textId="77777777" w:rsidR="00C73039" w:rsidRPr="00C73039" w:rsidRDefault="00C73039" w:rsidP="00C73039">
            <w:pPr>
              <w:widowControl/>
              <w:spacing w:line="240" w:lineRule="auto"/>
              <w:ind w:firstLineChars="0" w:firstLine="0"/>
              <w:jc w:val="center"/>
              <w:rPr>
                <w:ins w:id="1156" w:author="wutuan" w:date="2025-04-30T20:15:00Z" w16du:dateUtc="2025-04-30T12:15:00Z"/>
                <w:sz w:val="20"/>
              </w:rPr>
            </w:pPr>
            <w:ins w:id="1157" w:author="wutuan" w:date="2025-04-30T20:15:00Z" w16du:dateUtc="2025-04-30T12:15:00Z">
              <w:r w:rsidRPr="00C73039">
                <w:rPr>
                  <w:rFonts w:hint="eastAsia"/>
                  <w:sz w:val="20"/>
                </w:rPr>
                <w:t>139(100.00%)</w:t>
              </w:r>
            </w:ins>
          </w:p>
        </w:tc>
        <w:tc>
          <w:tcPr>
            <w:tcW w:w="1446" w:type="pct"/>
            <w:shd w:val="clear" w:color="auto" w:fill="auto"/>
          </w:tcPr>
          <w:p w14:paraId="26CC17D1" w14:textId="77777777" w:rsidR="00C73039" w:rsidRPr="00C73039" w:rsidRDefault="00C73039" w:rsidP="00C73039">
            <w:pPr>
              <w:widowControl/>
              <w:spacing w:line="240" w:lineRule="auto"/>
              <w:ind w:firstLineChars="0" w:firstLine="0"/>
              <w:jc w:val="center"/>
              <w:rPr>
                <w:ins w:id="1158" w:author="wutuan" w:date="2025-04-30T20:15:00Z" w16du:dateUtc="2025-04-30T12:15:00Z"/>
                <w:sz w:val="20"/>
              </w:rPr>
            </w:pPr>
            <w:ins w:id="1159" w:author="wutuan" w:date="2025-04-30T20:15:00Z" w16du:dateUtc="2025-04-30T12:15:00Z">
              <w:r w:rsidRPr="00C73039">
                <w:rPr>
                  <w:rFonts w:hint="eastAsia"/>
                  <w:sz w:val="20"/>
                </w:rPr>
                <w:t>137(100.00%)</w:t>
              </w:r>
            </w:ins>
          </w:p>
        </w:tc>
      </w:tr>
      <w:tr w:rsidR="00C73039" w:rsidRPr="00C73039" w14:paraId="1012B14F" w14:textId="77777777" w:rsidTr="00C73039">
        <w:trPr>
          <w:ins w:id="1160" w:author="wutuan" w:date="2025-04-30T20:15:00Z" w16du:dateUtc="2025-04-30T12:15:00Z"/>
        </w:trPr>
        <w:tc>
          <w:tcPr>
            <w:tcW w:w="2108" w:type="pct"/>
            <w:shd w:val="clear" w:color="auto" w:fill="auto"/>
          </w:tcPr>
          <w:p w14:paraId="4FFFB65B" w14:textId="77777777" w:rsidR="00C73039" w:rsidRPr="00C73039" w:rsidRDefault="00C73039" w:rsidP="00C73039">
            <w:pPr>
              <w:spacing w:line="240" w:lineRule="auto"/>
              <w:ind w:leftChars="200" w:left="420" w:firstLineChars="0" w:firstLine="0"/>
              <w:rPr>
                <w:ins w:id="1161" w:author="wutuan" w:date="2025-04-30T20:15:00Z" w16du:dateUtc="2025-04-30T12:15:00Z"/>
                <w:sz w:val="20"/>
              </w:rPr>
            </w:pPr>
            <w:ins w:id="1162" w:author="wutuan" w:date="2025-04-30T20:15:00Z" w16du:dateUtc="2025-04-30T12:15:00Z">
              <w:r w:rsidRPr="00C73039">
                <w:rPr>
                  <w:rFonts w:hint="eastAsia"/>
                  <w:sz w:val="20"/>
                </w:rPr>
                <w:t>满意率</w:t>
              </w:r>
              <w:r w:rsidRPr="00C73039">
                <w:rPr>
                  <w:rFonts w:hint="eastAsia"/>
                  <w:sz w:val="20"/>
                </w:rPr>
                <w:t>(%)</w:t>
              </w:r>
            </w:ins>
          </w:p>
        </w:tc>
        <w:tc>
          <w:tcPr>
            <w:tcW w:w="1446" w:type="pct"/>
            <w:shd w:val="clear" w:color="auto" w:fill="auto"/>
          </w:tcPr>
          <w:p w14:paraId="20039DBF" w14:textId="77777777" w:rsidR="00C73039" w:rsidRPr="00C73039" w:rsidRDefault="00C73039" w:rsidP="00C73039">
            <w:pPr>
              <w:widowControl/>
              <w:spacing w:line="240" w:lineRule="auto"/>
              <w:ind w:firstLineChars="0" w:firstLine="0"/>
              <w:jc w:val="center"/>
              <w:rPr>
                <w:ins w:id="1163" w:author="wutuan" w:date="2025-04-30T20:15:00Z" w16du:dateUtc="2025-04-30T12:15:00Z"/>
                <w:sz w:val="20"/>
              </w:rPr>
            </w:pPr>
            <w:ins w:id="1164" w:author="wutuan" w:date="2025-04-30T20:15:00Z" w16du:dateUtc="2025-04-30T12:15:00Z">
              <w:r w:rsidRPr="00C73039">
                <w:rPr>
                  <w:rFonts w:hint="eastAsia"/>
                  <w:sz w:val="20"/>
                </w:rPr>
                <w:t>139(100.00%)</w:t>
              </w:r>
            </w:ins>
          </w:p>
        </w:tc>
        <w:tc>
          <w:tcPr>
            <w:tcW w:w="1446" w:type="pct"/>
            <w:shd w:val="clear" w:color="auto" w:fill="auto"/>
          </w:tcPr>
          <w:p w14:paraId="45C77650" w14:textId="77777777" w:rsidR="00C73039" w:rsidRPr="00C73039" w:rsidRDefault="00C73039" w:rsidP="00C73039">
            <w:pPr>
              <w:widowControl/>
              <w:spacing w:line="240" w:lineRule="auto"/>
              <w:ind w:firstLineChars="0" w:firstLine="0"/>
              <w:jc w:val="center"/>
              <w:rPr>
                <w:ins w:id="1165" w:author="wutuan" w:date="2025-04-30T20:15:00Z" w16du:dateUtc="2025-04-30T12:15:00Z"/>
                <w:sz w:val="20"/>
              </w:rPr>
            </w:pPr>
            <w:ins w:id="1166" w:author="wutuan" w:date="2025-04-30T20:15:00Z" w16du:dateUtc="2025-04-30T12:15:00Z">
              <w:r w:rsidRPr="00C73039">
                <w:rPr>
                  <w:rFonts w:hint="eastAsia"/>
                  <w:sz w:val="20"/>
                </w:rPr>
                <w:t>137(100.00%)</w:t>
              </w:r>
            </w:ins>
          </w:p>
        </w:tc>
      </w:tr>
      <w:tr w:rsidR="00C73039" w:rsidRPr="00C73039" w14:paraId="409A8E93" w14:textId="77777777" w:rsidTr="00C73039">
        <w:trPr>
          <w:ins w:id="1167" w:author="wutuan" w:date="2025-04-30T20:15:00Z" w16du:dateUtc="2025-04-30T12:15:00Z"/>
        </w:trPr>
        <w:tc>
          <w:tcPr>
            <w:tcW w:w="2108" w:type="pct"/>
            <w:shd w:val="clear" w:color="auto" w:fill="auto"/>
          </w:tcPr>
          <w:p w14:paraId="3828D9CC" w14:textId="77777777" w:rsidR="00C73039" w:rsidRPr="00C73039" w:rsidRDefault="00C73039" w:rsidP="00C73039">
            <w:pPr>
              <w:spacing w:line="240" w:lineRule="auto"/>
              <w:ind w:leftChars="200" w:left="420" w:firstLineChars="0" w:firstLine="0"/>
              <w:rPr>
                <w:ins w:id="1168" w:author="wutuan" w:date="2025-04-30T20:15:00Z" w16du:dateUtc="2025-04-30T12:15:00Z"/>
                <w:sz w:val="20"/>
              </w:rPr>
            </w:pPr>
            <w:ins w:id="1169" w:author="wutuan" w:date="2025-04-30T20:15:00Z" w16du:dateUtc="2025-04-30T12:15:00Z">
              <w:r w:rsidRPr="00C73039">
                <w:rPr>
                  <w:rFonts w:hint="eastAsia"/>
                  <w:sz w:val="20"/>
                </w:rPr>
                <w:t>可接受率</w:t>
              </w:r>
              <w:r w:rsidRPr="00C73039">
                <w:rPr>
                  <w:sz w:val="20"/>
                </w:rPr>
                <w:t>(95%CI)</w:t>
              </w:r>
            </w:ins>
          </w:p>
        </w:tc>
        <w:tc>
          <w:tcPr>
            <w:tcW w:w="1446" w:type="pct"/>
            <w:shd w:val="clear" w:color="auto" w:fill="auto"/>
          </w:tcPr>
          <w:p w14:paraId="1238467F" w14:textId="77777777" w:rsidR="00C73039" w:rsidRPr="00C73039" w:rsidRDefault="00C73039" w:rsidP="00C73039">
            <w:pPr>
              <w:widowControl/>
              <w:spacing w:line="240" w:lineRule="auto"/>
              <w:ind w:firstLineChars="0" w:firstLine="0"/>
              <w:jc w:val="center"/>
              <w:rPr>
                <w:ins w:id="1170" w:author="wutuan" w:date="2025-04-30T20:15:00Z" w16du:dateUtc="2025-04-30T12:15:00Z"/>
                <w:sz w:val="20"/>
              </w:rPr>
            </w:pPr>
            <w:ins w:id="1171" w:author="wutuan" w:date="2025-04-30T20:15:00Z" w16du:dateUtc="2025-04-30T12:15:00Z">
              <w:r w:rsidRPr="00C73039">
                <w:rPr>
                  <w:sz w:val="20"/>
                </w:rPr>
                <w:t>100.00% (97.38%, 100.00%)</w:t>
              </w:r>
            </w:ins>
          </w:p>
        </w:tc>
        <w:tc>
          <w:tcPr>
            <w:tcW w:w="1446" w:type="pct"/>
            <w:shd w:val="clear" w:color="auto" w:fill="auto"/>
          </w:tcPr>
          <w:p w14:paraId="13F53262" w14:textId="77777777" w:rsidR="00C73039" w:rsidRPr="00C73039" w:rsidRDefault="00C73039" w:rsidP="00C73039">
            <w:pPr>
              <w:widowControl/>
              <w:spacing w:line="240" w:lineRule="auto"/>
              <w:ind w:firstLineChars="0" w:firstLine="0"/>
              <w:jc w:val="center"/>
              <w:rPr>
                <w:ins w:id="1172" w:author="wutuan" w:date="2025-04-30T20:15:00Z" w16du:dateUtc="2025-04-30T12:15:00Z"/>
                <w:sz w:val="20"/>
              </w:rPr>
            </w:pPr>
            <w:ins w:id="1173" w:author="wutuan" w:date="2025-04-30T20:15:00Z" w16du:dateUtc="2025-04-30T12:15:00Z">
              <w:r w:rsidRPr="00C73039">
                <w:rPr>
                  <w:sz w:val="20"/>
                </w:rPr>
                <w:t>100.00% (97.34%, 100.00%)</w:t>
              </w:r>
            </w:ins>
          </w:p>
        </w:tc>
      </w:tr>
      <w:tr w:rsidR="00C73039" w:rsidRPr="00C73039" w14:paraId="1E555B69" w14:textId="77777777" w:rsidTr="00C73039">
        <w:trPr>
          <w:ins w:id="1174" w:author="wutuan" w:date="2025-04-30T20:15:00Z" w16du:dateUtc="2025-04-30T12:15:00Z"/>
        </w:trPr>
        <w:tc>
          <w:tcPr>
            <w:tcW w:w="2108" w:type="pct"/>
            <w:shd w:val="clear" w:color="auto" w:fill="auto"/>
          </w:tcPr>
          <w:p w14:paraId="045C875B" w14:textId="77777777" w:rsidR="00C73039" w:rsidRPr="00C73039" w:rsidRDefault="00C73039" w:rsidP="00C73039">
            <w:pPr>
              <w:spacing w:line="240" w:lineRule="auto"/>
              <w:ind w:leftChars="200" w:left="420" w:firstLineChars="0" w:firstLine="0"/>
              <w:rPr>
                <w:ins w:id="1175" w:author="wutuan" w:date="2025-04-30T20:15:00Z" w16du:dateUtc="2025-04-30T12:15:00Z"/>
                <w:sz w:val="20"/>
              </w:rPr>
            </w:pPr>
            <w:ins w:id="1176" w:author="wutuan" w:date="2025-04-30T20:15:00Z" w16du:dateUtc="2025-04-30T12:15:00Z">
              <w:r w:rsidRPr="00C73039">
                <w:rPr>
                  <w:rFonts w:hint="eastAsia"/>
                  <w:sz w:val="20"/>
                </w:rPr>
                <w:t>满意率</w:t>
              </w:r>
              <w:r w:rsidRPr="00C73039">
                <w:rPr>
                  <w:sz w:val="20"/>
                </w:rPr>
                <w:t>(95%CI)</w:t>
              </w:r>
            </w:ins>
          </w:p>
        </w:tc>
        <w:tc>
          <w:tcPr>
            <w:tcW w:w="1446" w:type="pct"/>
            <w:shd w:val="clear" w:color="auto" w:fill="auto"/>
          </w:tcPr>
          <w:p w14:paraId="6CC15B63" w14:textId="77777777" w:rsidR="00C73039" w:rsidRPr="00C73039" w:rsidRDefault="00C73039" w:rsidP="00C73039">
            <w:pPr>
              <w:widowControl/>
              <w:spacing w:line="240" w:lineRule="auto"/>
              <w:ind w:firstLineChars="0" w:firstLine="0"/>
              <w:jc w:val="center"/>
              <w:rPr>
                <w:ins w:id="1177" w:author="wutuan" w:date="2025-04-30T20:15:00Z" w16du:dateUtc="2025-04-30T12:15:00Z"/>
                <w:sz w:val="20"/>
              </w:rPr>
            </w:pPr>
            <w:ins w:id="1178" w:author="wutuan" w:date="2025-04-30T20:15:00Z" w16du:dateUtc="2025-04-30T12:15:00Z">
              <w:r w:rsidRPr="00C73039">
                <w:rPr>
                  <w:sz w:val="20"/>
                </w:rPr>
                <w:t>100.00% (97.38%, 100.00%)</w:t>
              </w:r>
            </w:ins>
          </w:p>
        </w:tc>
        <w:tc>
          <w:tcPr>
            <w:tcW w:w="1446" w:type="pct"/>
            <w:shd w:val="clear" w:color="auto" w:fill="auto"/>
          </w:tcPr>
          <w:p w14:paraId="50DBE10C" w14:textId="77777777" w:rsidR="00C73039" w:rsidRPr="00C73039" w:rsidRDefault="00C73039" w:rsidP="00C73039">
            <w:pPr>
              <w:widowControl/>
              <w:spacing w:line="240" w:lineRule="auto"/>
              <w:ind w:firstLineChars="0" w:firstLine="0"/>
              <w:jc w:val="center"/>
              <w:rPr>
                <w:ins w:id="1179" w:author="wutuan" w:date="2025-04-30T20:15:00Z" w16du:dateUtc="2025-04-30T12:15:00Z"/>
                <w:sz w:val="20"/>
              </w:rPr>
            </w:pPr>
            <w:ins w:id="1180" w:author="wutuan" w:date="2025-04-30T20:15:00Z" w16du:dateUtc="2025-04-30T12:15:00Z">
              <w:r w:rsidRPr="00C73039">
                <w:rPr>
                  <w:sz w:val="20"/>
                </w:rPr>
                <w:t>100.00% (97.34%, 100.00%)</w:t>
              </w:r>
            </w:ins>
          </w:p>
        </w:tc>
      </w:tr>
      <w:tr w:rsidR="00C73039" w:rsidRPr="00C73039" w14:paraId="557C51F5" w14:textId="77777777" w:rsidTr="00C73039">
        <w:trPr>
          <w:ins w:id="1181" w:author="wutuan" w:date="2025-04-30T20:15:00Z" w16du:dateUtc="2025-04-30T12:15:00Z"/>
        </w:trPr>
        <w:tc>
          <w:tcPr>
            <w:tcW w:w="2108" w:type="pct"/>
            <w:shd w:val="clear" w:color="auto" w:fill="auto"/>
          </w:tcPr>
          <w:p w14:paraId="4BA07AA6" w14:textId="77777777" w:rsidR="00C73039" w:rsidRPr="00C73039" w:rsidRDefault="00C73039" w:rsidP="00C73039">
            <w:pPr>
              <w:spacing w:line="240" w:lineRule="auto"/>
              <w:ind w:firstLineChars="0" w:firstLine="0"/>
              <w:rPr>
                <w:ins w:id="1182" w:author="wutuan" w:date="2025-04-30T20:15:00Z" w16du:dateUtc="2025-04-30T12:15:00Z"/>
                <w:sz w:val="20"/>
              </w:rPr>
            </w:pPr>
            <w:ins w:id="1183" w:author="wutuan" w:date="2025-04-30T20:15:00Z" w16du:dateUtc="2025-04-30T12:15:00Z">
              <w:r w:rsidRPr="00C73039">
                <w:rPr>
                  <w:rFonts w:hint="eastAsia"/>
                  <w:sz w:val="20"/>
                </w:rPr>
                <w:t>基于深度学习的智能患者摆位系统</w:t>
              </w:r>
              <w:r w:rsidRPr="00C73039">
                <w:rPr>
                  <w:sz w:val="20"/>
                </w:rPr>
                <w:t>, n(%)</w:t>
              </w:r>
            </w:ins>
          </w:p>
        </w:tc>
        <w:tc>
          <w:tcPr>
            <w:tcW w:w="1446" w:type="pct"/>
            <w:shd w:val="clear" w:color="auto" w:fill="auto"/>
          </w:tcPr>
          <w:p w14:paraId="668E1249" w14:textId="77777777" w:rsidR="00C73039" w:rsidRPr="00C73039" w:rsidRDefault="00C73039" w:rsidP="00C73039">
            <w:pPr>
              <w:widowControl/>
              <w:spacing w:line="240" w:lineRule="auto"/>
              <w:ind w:firstLineChars="0" w:firstLine="0"/>
              <w:jc w:val="center"/>
              <w:rPr>
                <w:ins w:id="1184" w:author="wutuan" w:date="2025-04-30T20:15:00Z" w16du:dateUtc="2025-04-30T12:15:00Z"/>
                <w:sz w:val="20"/>
              </w:rPr>
            </w:pPr>
            <w:ins w:id="1185" w:author="wutuan" w:date="2025-04-30T20:15:00Z" w16du:dateUtc="2025-04-30T12:15:00Z">
              <w:r w:rsidRPr="00C73039">
                <w:rPr>
                  <w:rFonts w:hint="eastAsia"/>
                  <w:sz w:val="20"/>
                </w:rPr>
                <w:t>46</w:t>
              </w:r>
            </w:ins>
          </w:p>
        </w:tc>
        <w:tc>
          <w:tcPr>
            <w:tcW w:w="1446" w:type="pct"/>
            <w:shd w:val="clear" w:color="auto" w:fill="auto"/>
          </w:tcPr>
          <w:p w14:paraId="73606E81" w14:textId="77777777" w:rsidR="00C73039" w:rsidRPr="00C73039" w:rsidRDefault="00C73039" w:rsidP="00C73039">
            <w:pPr>
              <w:widowControl/>
              <w:spacing w:line="240" w:lineRule="auto"/>
              <w:ind w:firstLineChars="0" w:firstLine="0"/>
              <w:jc w:val="center"/>
              <w:rPr>
                <w:ins w:id="1186" w:author="wutuan" w:date="2025-04-30T20:15:00Z" w16du:dateUtc="2025-04-30T12:15:00Z"/>
                <w:sz w:val="20"/>
              </w:rPr>
            </w:pPr>
            <w:ins w:id="1187" w:author="wutuan" w:date="2025-04-30T20:15:00Z" w16du:dateUtc="2025-04-30T12:15:00Z">
              <w:r w:rsidRPr="00C73039">
                <w:rPr>
                  <w:rFonts w:hint="eastAsia"/>
                  <w:sz w:val="20"/>
                </w:rPr>
                <w:t>46</w:t>
              </w:r>
            </w:ins>
          </w:p>
        </w:tc>
      </w:tr>
      <w:tr w:rsidR="00C73039" w:rsidRPr="00C73039" w14:paraId="54BB24BA" w14:textId="77777777" w:rsidTr="00C73039">
        <w:trPr>
          <w:ins w:id="1188" w:author="wutuan" w:date="2025-04-30T20:15:00Z" w16du:dateUtc="2025-04-30T12:15:00Z"/>
        </w:trPr>
        <w:tc>
          <w:tcPr>
            <w:tcW w:w="2108" w:type="pct"/>
            <w:shd w:val="clear" w:color="auto" w:fill="auto"/>
          </w:tcPr>
          <w:p w14:paraId="1D611107" w14:textId="77777777" w:rsidR="00C73039" w:rsidRPr="00C73039" w:rsidRDefault="00C73039" w:rsidP="00C73039">
            <w:pPr>
              <w:spacing w:line="240" w:lineRule="auto"/>
              <w:ind w:leftChars="200" w:left="420" w:firstLineChars="0" w:firstLine="0"/>
              <w:rPr>
                <w:ins w:id="1189" w:author="wutuan" w:date="2025-04-30T20:15:00Z" w16du:dateUtc="2025-04-30T12:15:00Z"/>
                <w:sz w:val="20"/>
              </w:rPr>
            </w:pPr>
            <w:ins w:id="1190" w:author="wutuan" w:date="2025-04-30T20:15:00Z" w16du:dateUtc="2025-04-30T12:15:00Z">
              <w:r w:rsidRPr="00C73039">
                <w:rPr>
                  <w:rFonts w:hint="eastAsia"/>
                  <w:sz w:val="20"/>
                </w:rPr>
                <w:t>满意</w:t>
              </w:r>
            </w:ins>
          </w:p>
        </w:tc>
        <w:tc>
          <w:tcPr>
            <w:tcW w:w="1446" w:type="pct"/>
            <w:shd w:val="clear" w:color="auto" w:fill="auto"/>
          </w:tcPr>
          <w:p w14:paraId="2FD6F809" w14:textId="77777777" w:rsidR="00C73039" w:rsidRPr="00C73039" w:rsidRDefault="00C73039" w:rsidP="00C73039">
            <w:pPr>
              <w:widowControl/>
              <w:spacing w:line="240" w:lineRule="auto"/>
              <w:ind w:firstLineChars="0" w:firstLine="0"/>
              <w:jc w:val="center"/>
              <w:rPr>
                <w:ins w:id="1191" w:author="wutuan" w:date="2025-04-30T20:15:00Z" w16du:dateUtc="2025-04-30T12:15:00Z"/>
                <w:sz w:val="20"/>
              </w:rPr>
            </w:pPr>
            <w:ins w:id="1192" w:author="wutuan" w:date="2025-04-30T20:15:00Z" w16du:dateUtc="2025-04-30T12:15:00Z">
              <w:r w:rsidRPr="00C73039">
                <w:rPr>
                  <w:rFonts w:hint="eastAsia"/>
                  <w:sz w:val="20"/>
                </w:rPr>
                <w:t>46 (100.00%)</w:t>
              </w:r>
            </w:ins>
          </w:p>
        </w:tc>
        <w:tc>
          <w:tcPr>
            <w:tcW w:w="1446" w:type="pct"/>
            <w:shd w:val="clear" w:color="auto" w:fill="auto"/>
          </w:tcPr>
          <w:p w14:paraId="64F6377A" w14:textId="77777777" w:rsidR="00C73039" w:rsidRPr="00C73039" w:rsidRDefault="00C73039" w:rsidP="00C73039">
            <w:pPr>
              <w:widowControl/>
              <w:spacing w:line="240" w:lineRule="auto"/>
              <w:ind w:firstLineChars="0" w:firstLine="0"/>
              <w:jc w:val="center"/>
              <w:rPr>
                <w:ins w:id="1193" w:author="wutuan" w:date="2025-04-30T20:15:00Z" w16du:dateUtc="2025-04-30T12:15:00Z"/>
                <w:sz w:val="20"/>
              </w:rPr>
            </w:pPr>
            <w:ins w:id="1194" w:author="wutuan" w:date="2025-04-30T20:15:00Z" w16du:dateUtc="2025-04-30T12:15:00Z">
              <w:r w:rsidRPr="00C73039">
                <w:rPr>
                  <w:rFonts w:hint="eastAsia"/>
                  <w:sz w:val="20"/>
                </w:rPr>
                <w:t>46 (100.00%)</w:t>
              </w:r>
            </w:ins>
          </w:p>
        </w:tc>
      </w:tr>
      <w:tr w:rsidR="00C73039" w:rsidRPr="00C73039" w14:paraId="44E79470" w14:textId="77777777" w:rsidTr="00C73039">
        <w:trPr>
          <w:ins w:id="1195" w:author="wutuan" w:date="2025-04-30T20:15:00Z" w16du:dateUtc="2025-04-30T12:15:00Z"/>
        </w:trPr>
        <w:tc>
          <w:tcPr>
            <w:tcW w:w="2108" w:type="pct"/>
            <w:shd w:val="clear" w:color="auto" w:fill="auto"/>
          </w:tcPr>
          <w:p w14:paraId="2A7CD282" w14:textId="77777777" w:rsidR="00C73039" w:rsidRPr="00C73039" w:rsidRDefault="00C73039" w:rsidP="00C73039">
            <w:pPr>
              <w:spacing w:line="240" w:lineRule="auto"/>
              <w:ind w:leftChars="200" w:left="420" w:firstLineChars="0" w:firstLine="0"/>
              <w:rPr>
                <w:ins w:id="1196" w:author="wutuan" w:date="2025-04-30T20:15:00Z" w16du:dateUtc="2025-04-30T12:15:00Z"/>
                <w:sz w:val="20"/>
              </w:rPr>
            </w:pPr>
            <w:ins w:id="1197" w:author="wutuan" w:date="2025-04-30T20:15:00Z" w16du:dateUtc="2025-04-30T12:15:00Z">
              <w:r w:rsidRPr="00C73039">
                <w:rPr>
                  <w:rFonts w:hint="eastAsia"/>
                  <w:sz w:val="20"/>
                </w:rPr>
                <w:t>一般</w:t>
              </w:r>
            </w:ins>
          </w:p>
        </w:tc>
        <w:tc>
          <w:tcPr>
            <w:tcW w:w="1446" w:type="pct"/>
            <w:shd w:val="clear" w:color="auto" w:fill="auto"/>
          </w:tcPr>
          <w:p w14:paraId="11A47E06" w14:textId="77777777" w:rsidR="00C73039" w:rsidRPr="00C73039" w:rsidRDefault="00C73039" w:rsidP="00C73039">
            <w:pPr>
              <w:widowControl/>
              <w:spacing w:line="240" w:lineRule="auto"/>
              <w:ind w:firstLineChars="0" w:firstLine="0"/>
              <w:jc w:val="center"/>
              <w:rPr>
                <w:ins w:id="1198" w:author="wutuan" w:date="2025-04-30T20:15:00Z" w16du:dateUtc="2025-04-30T12:15:00Z"/>
                <w:sz w:val="20"/>
              </w:rPr>
            </w:pPr>
            <w:ins w:id="1199"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6E8379E1" w14:textId="77777777" w:rsidR="00C73039" w:rsidRPr="00C73039" w:rsidRDefault="00C73039" w:rsidP="00C73039">
            <w:pPr>
              <w:widowControl/>
              <w:spacing w:line="240" w:lineRule="auto"/>
              <w:ind w:firstLineChars="0" w:firstLine="0"/>
              <w:jc w:val="center"/>
              <w:rPr>
                <w:ins w:id="1200" w:author="wutuan" w:date="2025-04-30T20:15:00Z" w16du:dateUtc="2025-04-30T12:15:00Z"/>
                <w:sz w:val="20"/>
              </w:rPr>
            </w:pPr>
            <w:ins w:id="1201"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F3A73CB" w14:textId="77777777" w:rsidTr="00C73039">
        <w:trPr>
          <w:ins w:id="1202" w:author="wutuan" w:date="2025-04-30T20:15:00Z" w16du:dateUtc="2025-04-30T12:15:00Z"/>
        </w:trPr>
        <w:tc>
          <w:tcPr>
            <w:tcW w:w="2108" w:type="pct"/>
            <w:shd w:val="clear" w:color="auto" w:fill="auto"/>
          </w:tcPr>
          <w:p w14:paraId="03367584" w14:textId="77777777" w:rsidR="00C73039" w:rsidRPr="00C73039" w:rsidRDefault="00C73039" w:rsidP="00C73039">
            <w:pPr>
              <w:spacing w:line="240" w:lineRule="auto"/>
              <w:ind w:leftChars="200" w:left="420" w:firstLineChars="0" w:firstLine="0"/>
              <w:rPr>
                <w:ins w:id="1203" w:author="wutuan" w:date="2025-04-30T20:15:00Z" w16du:dateUtc="2025-04-30T12:15:00Z"/>
                <w:sz w:val="20"/>
              </w:rPr>
            </w:pPr>
            <w:ins w:id="1204" w:author="wutuan" w:date="2025-04-30T20:15:00Z" w16du:dateUtc="2025-04-30T12:15:00Z">
              <w:r w:rsidRPr="00C73039">
                <w:rPr>
                  <w:rFonts w:hint="eastAsia"/>
                  <w:sz w:val="20"/>
                </w:rPr>
                <w:t>不满意</w:t>
              </w:r>
            </w:ins>
          </w:p>
        </w:tc>
        <w:tc>
          <w:tcPr>
            <w:tcW w:w="1446" w:type="pct"/>
            <w:shd w:val="clear" w:color="auto" w:fill="auto"/>
          </w:tcPr>
          <w:p w14:paraId="5B4700D9" w14:textId="77777777" w:rsidR="00C73039" w:rsidRPr="00C73039" w:rsidRDefault="00C73039" w:rsidP="00C73039">
            <w:pPr>
              <w:widowControl/>
              <w:spacing w:line="240" w:lineRule="auto"/>
              <w:ind w:firstLineChars="0" w:firstLine="0"/>
              <w:jc w:val="center"/>
              <w:rPr>
                <w:ins w:id="1205" w:author="wutuan" w:date="2025-04-30T20:15:00Z" w16du:dateUtc="2025-04-30T12:15:00Z"/>
                <w:sz w:val="20"/>
              </w:rPr>
            </w:pPr>
            <w:ins w:id="1206"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DF87201" w14:textId="77777777" w:rsidR="00C73039" w:rsidRPr="00C73039" w:rsidRDefault="00C73039" w:rsidP="00C73039">
            <w:pPr>
              <w:widowControl/>
              <w:spacing w:line="240" w:lineRule="auto"/>
              <w:ind w:firstLineChars="0" w:firstLine="0"/>
              <w:jc w:val="center"/>
              <w:rPr>
                <w:ins w:id="1207" w:author="wutuan" w:date="2025-04-30T20:15:00Z" w16du:dateUtc="2025-04-30T12:15:00Z"/>
                <w:sz w:val="20"/>
              </w:rPr>
            </w:pPr>
            <w:ins w:id="1208"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0AB9E61" w14:textId="77777777" w:rsidTr="00C73039">
        <w:trPr>
          <w:ins w:id="1209" w:author="wutuan" w:date="2025-04-30T20:15:00Z" w16du:dateUtc="2025-04-30T12:15:00Z"/>
        </w:trPr>
        <w:tc>
          <w:tcPr>
            <w:tcW w:w="2108" w:type="pct"/>
            <w:shd w:val="clear" w:color="auto" w:fill="auto"/>
          </w:tcPr>
          <w:p w14:paraId="10790E03" w14:textId="77777777" w:rsidR="00C73039" w:rsidRPr="00C73039" w:rsidRDefault="00C73039" w:rsidP="00C73039">
            <w:pPr>
              <w:spacing w:line="240" w:lineRule="auto"/>
              <w:ind w:leftChars="200" w:left="420" w:firstLineChars="0" w:firstLine="0"/>
              <w:rPr>
                <w:ins w:id="1210" w:author="wutuan" w:date="2025-04-30T20:15:00Z" w16du:dateUtc="2025-04-30T12:15:00Z"/>
                <w:sz w:val="20"/>
              </w:rPr>
            </w:pPr>
            <w:ins w:id="1211" w:author="wutuan" w:date="2025-04-30T20:15:00Z" w16du:dateUtc="2025-04-30T12:15:00Z">
              <w:r w:rsidRPr="00C73039">
                <w:rPr>
                  <w:rFonts w:hint="eastAsia"/>
                  <w:sz w:val="20"/>
                </w:rPr>
                <w:t>可接受率</w:t>
              </w:r>
              <w:r w:rsidRPr="00C73039">
                <w:rPr>
                  <w:rFonts w:hint="eastAsia"/>
                  <w:sz w:val="20"/>
                </w:rPr>
                <w:t>(%)</w:t>
              </w:r>
            </w:ins>
          </w:p>
        </w:tc>
        <w:tc>
          <w:tcPr>
            <w:tcW w:w="1446" w:type="pct"/>
            <w:shd w:val="clear" w:color="auto" w:fill="auto"/>
          </w:tcPr>
          <w:p w14:paraId="0F1B45B6" w14:textId="77777777" w:rsidR="00C73039" w:rsidRPr="00C73039" w:rsidRDefault="00C73039" w:rsidP="00C73039">
            <w:pPr>
              <w:widowControl/>
              <w:spacing w:line="240" w:lineRule="auto"/>
              <w:ind w:firstLineChars="0" w:firstLine="0"/>
              <w:jc w:val="center"/>
              <w:rPr>
                <w:ins w:id="1212" w:author="wutuan" w:date="2025-04-30T20:15:00Z" w16du:dateUtc="2025-04-30T12:15:00Z"/>
                <w:sz w:val="20"/>
              </w:rPr>
            </w:pPr>
            <w:ins w:id="1213" w:author="wutuan" w:date="2025-04-30T20:15:00Z" w16du:dateUtc="2025-04-30T12:15:00Z">
              <w:r w:rsidRPr="00C73039">
                <w:rPr>
                  <w:rFonts w:hint="eastAsia"/>
                  <w:sz w:val="20"/>
                </w:rPr>
                <w:t>46 (100.00%)</w:t>
              </w:r>
            </w:ins>
          </w:p>
        </w:tc>
        <w:tc>
          <w:tcPr>
            <w:tcW w:w="1446" w:type="pct"/>
            <w:shd w:val="clear" w:color="auto" w:fill="auto"/>
          </w:tcPr>
          <w:p w14:paraId="244E0892" w14:textId="77777777" w:rsidR="00C73039" w:rsidRPr="00C73039" w:rsidRDefault="00C73039" w:rsidP="00C73039">
            <w:pPr>
              <w:widowControl/>
              <w:spacing w:line="240" w:lineRule="auto"/>
              <w:ind w:firstLineChars="0" w:firstLine="0"/>
              <w:jc w:val="center"/>
              <w:rPr>
                <w:ins w:id="1214" w:author="wutuan" w:date="2025-04-30T20:15:00Z" w16du:dateUtc="2025-04-30T12:15:00Z"/>
                <w:sz w:val="20"/>
              </w:rPr>
            </w:pPr>
            <w:ins w:id="1215" w:author="wutuan" w:date="2025-04-30T20:15:00Z" w16du:dateUtc="2025-04-30T12:15:00Z">
              <w:r w:rsidRPr="00C73039">
                <w:rPr>
                  <w:rFonts w:hint="eastAsia"/>
                  <w:sz w:val="20"/>
                </w:rPr>
                <w:t>46 (100.00%)</w:t>
              </w:r>
            </w:ins>
          </w:p>
        </w:tc>
      </w:tr>
      <w:tr w:rsidR="00C73039" w:rsidRPr="00C73039" w14:paraId="71EA553F" w14:textId="77777777" w:rsidTr="00C73039">
        <w:trPr>
          <w:ins w:id="1216" w:author="wutuan" w:date="2025-04-30T20:15:00Z" w16du:dateUtc="2025-04-30T12:15:00Z"/>
        </w:trPr>
        <w:tc>
          <w:tcPr>
            <w:tcW w:w="2108" w:type="pct"/>
            <w:shd w:val="clear" w:color="auto" w:fill="auto"/>
          </w:tcPr>
          <w:p w14:paraId="32E7EB2C" w14:textId="77777777" w:rsidR="00C73039" w:rsidRPr="00C73039" w:rsidRDefault="00C73039" w:rsidP="00C73039">
            <w:pPr>
              <w:spacing w:line="240" w:lineRule="auto"/>
              <w:ind w:leftChars="200" w:left="420" w:firstLineChars="0" w:firstLine="0"/>
              <w:rPr>
                <w:ins w:id="1217" w:author="wutuan" w:date="2025-04-30T20:15:00Z" w16du:dateUtc="2025-04-30T12:15:00Z"/>
                <w:sz w:val="20"/>
              </w:rPr>
            </w:pPr>
            <w:ins w:id="1218" w:author="wutuan" w:date="2025-04-30T20:15:00Z" w16du:dateUtc="2025-04-30T12:15:00Z">
              <w:r w:rsidRPr="00C73039">
                <w:rPr>
                  <w:rFonts w:hint="eastAsia"/>
                  <w:sz w:val="20"/>
                </w:rPr>
                <w:t>满意率</w:t>
              </w:r>
              <w:r w:rsidRPr="00C73039">
                <w:rPr>
                  <w:rFonts w:hint="eastAsia"/>
                  <w:sz w:val="20"/>
                </w:rPr>
                <w:t>(%)</w:t>
              </w:r>
            </w:ins>
          </w:p>
        </w:tc>
        <w:tc>
          <w:tcPr>
            <w:tcW w:w="1446" w:type="pct"/>
            <w:shd w:val="clear" w:color="auto" w:fill="auto"/>
          </w:tcPr>
          <w:p w14:paraId="0635BB19" w14:textId="77777777" w:rsidR="00C73039" w:rsidRPr="00C73039" w:rsidRDefault="00C73039" w:rsidP="00C73039">
            <w:pPr>
              <w:widowControl/>
              <w:spacing w:line="240" w:lineRule="auto"/>
              <w:ind w:firstLineChars="0" w:firstLine="0"/>
              <w:jc w:val="center"/>
              <w:rPr>
                <w:ins w:id="1219" w:author="wutuan" w:date="2025-04-30T20:15:00Z" w16du:dateUtc="2025-04-30T12:15:00Z"/>
                <w:sz w:val="20"/>
              </w:rPr>
            </w:pPr>
            <w:ins w:id="1220" w:author="wutuan" w:date="2025-04-30T20:15:00Z" w16du:dateUtc="2025-04-30T12:15:00Z">
              <w:r w:rsidRPr="00C73039">
                <w:rPr>
                  <w:rFonts w:hint="eastAsia"/>
                  <w:sz w:val="20"/>
                </w:rPr>
                <w:t>46 (100.00%)</w:t>
              </w:r>
            </w:ins>
          </w:p>
        </w:tc>
        <w:tc>
          <w:tcPr>
            <w:tcW w:w="1446" w:type="pct"/>
            <w:shd w:val="clear" w:color="auto" w:fill="auto"/>
          </w:tcPr>
          <w:p w14:paraId="565765D4" w14:textId="77777777" w:rsidR="00C73039" w:rsidRPr="00C73039" w:rsidRDefault="00C73039" w:rsidP="00C73039">
            <w:pPr>
              <w:widowControl/>
              <w:spacing w:line="240" w:lineRule="auto"/>
              <w:ind w:firstLineChars="0" w:firstLine="0"/>
              <w:jc w:val="center"/>
              <w:rPr>
                <w:ins w:id="1221" w:author="wutuan" w:date="2025-04-30T20:15:00Z" w16du:dateUtc="2025-04-30T12:15:00Z"/>
                <w:sz w:val="20"/>
              </w:rPr>
            </w:pPr>
            <w:ins w:id="1222" w:author="wutuan" w:date="2025-04-30T20:15:00Z" w16du:dateUtc="2025-04-30T12:15:00Z">
              <w:r w:rsidRPr="00C73039">
                <w:rPr>
                  <w:rFonts w:hint="eastAsia"/>
                  <w:sz w:val="20"/>
                </w:rPr>
                <w:t>46 (100.00%)</w:t>
              </w:r>
            </w:ins>
          </w:p>
        </w:tc>
      </w:tr>
      <w:tr w:rsidR="00C73039" w:rsidRPr="00C73039" w14:paraId="116A03D8" w14:textId="77777777" w:rsidTr="00C73039">
        <w:trPr>
          <w:ins w:id="1223" w:author="wutuan" w:date="2025-04-30T20:15:00Z" w16du:dateUtc="2025-04-30T12:15:00Z"/>
        </w:trPr>
        <w:tc>
          <w:tcPr>
            <w:tcW w:w="2108" w:type="pct"/>
            <w:shd w:val="clear" w:color="auto" w:fill="auto"/>
          </w:tcPr>
          <w:p w14:paraId="45D54CEB" w14:textId="77777777" w:rsidR="00C73039" w:rsidRPr="00C73039" w:rsidRDefault="00C73039" w:rsidP="00C73039">
            <w:pPr>
              <w:spacing w:line="240" w:lineRule="auto"/>
              <w:ind w:leftChars="200" w:left="420" w:firstLineChars="0" w:firstLine="0"/>
              <w:rPr>
                <w:ins w:id="1224" w:author="wutuan" w:date="2025-04-30T20:15:00Z" w16du:dateUtc="2025-04-30T12:15:00Z"/>
                <w:sz w:val="20"/>
              </w:rPr>
            </w:pPr>
            <w:ins w:id="1225" w:author="wutuan" w:date="2025-04-30T20:15:00Z" w16du:dateUtc="2025-04-30T12:15:00Z">
              <w:r w:rsidRPr="00C73039">
                <w:rPr>
                  <w:rFonts w:hint="eastAsia"/>
                  <w:sz w:val="20"/>
                </w:rPr>
                <w:t>可接受率</w:t>
              </w:r>
              <w:r w:rsidRPr="00C73039">
                <w:rPr>
                  <w:sz w:val="20"/>
                </w:rPr>
                <w:t>(95%CI)</w:t>
              </w:r>
            </w:ins>
          </w:p>
        </w:tc>
        <w:tc>
          <w:tcPr>
            <w:tcW w:w="1446" w:type="pct"/>
            <w:shd w:val="clear" w:color="auto" w:fill="auto"/>
          </w:tcPr>
          <w:p w14:paraId="22F4B71A" w14:textId="77777777" w:rsidR="00C73039" w:rsidRPr="00C73039" w:rsidRDefault="00C73039" w:rsidP="00C73039">
            <w:pPr>
              <w:widowControl/>
              <w:spacing w:line="240" w:lineRule="auto"/>
              <w:ind w:firstLineChars="0" w:firstLine="0"/>
              <w:jc w:val="center"/>
              <w:rPr>
                <w:ins w:id="1226" w:author="wutuan" w:date="2025-04-30T20:15:00Z" w16du:dateUtc="2025-04-30T12:15:00Z"/>
                <w:sz w:val="20"/>
              </w:rPr>
            </w:pPr>
            <w:ins w:id="1227" w:author="wutuan" w:date="2025-04-30T20:15:00Z" w16du:dateUtc="2025-04-30T12:15:00Z">
              <w:r w:rsidRPr="00C73039">
                <w:rPr>
                  <w:sz w:val="20"/>
                </w:rPr>
                <w:t>100.00% (92.29%, 100.00%)</w:t>
              </w:r>
            </w:ins>
          </w:p>
        </w:tc>
        <w:tc>
          <w:tcPr>
            <w:tcW w:w="1446" w:type="pct"/>
            <w:shd w:val="clear" w:color="auto" w:fill="auto"/>
          </w:tcPr>
          <w:p w14:paraId="21213138" w14:textId="77777777" w:rsidR="00C73039" w:rsidRPr="00C73039" w:rsidRDefault="00C73039" w:rsidP="00C73039">
            <w:pPr>
              <w:widowControl/>
              <w:spacing w:line="240" w:lineRule="auto"/>
              <w:ind w:firstLineChars="0" w:firstLine="0"/>
              <w:jc w:val="center"/>
              <w:rPr>
                <w:ins w:id="1228" w:author="wutuan" w:date="2025-04-30T20:15:00Z" w16du:dateUtc="2025-04-30T12:15:00Z"/>
                <w:sz w:val="20"/>
              </w:rPr>
            </w:pPr>
            <w:ins w:id="1229" w:author="wutuan" w:date="2025-04-30T20:15:00Z" w16du:dateUtc="2025-04-30T12:15:00Z">
              <w:r w:rsidRPr="00C73039">
                <w:rPr>
                  <w:sz w:val="20"/>
                </w:rPr>
                <w:t>100.00% (92.29%, 100.00%)</w:t>
              </w:r>
            </w:ins>
          </w:p>
        </w:tc>
      </w:tr>
      <w:tr w:rsidR="00C73039" w:rsidRPr="00C73039" w14:paraId="5E34E6E8" w14:textId="77777777" w:rsidTr="00C73039">
        <w:trPr>
          <w:ins w:id="1230" w:author="wutuan" w:date="2025-04-30T20:15:00Z" w16du:dateUtc="2025-04-30T12:15:00Z"/>
        </w:trPr>
        <w:tc>
          <w:tcPr>
            <w:tcW w:w="2108" w:type="pct"/>
            <w:shd w:val="clear" w:color="auto" w:fill="auto"/>
          </w:tcPr>
          <w:p w14:paraId="2B22286C" w14:textId="77777777" w:rsidR="00C73039" w:rsidRPr="00C73039" w:rsidRDefault="00C73039" w:rsidP="00C73039">
            <w:pPr>
              <w:spacing w:line="240" w:lineRule="auto"/>
              <w:ind w:leftChars="200" w:left="420" w:firstLineChars="0" w:firstLine="0"/>
              <w:rPr>
                <w:ins w:id="1231" w:author="wutuan" w:date="2025-04-30T20:15:00Z" w16du:dateUtc="2025-04-30T12:15:00Z"/>
                <w:sz w:val="20"/>
              </w:rPr>
            </w:pPr>
            <w:ins w:id="1232" w:author="wutuan" w:date="2025-04-30T20:15:00Z" w16du:dateUtc="2025-04-30T12:15:00Z">
              <w:r w:rsidRPr="00C73039">
                <w:rPr>
                  <w:rFonts w:hint="eastAsia"/>
                  <w:sz w:val="20"/>
                </w:rPr>
                <w:t>满意率</w:t>
              </w:r>
              <w:r w:rsidRPr="00C73039">
                <w:rPr>
                  <w:sz w:val="20"/>
                </w:rPr>
                <w:t>(95%CI)</w:t>
              </w:r>
            </w:ins>
          </w:p>
        </w:tc>
        <w:tc>
          <w:tcPr>
            <w:tcW w:w="1446" w:type="pct"/>
            <w:shd w:val="clear" w:color="auto" w:fill="auto"/>
          </w:tcPr>
          <w:p w14:paraId="58757E7D" w14:textId="77777777" w:rsidR="00C73039" w:rsidRPr="00C73039" w:rsidRDefault="00C73039" w:rsidP="00C73039">
            <w:pPr>
              <w:widowControl/>
              <w:spacing w:line="240" w:lineRule="auto"/>
              <w:ind w:firstLineChars="0" w:firstLine="0"/>
              <w:jc w:val="center"/>
              <w:rPr>
                <w:ins w:id="1233" w:author="wutuan" w:date="2025-04-30T20:15:00Z" w16du:dateUtc="2025-04-30T12:15:00Z"/>
                <w:sz w:val="20"/>
              </w:rPr>
            </w:pPr>
            <w:ins w:id="1234" w:author="wutuan" w:date="2025-04-30T20:15:00Z" w16du:dateUtc="2025-04-30T12:15:00Z">
              <w:r w:rsidRPr="00C73039">
                <w:rPr>
                  <w:sz w:val="20"/>
                </w:rPr>
                <w:t>100.00% (92.29%, 100.00%)</w:t>
              </w:r>
            </w:ins>
          </w:p>
        </w:tc>
        <w:tc>
          <w:tcPr>
            <w:tcW w:w="1446" w:type="pct"/>
            <w:shd w:val="clear" w:color="auto" w:fill="auto"/>
          </w:tcPr>
          <w:p w14:paraId="2E8277A6" w14:textId="77777777" w:rsidR="00C73039" w:rsidRPr="00C73039" w:rsidRDefault="00C73039" w:rsidP="00C73039">
            <w:pPr>
              <w:widowControl/>
              <w:spacing w:line="240" w:lineRule="auto"/>
              <w:ind w:firstLineChars="0" w:firstLine="0"/>
              <w:jc w:val="center"/>
              <w:rPr>
                <w:ins w:id="1235" w:author="wutuan" w:date="2025-04-30T20:15:00Z" w16du:dateUtc="2025-04-30T12:15:00Z"/>
                <w:sz w:val="20"/>
              </w:rPr>
            </w:pPr>
            <w:ins w:id="1236" w:author="wutuan" w:date="2025-04-30T20:15:00Z" w16du:dateUtc="2025-04-30T12:15:00Z">
              <w:r w:rsidRPr="00C73039">
                <w:rPr>
                  <w:sz w:val="20"/>
                </w:rPr>
                <w:t>100.00% (92.29%, 100.00%)</w:t>
              </w:r>
            </w:ins>
          </w:p>
        </w:tc>
      </w:tr>
      <w:tr w:rsidR="00C73039" w:rsidRPr="00C73039" w14:paraId="1BF27CCC" w14:textId="77777777" w:rsidTr="00C73039">
        <w:trPr>
          <w:ins w:id="1237" w:author="wutuan" w:date="2025-04-30T20:15:00Z" w16du:dateUtc="2025-04-30T12:15:00Z"/>
        </w:trPr>
        <w:tc>
          <w:tcPr>
            <w:tcW w:w="2108" w:type="pct"/>
            <w:shd w:val="clear" w:color="auto" w:fill="auto"/>
          </w:tcPr>
          <w:p w14:paraId="2E8B36B0" w14:textId="77777777" w:rsidR="00C73039" w:rsidRPr="00C73039" w:rsidRDefault="00C73039" w:rsidP="00C73039">
            <w:pPr>
              <w:spacing w:line="240" w:lineRule="auto"/>
              <w:ind w:firstLineChars="0" w:firstLine="0"/>
              <w:rPr>
                <w:ins w:id="1238" w:author="wutuan" w:date="2025-04-30T20:15:00Z" w16du:dateUtc="2025-04-30T12:15:00Z"/>
                <w:sz w:val="20"/>
              </w:rPr>
            </w:pPr>
            <w:ins w:id="1239" w:author="wutuan" w:date="2025-04-30T20:15:00Z" w16du:dateUtc="2025-04-30T12:15:00Z">
              <w:r w:rsidRPr="00C73039">
                <w:rPr>
                  <w:rFonts w:hint="eastAsia"/>
                  <w:sz w:val="20"/>
                </w:rPr>
                <w:t>基于深度学习的患者扫描定位系统</w:t>
              </w:r>
              <w:r w:rsidRPr="00C73039">
                <w:rPr>
                  <w:sz w:val="20"/>
                </w:rPr>
                <w:t>, n(%)</w:t>
              </w:r>
            </w:ins>
          </w:p>
        </w:tc>
        <w:tc>
          <w:tcPr>
            <w:tcW w:w="1446" w:type="pct"/>
            <w:shd w:val="clear" w:color="auto" w:fill="auto"/>
          </w:tcPr>
          <w:p w14:paraId="2DBDC0B3" w14:textId="77777777" w:rsidR="00C73039" w:rsidRPr="00C73039" w:rsidRDefault="00C73039" w:rsidP="00C73039">
            <w:pPr>
              <w:widowControl/>
              <w:spacing w:line="240" w:lineRule="auto"/>
              <w:ind w:firstLineChars="0" w:firstLine="0"/>
              <w:jc w:val="center"/>
              <w:rPr>
                <w:ins w:id="1240" w:author="wutuan" w:date="2025-04-30T20:15:00Z" w16du:dateUtc="2025-04-30T12:15:00Z"/>
                <w:sz w:val="20"/>
              </w:rPr>
            </w:pPr>
            <w:ins w:id="1241" w:author="wutuan" w:date="2025-04-30T20:15:00Z" w16du:dateUtc="2025-04-30T12:15:00Z">
              <w:r w:rsidRPr="00C73039">
                <w:rPr>
                  <w:rFonts w:hint="eastAsia"/>
                  <w:sz w:val="20"/>
                </w:rPr>
                <w:t>69</w:t>
              </w:r>
            </w:ins>
          </w:p>
        </w:tc>
        <w:tc>
          <w:tcPr>
            <w:tcW w:w="1446" w:type="pct"/>
            <w:shd w:val="clear" w:color="auto" w:fill="auto"/>
          </w:tcPr>
          <w:p w14:paraId="639666CC" w14:textId="77777777" w:rsidR="00C73039" w:rsidRPr="00C73039" w:rsidRDefault="00C73039" w:rsidP="00C73039">
            <w:pPr>
              <w:widowControl/>
              <w:spacing w:line="240" w:lineRule="auto"/>
              <w:ind w:firstLineChars="0" w:firstLine="0"/>
              <w:jc w:val="center"/>
              <w:rPr>
                <w:ins w:id="1242" w:author="wutuan" w:date="2025-04-30T20:15:00Z" w16du:dateUtc="2025-04-30T12:15:00Z"/>
                <w:sz w:val="20"/>
              </w:rPr>
            </w:pPr>
            <w:ins w:id="1243" w:author="wutuan" w:date="2025-04-30T20:15:00Z" w16du:dateUtc="2025-04-30T12:15:00Z">
              <w:r w:rsidRPr="00C73039">
                <w:rPr>
                  <w:rFonts w:hint="eastAsia"/>
                  <w:sz w:val="20"/>
                </w:rPr>
                <w:t>69</w:t>
              </w:r>
            </w:ins>
          </w:p>
        </w:tc>
      </w:tr>
      <w:tr w:rsidR="00C73039" w:rsidRPr="00C73039" w14:paraId="7C1A9B1A" w14:textId="77777777" w:rsidTr="00C73039">
        <w:trPr>
          <w:ins w:id="1244" w:author="wutuan" w:date="2025-04-30T20:15:00Z" w16du:dateUtc="2025-04-30T12:15:00Z"/>
        </w:trPr>
        <w:tc>
          <w:tcPr>
            <w:tcW w:w="2108" w:type="pct"/>
            <w:shd w:val="clear" w:color="auto" w:fill="auto"/>
          </w:tcPr>
          <w:p w14:paraId="40AA6C09" w14:textId="77777777" w:rsidR="00C73039" w:rsidRPr="00C73039" w:rsidRDefault="00C73039" w:rsidP="00C73039">
            <w:pPr>
              <w:spacing w:line="240" w:lineRule="auto"/>
              <w:ind w:leftChars="200" w:left="420" w:firstLineChars="0" w:firstLine="0"/>
              <w:rPr>
                <w:ins w:id="1245" w:author="wutuan" w:date="2025-04-30T20:15:00Z" w16du:dateUtc="2025-04-30T12:15:00Z"/>
                <w:sz w:val="20"/>
              </w:rPr>
            </w:pPr>
            <w:ins w:id="1246" w:author="wutuan" w:date="2025-04-30T20:15:00Z" w16du:dateUtc="2025-04-30T12:15:00Z">
              <w:r w:rsidRPr="00C73039">
                <w:rPr>
                  <w:rFonts w:hint="eastAsia"/>
                  <w:sz w:val="20"/>
                </w:rPr>
                <w:t>满意</w:t>
              </w:r>
            </w:ins>
          </w:p>
        </w:tc>
        <w:tc>
          <w:tcPr>
            <w:tcW w:w="1446" w:type="pct"/>
            <w:shd w:val="clear" w:color="auto" w:fill="auto"/>
          </w:tcPr>
          <w:p w14:paraId="64FF6B83" w14:textId="77777777" w:rsidR="00C73039" w:rsidRPr="00C73039" w:rsidRDefault="00C73039" w:rsidP="00C73039">
            <w:pPr>
              <w:widowControl/>
              <w:spacing w:line="240" w:lineRule="auto"/>
              <w:ind w:firstLineChars="0" w:firstLine="0"/>
              <w:jc w:val="center"/>
              <w:rPr>
                <w:ins w:id="1247" w:author="wutuan" w:date="2025-04-30T20:15:00Z" w16du:dateUtc="2025-04-30T12:15:00Z"/>
                <w:sz w:val="20"/>
              </w:rPr>
            </w:pPr>
            <w:ins w:id="1248" w:author="wutuan" w:date="2025-04-30T20:15:00Z" w16du:dateUtc="2025-04-30T12:15:00Z">
              <w:r w:rsidRPr="00C73039">
                <w:rPr>
                  <w:rFonts w:hint="eastAsia"/>
                  <w:sz w:val="20"/>
                </w:rPr>
                <w:t>69 (100.00%)</w:t>
              </w:r>
            </w:ins>
          </w:p>
        </w:tc>
        <w:tc>
          <w:tcPr>
            <w:tcW w:w="1446" w:type="pct"/>
            <w:shd w:val="clear" w:color="auto" w:fill="auto"/>
          </w:tcPr>
          <w:p w14:paraId="35CC5D0D" w14:textId="77777777" w:rsidR="00C73039" w:rsidRPr="00C73039" w:rsidRDefault="00C73039" w:rsidP="00C73039">
            <w:pPr>
              <w:widowControl/>
              <w:spacing w:line="240" w:lineRule="auto"/>
              <w:ind w:firstLineChars="0" w:firstLine="0"/>
              <w:jc w:val="center"/>
              <w:rPr>
                <w:ins w:id="1249" w:author="wutuan" w:date="2025-04-30T20:15:00Z" w16du:dateUtc="2025-04-30T12:15:00Z"/>
                <w:sz w:val="20"/>
              </w:rPr>
            </w:pPr>
            <w:ins w:id="1250" w:author="wutuan" w:date="2025-04-30T20:15:00Z" w16du:dateUtc="2025-04-30T12:15:00Z">
              <w:r w:rsidRPr="00C73039">
                <w:rPr>
                  <w:rFonts w:hint="eastAsia"/>
                  <w:sz w:val="20"/>
                </w:rPr>
                <w:t>69 (100.00%)</w:t>
              </w:r>
            </w:ins>
          </w:p>
        </w:tc>
      </w:tr>
      <w:tr w:rsidR="00C73039" w:rsidRPr="00C73039" w14:paraId="08B39A92" w14:textId="77777777" w:rsidTr="00C73039">
        <w:trPr>
          <w:ins w:id="1251" w:author="wutuan" w:date="2025-04-30T20:15:00Z" w16du:dateUtc="2025-04-30T12:15:00Z"/>
        </w:trPr>
        <w:tc>
          <w:tcPr>
            <w:tcW w:w="2108" w:type="pct"/>
            <w:shd w:val="clear" w:color="auto" w:fill="auto"/>
          </w:tcPr>
          <w:p w14:paraId="23BD3D6B" w14:textId="77777777" w:rsidR="00C73039" w:rsidRPr="00C73039" w:rsidRDefault="00C73039" w:rsidP="00C73039">
            <w:pPr>
              <w:spacing w:line="240" w:lineRule="auto"/>
              <w:ind w:leftChars="200" w:left="420" w:firstLineChars="0" w:firstLine="0"/>
              <w:rPr>
                <w:ins w:id="1252" w:author="wutuan" w:date="2025-04-30T20:15:00Z" w16du:dateUtc="2025-04-30T12:15:00Z"/>
                <w:sz w:val="20"/>
              </w:rPr>
            </w:pPr>
            <w:ins w:id="1253" w:author="wutuan" w:date="2025-04-30T20:15:00Z" w16du:dateUtc="2025-04-30T12:15:00Z">
              <w:r w:rsidRPr="00C73039">
                <w:rPr>
                  <w:rFonts w:hint="eastAsia"/>
                  <w:sz w:val="20"/>
                </w:rPr>
                <w:t>一般</w:t>
              </w:r>
            </w:ins>
          </w:p>
        </w:tc>
        <w:tc>
          <w:tcPr>
            <w:tcW w:w="1446" w:type="pct"/>
            <w:shd w:val="clear" w:color="auto" w:fill="auto"/>
          </w:tcPr>
          <w:p w14:paraId="2DE9E6D9" w14:textId="77777777" w:rsidR="00C73039" w:rsidRPr="00C73039" w:rsidRDefault="00C73039" w:rsidP="00C73039">
            <w:pPr>
              <w:widowControl/>
              <w:spacing w:line="240" w:lineRule="auto"/>
              <w:ind w:firstLineChars="0" w:firstLine="0"/>
              <w:jc w:val="center"/>
              <w:rPr>
                <w:ins w:id="1254" w:author="wutuan" w:date="2025-04-30T20:15:00Z" w16du:dateUtc="2025-04-30T12:15:00Z"/>
                <w:sz w:val="20"/>
              </w:rPr>
            </w:pPr>
            <w:ins w:id="1255"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0149D66C" w14:textId="77777777" w:rsidR="00C73039" w:rsidRPr="00C73039" w:rsidRDefault="00C73039" w:rsidP="00C73039">
            <w:pPr>
              <w:widowControl/>
              <w:spacing w:line="240" w:lineRule="auto"/>
              <w:ind w:firstLineChars="0" w:firstLine="0"/>
              <w:jc w:val="center"/>
              <w:rPr>
                <w:ins w:id="1256" w:author="wutuan" w:date="2025-04-30T20:15:00Z" w16du:dateUtc="2025-04-30T12:15:00Z"/>
                <w:sz w:val="20"/>
              </w:rPr>
            </w:pPr>
            <w:ins w:id="1257"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21B8F21" w14:textId="77777777" w:rsidTr="00C73039">
        <w:trPr>
          <w:ins w:id="1258" w:author="wutuan" w:date="2025-04-30T20:15:00Z" w16du:dateUtc="2025-04-30T12:15:00Z"/>
        </w:trPr>
        <w:tc>
          <w:tcPr>
            <w:tcW w:w="2108" w:type="pct"/>
            <w:shd w:val="clear" w:color="auto" w:fill="auto"/>
          </w:tcPr>
          <w:p w14:paraId="6D3D8264" w14:textId="77777777" w:rsidR="00C73039" w:rsidRPr="00C73039" w:rsidRDefault="00C73039" w:rsidP="00C73039">
            <w:pPr>
              <w:spacing w:line="240" w:lineRule="auto"/>
              <w:ind w:leftChars="200" w:left="420" w:firstLineChars="0" w:firstLine="0"/>
              <w:rPr>
                <w:ins w:id="1259" w:author="wutuan" w:date="2025-04-30T20:15:00Z" w16du:dateUtc="2025-04-30T12:15:00Z"/>
                <w:sz w:val="20"/>
              </w:rPr>
            </w:pPr>
            <w:ins w:id="1260" w:author="wutuan" w:date="2025-04-30T20:15:00Z" w16du:dateUtc="2025-04-30T12:15:00Z">
              <w:r w:rsidRPr="00C73039">
                <w:rPr>
                  <w:rFonts w:hint="eastAsia"/>
                  <w:sz w:val="20"/>
                </w:rPr>
                <w:t>不满意</w:t>
              </w:r>
            </w:ins>
          </w:p>
        </w:tc>
        <w:tc>
          <w:tcPr>
            <w:tcW w:w="1446" w:type="pct"/>
            <w:shd w:val="clear" w:color="auto" w:fill="auto"/>
          </w:tcPr>
          <w:p w14:paraId="6BC03A3D" w14:textId="77777777" w:rsidR="00C73039" w:rsidRPr="00C73039" w:rsidRDefault="00C73039" w:rsidP="00C73039">
            <w:pPr>
              <w:widowControl/>
              <w:spacing w:line="240" w:lineRule="auto"/>
              <w:ind w:firstLineChars="0" w:firstLine="0"/>
              <w:jc w:val="center"/>
              <w:rPr>
                <w:ins w:id="1261" w:author="wutuan" w:date="2025-04-30T20:15:00Z" w16du:dateUtc="2025-04-30T12:15:00Z"/>
                <w:sz w:val="20"/>
              </w:rPr>
            </w:pPr>
            <w:ins w:id="1262"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8871ACA" w14:textId="77777777" w:rsidR="00C73039" w:rsidRPr="00C73039" w:rsidRDefault="00C73039" w:rsidP="00C73039">
            <w:pPr>
              <w:widowControl/>
              <w:spacing w:line="240" w:lineRule="auto"/>
              <w:ind w:firstLineChars="0" w:firstLine="0"/>
              <w:jc w:val="center"/>
              <w:rPr>
                <w:ins w:id="1263" w:author="wutuan" w:date="2025-04-30T20:15:00Z" w16du:dateUtc="2025-04-30T12:15:00Z"/>
                <w:sz w:val="20"/>
              </w:rPr>
            </w:pPr>
            <w:ins w:id="1264"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5BEB732" w14:textId="77777777" w:rsidTr="00C73039">
        <w:trPr>
          <w:ins w:id="1265" w:author="wutuan" w:date="2025-04-30T20:15:00Z" w16du:dateUtc="2025-04-30T12:15:00Z"/>
        </w:trPr>
        <w:tc>
          <w:tcPr>
            <w:tcW w:w="2108" w:type="pct"/>
            <w:shd w:val="clear" w:color="auto" w:fill="auto"/>
          </w:tcPr>
          <w:p w14:paraId="764E8CFF" w14:textId="77777777" w:rsidR="00C73039" w:rsidRPr="00C73039" w:rsidRDefault="00C73039" w:rsidP="00C73039">
            <w:pPr>
              <w:spacing w:line="240" w:lineRule="auto"/>
              <w:ind w:leftChars="200" w:left="420" w:firstLineChars="0" w:firstLine="0"/>
              <w:rPr>
                <w:ins w:id="1266" w:author="wutuan" w:date="2025-04-30T20:15:00Z" w16du:dateUtc="2025-04-30T12:15:00Z"/>
                <w:sz w:val="20"/>
              </w:rPr>
            </w:pPr>
            <w:ins w:id="1267" w:author="wutuan" w:date="2025-04-30T20:15:00Z" w16du:dateUtc="2025-04-30T12:15:00Z">
              <w:r w:rsidRPr="00C73039">
                <w:rPr>
                  <w:rFonts w:hint="eastAsia"/>
                  <w:sz w:val="20"/>
                </w:rPr>
                <w:t>可接受率</w:t>
              </w:r>
              <w:r w:rsidRPr="00C73039">
                <w:rPr>
                  <w:rFonts w:hint="eastAsia"/>
                  <w:sz w:val="20"/>
                </w:rPr>
                <w:t>(%)</w:t>
              </w:r>
            </w:ins>
          </w:p>
        </w:tc>
        <w:tc>
          <w:tcPr>
            <w:tcW w:w="1446" w:type="pct"/>
            <w:shd w:val="clear" w:color="auto" w:fill="auto"/>
          </w:tcPr>
          <w:p w14:paraId="3E8412B1" w14:textId="77777777" w:rsidR="00C73039" w:rsidRPr="00C73039" w:rsidRDefault="00C73039" w:rsidP="00C73039">
            <w:pPr>
              <w:widowControl/>
              <w:spacing w:line="240" w:lineRule="auto"/>
              <w:ind w:firstLineChars="0" w:firstLine="0"/>
              <w:jc w:val="center"/>
              <w:rPr>
                <w:ins w:id="1268" w:author="wutuan" w:date="2025-04-30T20:15:00Z" w16du:dateUtc="2025-04-30T12:15:00Z"/>
                <w:sz w:val="20"/>
              </w:rPr>
            </w:pPr>
            <w:ins w:id="1269" w:author="wutuan" w:date="2025-04-30T20:15:00Z" w16du:dateUtc="2025-04-30T12:15:00Z">
              <w:r w:rsidRPr="00C73039">
                <w:rPr>
                  <w:rFonts w:hint="eastAsia"/>
                  <w:sz w:val="20"/>
                </w:rPr>
                <w:t>69 (100.00%)</w:t>
              </w:r>
            </w:ins>
          </w:p>
        </w:tc>
        <w:tc>
          <w:tcPr>
            <w:tcW w:w="1446" w:type="pct"/>
            <w:shd w:val="clear" w:color="auto" w:fill="auto"/>
          </w:tcPr>
          <w:p w14:paraId="6BCDEB09" w14:textId="77777777" w:rsidR="00C73039" w:rsidRPr="00C73039" w:rsidRDefault="00C73039" w:rsidP="00C73039">
            <w:pPr>
              <w:widowControl/>
              <w:spacing w:line="240" w:lineRule="auto"/>
              <w:ind w:firstLineChars="0" w:firstLine="0"/>
              <w:jc w:val="center"/>
              <w:rPr>
                <w:ins w:id="1270" w:author="wutuan" w:date="2025-04-30T20:15:00Z" w16du:dateUtc="2025-04-30T12:15:00Z"/>
                <w:sz w:val="20"/>
              </w:rPr>
            </w:pPr>
            <w:ins w:id="1271" w:author="wutuan" w:date="2025-04-30T20:15:00Z" w16du:dateUtc="2025-04-30T12:15:00Z">
              <w:r w:rsidRPr="00C73039">
                <w:rPr>
                  <w:rFonts w:hint="eastAsia"/>
                  <w:sz w:val="20"/>
                </w:rPr>
                <w:t>69 (100.00%)</w:t>
              </w:r>
            </w:ins>
          </w:p>
        </w:tc>
      </w:tr>
      <w:tr w:rsidR="00C73039" w:rsidRPr="00C73039" w14:paraId="16CBEB9E" w14:textId="77777777" w:rsidTr="00C73039">
        <w:trPr>
          <w:ins w:id="1272" w:author="wutuan" w:date="2025-04-30T20:15:00Z" w16du:dateUtc="2025-04-30T12:15:00Z"/>
        </w:trPr>
        <w:tc>
          <w:tcPr>
            <w:tcW w:w="2108" w:type="pct"/>
            <w:shd w:val="clear" w:color="auto" w:fill="auto"/>
          </w:tcPr>
          <w:p w14:paraId="1086EDFB" w14:textId="77777777" w:rsidR="00C73039" w:rsidRPr="00C73039" w:rsidRDefault="00C73039" w:rsidP="00C73039">
            <w:pPr>
              <w:spacing w:line="240" w:lineRule="auto"/>
              <w:ind w:leftChars="200" w:left="420" w:firstLineChars="0" w:firstLine="0"/>
              <w:rPr>
                <w:ins w:id="1273" w:author="wutuan" w:date="2025-04-30T20:15:00Z" w16du:dateUtc="2025-04-30T12:15:00Z"/>
                <w:sz w:val="20"/>
              </w:rPr>
            </w:pPr>
            <w:ins w:id="1274" w:author="wutuan" w:date="2025-04-30T20:15:00Z" w16du:dateUtc="2025-04-30T12:15:00Z">
              <w:r w:rsidRPr="00C73039">
                <w:rPr>
                  <w:rFonts w:hint="eastAsia"/>
                  <w:sz w:val="20"/>
                </w:rPr>
                <w:t>满意率</w:t>
              </w:r>
              <w:r w:rsidRPr="00C73039">
                <w:rPr>
                  <w:rFonts w:hint="eastAsia"/>
                  <w:sz w:val="20"/>
                </w:rPr>
                <w:t>(%)</w:t>
              </w:r>
            </w:ins>
          </w:p>
        </w:tc>
        <w:tc>
          <w:tcPr>
            <w:tcW w:w="1446" w:type="pct"/>
            <w:shd w:val="clear" w:color="auto" w:fill="auto"/>
          </w:tcPr>
          <w:p w14:paraId="2364707B" w14:textId="77777777" w:rsidR="00C73039" w:rsidRPr="00C73039" w:rsidRDefault="00C73039" w:rsidP="00C73039">
            <w:pPr>
              <w:widowControl/>
              <w:spacing w:line="240" w:lineRule="auto"/>
              <w:ind w:firstLineChars="0" w:firstLine="0"/>
              <w:jc w:val="center"/>
              <w:rPr>
                <w:ins w:id="1275" w:author="wutuan" w:date="2025-04-30T20:15:00Z" w16du:dateUtc="2025-04-30T12:15:00Z"/>
                <w:sz w:val="20"/>
              </w:rPr>
            </w:pPr>
            <w:ins w:id="1276" w:author="wutuan" w:date="2025-04-30T20:15:00Z" w16du:dateUtc="2025-04-30T12:15:00Z">
              <w:r w:rsidRPr="00C73039">
                <w:rPr>
                  <w:rFonts w:hint="eastAsia"/>
                  <w:sz w:val="20"/>
                </w:rPr>
                <w:t>69 (100.00%)</w:t>
              </w:r>
            </w:ins>
          </w:p>
        </w:tc>
        <w:tc>
          <w:tcPr>
            <w:tcW w:w="1446" w:type="pct"/>
            <w:shd w:val="clear" w:color="auto" w:fill="auto"/>
          </w:tcPr>
          <w:p w14:paraId="5F3BDE4C" w14:textId="77777777" w:rsidR="00C73039" w:rsidRPr="00C73039" w:rsidRDefault="00C73039" w:rsidP="00C73039">
            <w:pPr>
              <w:widowControl/>
              <w:spacing w:line="240" w:lineRule="auto"/>
              <w:ind w:firstLineChars="0" w:firstLine="0"/>
              <w:jc w:val="center"/>
              <w:rPr>
                <w:ins w:id="1277" w:author="wutuan" w:date="2025-04-30T20:15:00Z" w16du:dateUtc="2025-04-30T12:15:00Z"/>
                <w:sz w:val="20"/>
              </w:rPr>
            </w:pPr>
            <w:ins w:id="1278" w:author="wutuan" w:date="2025-04-30T20:15:00Z" w16du:dateUtc="2025-04-30T12:15:00Z">
              <w:r w:rsidRPr="00C73039">
                <w:rPr>
                  <w:rFonts w:hint="eastAsia"/>
                  <w:sz w:val="20"/>
                </w:rPr>
                <w:t>69 (100.00%)</w:t>
              </w:r>
            </w:ins>
          </w:p>
        </w:tc>
      </w:tr>
      <w:tr w:rsidR="00C73039" w:rsidRPr="00C73039" w14:paraId="07A7F7CF" w14:textId="77777777" w:rsidTr="00C73039">
        <w:trPr>
          <w:ins w:id="1279" w:author="wutuan" w:date="2025-04-30T20:15:00Z" w16du:dateUtc="2025-04-30T12:15:00Z"/>
        </w:trPr>
        <w:tc>
          <w:tcPr>
            <w:tcW w:w="2108" w:type="pct"/>
            <w:shd w:val="clear" w:color="auto" w:fill="auto"/>
          </w:tcPr>
          <w:p w14:paraId="281AD65B" w14:textId="77777777" w:rsidR="00C73039" w:rsidRPr="00C73039" w:rsidRDefault="00C73039" w:rsidP="00C73039">
            <w:pPr>
              <w:spacing w:line="240" w:lineRule="auto"/>
              <w:ind w:leftChars="200" w:left="420" w:firstLineChars="0" w:firstLine="0"/>
              <w:rPr>
                <w:ins w:id="1280" w:author="wutuan" w:date="2025-04-30T20:15:00Z" w16du:dateUtc="2025-04-30T12:15:00Z"/>
                <w:sz w:val="20"/>
              </w:rPr>
            </w:pPr>
            <w:ins w:id="1281" w:author="wutuan" w:date="2025-04-30T20:15:00Z" w16du:dateUtc="2025-04-30T12:15:00Z">
              <w:r w:rsidRPr="00C73039">
                <w:rPr>
                  <w:rFonts w:hint="eastAsia"/>
                  <w:sz w:val="20"/>
                </w:rPr>
                <w:t>可接受率</w:t>
              </w:r>
              <w:r w:rsidRPr="00C73039">
                <w:rPr>
                  <w:sz w:val="20"/>
                </w:rPr>
                <w:t>(95%CI)</w:t>
              </w:r>
            </w:ins>
          </w:p>
        </w:tc>
        <w:tc>
          <w:tcPr>
            <w:tcW w:w="1446" w:type="pct"/>
            <w:shd w:val="clear" w:color="auto" w:fill="auto"/>
          </w:tcPr>
          <w:p w14:paraId="289E1F40" w14:textId="77777777" w:rsidR="00C73039" w:rsidRPr="00C73039" w:rsidRDefault="00C73039" w:rsidP="00C73039">
            <w:pPr>
              <w:widowControl/>
              <w:spacing w:line="240" w:lineRule="auto"/>
              <w:ind w:firstLineChars="0" w:firstLine="0"/>
              <w:jc w:val="center"/>
              <w:rPr>
                <w:ins w:id="1282" w:author="wutuan" w:date="2025-04-30T20:15:00Z" w16du:dateUtc="2025-04-30T12:15:00Z"/>
                <w:sz w:val="20"/>
              </w:rPr>
            </w:pPr>
            <w:ins w:id="1283" w:author="wutuan" w:date="2025-04-30T20:15:00Z" w16du:dateUtc="2025-04-30T12:15:00Z">
              <w:r w:rsidRPr="00C73039">
                <w:rPr>
                  <w:sz w:val="20"/>
                </w:rPr>
                <w:t>100.00% (94.79%, 100.00%)</w:t>
              </w:r>
            </w:ins>
          </w:p>
        </w:tc>
        <w:tc>
          <w:tcPr>
            <w:tcW w:w="1446" w:type="pct"/>
            <w:shd w:val="clear" w:color="auto" w:fill="auto"/>
          </w:tcPr>
          <w:p w14:paraId="5521AAF2" w14:textId="77777777" w:rsidR="00C73039" w:rsidRPr="00C73039" w:rsidRDefault="00C73039" w:rsidP="00C73039">
            <w:pPr>
              <w:widowControl/>
              <w:spacing w:line="240" w:lineRule="auto"/>
              <w:ind w:firstLineChars="0" w:firstLine="0"/>
              <w:jc w:val="center"/>
              <w:rPr>
                <w:ins w:id="1284" w:author="wutuan" w:date="2025-04-30T20:15:00Z" w16du:dateUtc="2025-04-30T12:15:00Z"/>
                <w:sz w:val="20"/>
              </w:rPr>
            </w:pPr>
            <w:ins w:id="1285" w:author="wutuan" w:date="2025-04-30T20:15:00Z" w16du:dateUtc="2025-04-30T12:15:00Z">
              <w:r w:rsidRPr="00C73039">
                <w:rPr>
                  <w:sz w:val="20"/>
                </w:rPr>
                <w:t>100.00% (94.79%, 100.00%)</w:t>
              </w:r>
            </w:ins>
          </w:p>
        </w:tc>
      </w:tr>
      <w:tr w:rsidR="00C73039" w:rsidRPr="00C73039" w14:paraId="2BB6AFB7" w14:textId="77777777" w:rsidTr="00C73039">
        <w:trPr>
          <w:ins w:id="1286" w:author="wutuan" w:date="2025-04-30T20:15:00Z" w16du:dateUtc="2025-04-30T12:15:00Z"/>
        </w:trPr>
        <w:tc>
          <w:tcPr>
            <w:tcW w:w="2108" w:type="pct"/>
            <w:shd w:val="clear" w:color="auto" w:fill="auto"/>
          </w:tcPr>
          <w:p w14:paraId="51DA7745" w14:textId="77777777" w:rsidR="00C73039" w:rsidRPr="00C73039" w:rsidRDefault="00C73039" w:rsidP="00C73039">
            <w:pPr>
              <w:spacing w:line="240" w:lineRule="auto"/>
              <w:ind w:leftChars="200" w:left="420" w:firstLineChars="0" w:firstLine="0"/>
              <w:rPr>
                <w:ins w:id="1287" w:author="wutuan" w:date="2025-04-30T20:15:00Z" w16du:dateUtc="2025-04-30T12:15:00Z"/>
                <w:sz w:val="20"/>
              </w:rPr>
            </w:pPr>
            <w:ins w:id="1288" w:author="wutuan" w:date="2025-04-30T20:15:00Z" w16du:dateUtc="2025-04-30T12:15:00Z">
              <w:r w:rsidRPr="00C73039">
                <w:rPr>
                  <w:rFonts w:hint="eastAsia"/>
                  <w:sz w:val="20"/>
                </w:rPr>
                <w:t>满意率</w:t>
              </w:r>
              <w:r w:rsidRPr="00C73039">
                <w:rPr>
                  <w:sz w:val="20"/>
                </w:rPr>
                <w:t>(95%CI)</w:t>
              </w:r>
            </w:ins>
          </w:p>
        </w:tc>
        <w:tc>
          <w:tcPr>
            <w:tcW w:w="1446" w:type="pct"/>
            <w:shd w:val="clear" w:color="auto" w:fill="auto"/>
          </w:tcPr>
          <w:p w14:paraId="451E7F50" w14:textId="77777777" w:rsidR="00C73039" w:rsidRPr="00C73039" w:rsidRDefault="00C73039" w:rsidP="00C73039">
            <w:pPr>
              <w:widowControl/>
              <w:spacing w:line="240" w:lineRule="auto"/>
              <w:ind w:firstLineChars="0" w:firstLine="0"/>
              <w:jc w:val="center"/>
              <w:rPr>
                <w:ins w:id="1289" w:author="wutuan" w:date="2025-04-30T20:15:00Z" w16du:dateUtc="2025-04-30T12:15:00Z"/>
                <w:sz w:val="20"/>
              </w:rPr>
            </w:pPr>
            <w:ins w:id="1290" w:author="wutuan" w:date="2025-04-30T20:15:00Z" w16du:dateUtc="2025-04-30T12:15:00Z">
              <w:r w:rsidRPr="00C73039">
                <w:rPr>
                  <w:sz w:val="20"/>
                </w:rPr>
                <w:t>100.00% (94.79%, 100.00%)</w:t>
              </w:r>
            </w:ins>
          </w:p>
        </w:tc>
        <w:tc>
          <w:tcPr>
            <w:tcW w:w="1446" w:type="pct"/>
            <w:shd w:val="clear" w:color="auto" w:fill="auto"/>
          </w:tcPr>
          <w:p w14:paraId="3E06F375" w14:textId="77777777" w:rsidR="00C73039" w:rsidRPr="00C73039" w:rsidRDefault="00C73039" w:rsidP="00C73039">
            <w:pPr>
              <w:widowControl/>
              <w:spacing w:line="240" w:lineRule="auto"/>
              <w:ind w:firstLineChars="0" w:firstLine="0"/>
              <w:jc w:val="center"/>
              <w:rPr>
                <w:ins w:id="1291" w:author="wutuan" w:date="2025-04-30T20:15:00Z" w16du:dateUtc="2025-04-30T12:15:00Z"/>
                <w:sz w:val="20"/>
              </w:rPr>
            </w:pPr>
            <w:ins w:id="1292" w:author="wutuan" w:date="2025-04-30T20:15:00Z" w16du:dateUtc="2025-04-30T12:15:00Z">
              <w:r w:rsidRPr="00C73039">
                <w:rPr>
                  <w:sz w:val="20"/>
                </w:rPr>
                <w:t>100.00% (94.79%, 100.00%)</w:t>
              </w:r>
            </w:ins>
          </w:p>
        </w:tc>
      </w:tr>
      <w:tr w:rsidR="00C73039" w:rsidRPr="00C73039" w14:paraId="18FE79E9" w14:textId="77777777" w:rsidTr="00C73039">
        <w:trPr>
          <w:ins w:id="1293" w:author="wutuan" w:date="2025-04-30T20:15:00Z" w16du:dateUtc="2025-04-30T12:15:00Z"/>
        </w:trPr>
        <w:tc>
          <w:tcPr>
            <w:tcW w:w="2108" w:type="pct"/>
            <w:shd w:val="clear" w:color="auto" w:fill="auto"/>
          </w:tcPr>
          <w:p w14:paraId="1A7FBBA7" w14:textId="77777777" w:rsidR="00C73039" w:rsidRPr="00C73039" w:rsidRDefault="00C73039" w:rsidP="00C73039">
            <w:pPr>
              <w:spacing w:line="240" w:lineRule="auto"/>
              <w:ind w:firstLineChars="0" w:firstLine="0"/>
              <w:rPr>
                <w:ins w:id="1294" w:author="wutuan" w:date="2025-04-30T20:15:00Z" w16du:dateUtc="2025-04-30T12:15:00Z"/>
                <w:sz w:val="20"/>
              </w:rPr>
            </w:pPr>
            <w:ins w:id="1295" w:author="wutuan" w:date="2025-04-30T20:15:00Z" w16du:dateUtc="2025-04-30T12:15:00Z">
              <w:r w:rsidRPr="00C73039">
                <w:rPr>
                  <w:rFonts w:hint="eastAsia"/>
                  <w:sz w:val="20"/>
                </w:rPr>
                <w:t>左右移床功能</w:t>
              </w:r>
              <w:r w:rsidRPr="00C73039">
                <w:rPr>
                  <w:sz w:val="20"/>
                </w:rPr>
                <w:t>, n(%)</w:t>
              </w:r>
            </w:ins>
          </w:p>
        </w:tc>
        <w:tc>
          <w:tcPr>
            <w:tcW w:w="1446" w:type="pct"/>
            <w:shd w:val="clear" w:color="auto" w:fill="auto"/>
          </w:tcPr>
          <w:p w14:paraId="314EA3AD" w14:textId="77777777" w:rsidR="00C73039" w:rsidRPr="00C73039" w:rsidRDefault="00C73039" w:rsidP="00C73039">
            <w:pPr>
              <w:widowControl/>
              <w:spacing w:line="240" w:lineRule="auto"/>
              <w:ind w:firstLineChars="0" w:firstLine="0"/>
              <w:jc w:val="center"/>
              <w:rPr>
                <w:ins w:id="1296" w:author="wutuan" w:date="2025-04-30T20:15:00Z" w16du:dateUtc="2025-04-30T12:15:00Z"/>
                <w:sz w:val="20"/>
              </w:rPr>
            </w:pPr>
            <w:ins w:id="1297" w:author="wutuan" w:date="2025-04-30T20:15:00Z" w16du:dateUtc="2025-04-30T12:15:00Z">
              <w:r w:rsidRPr="00C73039">
                <w:rPr>
                  <w:rFonts w:hint="eastAsia"/>
                  <w:sz w:val="20"/>
                </w:rPr>
                <w:t>21</w:t>
              </w:r>
            </w:ins>
          </w:p>
        </w:tc>
        <w:tc>
          <w:tcPr>
            <w:tcW w:w="1446" w:type="pct"/>
            <w:shd w:val="clear" w:color="auto" w:fill="auto"/>
          </w:tcPr>
          <w:p w14:paraId="30E9EB8E" w14:textId="77777777" w:rsidR="00C73039" w:rsidRPr="00C73039" w:rsidRDefault="00C73039" w:rsidP="00C73039">
            <w:pPr>
              <w:widowControl/>
              <w:spacing w:line="240" w:lineRule="auto"/>
              <w:ind w:firstLineChars="0" w:firstLine="0"/>
              <w:jc w:val="center"/>
              <w:rPr>
                <w:ins w:id="1298" w:author="wutuan" w:date="2025-04-30T20:15:00Z" w16du:dateUtc="2025-04-30T12:15:00Z"/>
                <w:sz w:val="20"/>
              </w:rPr>
            </w:pPr>
            <w:ins w:id="1299" w:author="wutuan" w:date="2025-04-30T20:15:00Z" w16du:dateUtc="2025-04-30T12:15:00Z">
              <w:r w:rsidRPr="00C73039">
                <w:rPr>
                  <w:rFonts w:hint="eastAsia"/>
                  <w:sz w:val="20"/>
                </w:rPr>
                <w:t>19</w:t>
              </w:r>
            </w:ins>
          </w:p>
        </w:tc>
      </w:tr>
      <w:tr w:rsidR="00C73039" w:rsidRPr="00C73039" w14:paraId="29439154" w14:textId="77777777" w:rsidTr="00C73039">
        <w:trPr>
          <w:ins w:id="1300" w:author="wutuan" w:date="2025-04-30T20:15:00Z" w16du:dateUtc="2025-04-30T12:15:00Z"/>
        </w:trPr>
        <w:tc>
          <w:tcPr>
            <w:tcW w:w="2108" w:type="pct"/>
            <w:shd w:val="clear" w:color="auto" w:fill="auto"/>
          </w:tcPr>
          <w:p w14:paraId="75979285" w14:textId="77777777" w:rsidR="00C73039" w:rsidRPr="00C73039" w:rsidRDefault="00C73039" w:rsidP="00C73039">
            <w:pPr>
              <w:spacing w:line="240" w:lineRule="auto"/>
              <w:ind w:leftChars="200" w:left="420" w:firstLineChars="0" w:firstLine="0"/>
              <w:rPr>
                <w:ins w:id="1301" w:author="wutuan" w:date="2025-04-30T20:15:00Z" w16du:dateUtc="2025-04-30T12:15:00Z"/>
                <w:sz w:val="20"/>
              </w:rPr>
            </w:pPr>
            <w:ins w:id="1302" w:author="wutuan" w:date="2025-04-30T20:15:00Z" w16du:dateUtc="2025-04-30T12:15:00Z">
              <w:r w:rsidRPr="00C73039">
                <w:rPr>
                  <w:rFonts w:hint="eastAsia"/>
                  <w:sz w:val="20"/>
                </w:rPr>
                <w:t>满意</w:t>
              </w:r>
            </w:ins>
          </w:p>
        </w:tc>
        <w:tc>
          <w:tcPr>
            <w:tcW w:w="1446" w:type="pct"/>
            <w:shd w:val="clear" w:color="auto" w:fill="auto"/>
          </w:tcPr>
          <w:p w14:paraId="52DCDEF8" w14:textId="77777777" w:rsidR="00C73039" w:rsidRPr="00C73039" w:rsidRDefault="00C73039" w:rsidP="00C73039">
            <w:pPr>
              <w:widowControl/>
              <w:spacing w:line="240" w:lineRule="auto"/>
              <w:ind w:firstLineChars="0" w:firstLine="0"/>
              <w:jc w:val="center"/>
              <w:rPr>
                <w:ins w:id="1303" w:author="wutuan" w:date="2025-04-30T20:15:00Z" w16du:dateUtc="2025-04-30T12:15:00Z"/>
                <w:sz w:val="20"/>
              </w:rPr>
            </w:pPr>
            <w:ins w:id="1304" w:author="wutuan" w:date="2025-04-30T20:15:00Z" w16du:dateUtc="2025-04-30T12:15:00Z">
              <w:r w:rsidRPr="00C73039">
                <w:rPr>
                  <w:rFonts w:hint="eastAsia"/>
                  <w:sz w:val="20"/>
                </w:rPr>
                <w:t>21(100.00%)</w:t>
              </w:r>
            </w:ins>
          </w:p>
        </w:tc>
        <w:tc>
          <w:tcPr>
            <w:tcW w:w="1446" w:type="pct"/>
            <w:shd w:val="clear" w:color="auto" w:fill="auto"/>
          </w:tcPr>
          <w:p w14:paraId="7E62A43C" w14:textId="77777777" w:rsidR="00C73039" w:rsidRPr="00C73039" w:rsidRDefault="00C73039" w:rsidP="00C73039">
            <w:pPr>
              <w:widowControl/>
              <w:spacing w:line="240" w:lineRule="auto"/>
              <w:ind w:firstLineChars="0" w:firstLine="0"/>
              <w:jc w:val="center"/>
              <w:rPr>
                <w:ins w:id="1305" w:author="wutuan" w:date="2025-04-30T20:15:00Z" w16du:dateUtc="2025-04-30T12:15:00Z"/>
                <w:sz w:val="20"/>
              </w:rPr>
            </w:pPr>
            <w:ins w:id="1306" w:author="wutuan" w:date="2025-04-30T20:15:00Z" w16du:dateUtc="2025-04-30T12:15:00Z">
              <w:r w:rsidRPr="00C73039">
                <w:rPr>
                  <w:rFonts w:hint="eastAsia"/>
                  <w:sz w:val="20"/>
                </w:rPr>
                <w:t>19(100.00%)</w:t>
              </w:r>
            </w:ins>
          </w:p>
        </w:tc>
      </w:tr>
      <w:tr w:rsidR="00C73039" w:rsidRPr="00C73039" w14:paraId="0B2D8EC9" w14:textId="77777777" w:rsidTr="00C73039">
        <w:trPr>
          <w:ins w:id="1307" w:author="wutuan" w:date="2025-04-30T20:15:00Z" w16du:dateUtc="2025-04-30T12:15:00Z"/>
        </w:trPr>
        <w:tc>
          <w:tcPr>
            <w:tcW w:w="2108" w:type="pct"/>
            <w:shd w:val="clear" w:color="auto" w:fill="auto"/>
          </w:tcPr>
          <w:p w14:paraId="202AFCFD" w14:textId="77777777" w:rsidR="00C73039" w:rsidRPr="00C73039" w:rsidRDefault="00C73039" w:rsidP="00C73039">
            <w:pPr>
              <w:spacing w:line="240" w:lineRule="auto"/>
              <w:ind w:leftChars="200" w:left="420" w:firstLineChars="0" w:firstLine="0"/>
              <w:rPr>
                <w:ins w:id="1308" w:author="wutuan" w:date="2025-04-30T20:15:00Z" w16du:dateUtc="2025-04-30T12:15:00Z"/>
                <w:sz w:val="20"/>
              </w:rPr>
            </w:pPr>
            <w:ins w:id="1309" w:author="wutuan" w:date="2025-04-30T20:15:00Z" w16du:dateUtc="2025-04-30T12:15:00Z">
              <w:r w:rsidRPr="00C73039">
                <w:rPr>
                  <w:rFonts w:hint="eastAsia"/>
                  <w:sz w:val="20"/>
                </w:rPr>
                <w:t>一般</w:t>
              </w:r>
            </w:ins>
          </w:p>
        </w:tc>
        <w:tc>
          <w:tcPr>
            <w:tcW w:w="1446" w:type="pct"/>
            <w:shd w:val="clear" w:color="auto" w:fill="auto"/>
          </w:tcPr>
          <w:p w14:paraId="2C38359A" w14:textId="77777777" w:rsidR="00C73039" w:rsidRPr="00C73039" w:rsidRDefault="00C73039" w:rsidP="00C73039">
            <w:pPr>
              <w:widowControl/>
              <w:spacing w:line="240" w:lineRule="auto"/>
              <w:ind w:firstLineChars="0" w:firstLine="0"/>
              <w:jc w:val="center"/>
              <w:rPr>
                <w:ins w:id="1310" w:author="wutuan" w:date="2025-04-30T20:15:00Z" w16du:dateUtc="2025-04-30T12:15:00Z"/>
                <w:sz w:val="20"/>
              </w:rPr>
            </w:pPr>
            <w:ins w:id="1311"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036D1790" w14:textId="77777777" w:rsidR="00C73039" w:rsidRPr="00C73039" w:rsidRDefault="00C73039" w:rsidP="00C73039">
            <w:pPr>
              <w:widowControl/>
              <w:spacing w:line="240" w:lineRule="auto"/>
              <w:ind w:firstLineChars="0" w:firstLine="0"/>
              <w:jc w:val="center"/>
              <w:rPr>
                <w:ins w:id="1312" w:author="wutuan" w:date="2025-04-30T20:15:00Z" w16du:dateUtc="2025-04-30T12:15:00Z"/>
                <w:sz w:val="20"/>
              </w:rPr>
            </w:pPr>
            <w:ins w:id="1313"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19A9BD4" w14:textId="77777777" w:rsidTr="00C73039">
        <w:trPr>
          <w:ins w:id="1314" w:author="wutuan" w:date="2025-04-30T20:15:00Z" w16du:dateUtc="2025-04-30T12:15:00Z"/>
        </w:trPr>
        <w:tc>
          <w:tcPr>
            <w:tcW w:w="2108" w:type="pct"/>
            <w:shd w:val="clear" w:color="auto" w:fill="auto"/>
          </w:tcPr>
          <w:p w14:paraId="6DCB7395" w14:textId="77777777" w:rsidR="00C73039" w:rsidRPr="00C73039" w:rsidRDefault="00C73039" w:rsidP="00C73039">
            <w:pPr>
              <w:spacing w:line="240" w:lineRule="auto"/>
              <w:ind w:leftChars="200" w:left="420" w:firstLineChars="0" w:firstLine="0"/>
              <w:rPr>
                <w:ins w:id="1315" w:author="wutuan" w:date="2025-04-30T20:15:00Z" w16du:dateUtc="2025-04-30T12:15:00Z"/>
                <w:sz w:val="20"/>
              </w:rPr>
            </w:pPr>
            <w:ins w:id="1316" w:author="wutuan" w:date="2025-04-30T20:15:00Z" w16du:dateUtc="2025-04-30T12:15:00Z">
              <w:r w:rsidRPr="00C73039">
                <w:rPr>
                  <w:rFonts w:hint="eastAsia"/>
                  <w:sz w:val="20"/>
                </w:rPr>
                <w:t>不满意</w:t>
              </w:r>
            </w:ins>
          </w:p>
        </w:tc>
        <w:tc>
          <w:tcPr>
            <w:tcW w:w="1446" w:type="pct"/>
            <w:shd w:val="clear" w:color="auto" w:fill="auto"/>
          </w:tcPr>
          <w:p w14:paraId="311E0EAB" w14:textId="77777777" w:rsidR="00C73039" w:rsidRPr="00C73039" w:rsidRDefault="00C73039" w:rsidP="00C73039">
            <w:pPr>
              <w:widowControl/>
              <w:spacing w:line="240" w:lineRule="auto"/>
              <w:ind w:firstLineChars="0" w:firstLine="0"/>
              <w:jc w:val="center"/>
              <w:rPr>
                <w:ins w:id="1317" w:author="wutuan" w:date="2025-04-30T20:15:00Z" w16du:dateUtc="2025-04-30T12:15:00Z"/>
                <w:sz w:val="20"/>
              </w:rPr>
            </w:pPr>
            <w:ins w:id="1318"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6925938E" w14:textId="77777777" w:rsidR="00C73039" w:rsidRPr="00C73039" w:rsidRDefault="00C73039" w:rsidP="00C73039">
            <w:pPr>
              <w:widowControl/>
              <w:spacing w:line="240" w:lineRule="auto"/>
              <w:ind w:firstLineChars="0" w:firstLine="0"/>
              <w:jc w:val="center"/>
              <w:rPr>
                <w:ins w:id="1319" w:author="wutuan" w:date="2025-04-30T20:15:00Z" w16du:dateUtc="2025-04-30T12:15:00Z"/>
                <w:sz w:val="20"/>
              </w:rPr>
            </w:pPr>
            <w:ins w:id="1320"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2D3B6F42" w14:textId="77777777" w:rsidTr="00C73039">
        <w:trPr>
          <w:ins w:id="1321" w:author="wutuan" w:date="2025-04-30T20:15:00Z" w16du:dateUtc="2025-04-30T12:15:00Z"/>
        </w:trPr>
        <w:tc>
          <w:tcPr>
            <w:tcW w:w="2108" w:type="pct"/>
            <w:shd w:val="clear" w:color="auto" w:fill="auto"/>
          </w:tcPr>
          <w:p w14:paraId="03590DC7" w14:textId="77777777" w:rsidR="00C73039" w:rsidRPr="00C73039" w:rsidRDefault="00C73039" w:rsidP="00C73039">
            <w:pPr>
              <w:spacing w:line="240" w:lineRule="auto"/>
              <w:ind w:leftChars="200" w:left="420" w:firstLineChars="0" w:firstLine="0"/>
              <w:rPr>
                <w:ins w:id="1322" w:author="wutuan" w:date="2025-04-30T20:15:00Z" w16du:dateUtc="2025-04-30T12:15:00Z"/>
                <w:sz w:val="20"/>
              </w:rPr>
            </w:pPr>
            <w:ins w:id="1323" w:author="wutuan" w:date="2025-04-30T20:15:00Z" w16du:dateUtc="2025-04-30T12:15:00Z">
              <w:r w:rsidRPr="00C73039">
                <w:rPr>
                  <w:rFonts w:hint="eastAsia"/>
                  <w:sz w:val="20"/>
                </w:rPr>
                <w:t>可接受率</w:t>
              </w:r>
              <w:r w:rsidRPr="00C73039">
                <w:rPr>
                  <w:rFonts w:hint="eastAsia"/>
                  <w:sz w:val="20"/>
                </w:rPr>
                <w:t>(%)</w:t>
              </w:r>
            </w:ins>
          </w:p>
        </w:tc>
        <w:tc>
          <w:tcPr>
            <w:tcW w:w="1446" w:type="pct"/>
            <w:shd w:val="clear" w:color="auto" w:fill="auto"/>
          </w:tcPr>
          <w:p w14:paraId="0A724524" w14:textId="77777777" w:rsidR="00C73039" w:rsidRPr="00C73039" w:rsidRDefault="00C73039" w:rsidP="00C73039">
            <w:pPr>
              <w:widowControl/>
              <w:spacing w:line="240" w:lineRule="auto"/>
              <w:ind w:firstLineChars="0" w:firstLine="0"/>
              <w:jc w:val="center"/>
              <w:rPr>
                <w:ins w:id="1324" w:author="wutuan" w:date="2025-04-30T20:15:00Z" w16du:dateUtc="2025-04-30T12:15:00Z"/>
                <w:sz w:val="20"/>
              </w:rPr>
            </w:pPr>
            <w:ins w:id="1325" w:author="wutuan" w:date="2025-04-30T20:15:00Z" w16du:dateUtc="2025-04-30T12:15:00Z">
              <w:r w:rsidRPr="00C73039">
                <w:rPr>
                  <w:rFonts w:hint="eastAsia"/>
                  <w:sz w:val="20"/>
                </w:rPr>
                <w:t>21(100.00%)</w:t>
              </w:r>
            </w:ins>
          </w:p>
        </w:tc>
        <w:tc>
          <w:tcPr>
            <w:tcW w:w="1446" w:type="pct"/>
            <w:shd w:val="clear" w:color="auto" w:fill="auto"/>
          </w:tcPr>
          <w:p w14:paraId="5CD3323E" w14:textId="77777777" w:rsidR="00C73039" w:rsidRPr="00C73039" w:rsidRDefault="00C73039" w:rsidP="00C73039">
            <w:pPr>
              <w:widowControl/>
              <w:spacing w:line="240" w:lineRule="auto"/>
              <w:ind w:firstLineChars="0" w:firstLine="0"/>
              <w:jc w:val="center"/>
              <w:rPr>
                <w:ins w:id="1326" w:author="wutuan" w:date="2025-04-30T20:15:00Z" w16du:dateUtc="2025-04-30T12:15:00Z"/>
                <w:sz w:val="20"/>
              </w:rPr>
            </w:pPr>
            <w:ins w:id="1327" w:author="wutuan" w:date="2025-04-30T20:15:00Z" w16du:dateUtc="2025-04-30T12:15:00Z">
              <w:r w:rsidRPr="00C73039">
                <w:rPr>
                  <w:rFonts w:hint="eastAsia"/>
                  <w:sz w:val="20"/>
                </w:rPr>
                <w:t>19(100.00%)</w:t>
              </w:r>
            </w:ins>
          </w:p>
        </w:tc>
      </w:tr>
      <w:tr w:rsidR="00C73039" w:rsidRPr="00C73039" w14:paraId="7A38069C" w14:textId="77777777" w:rsidTr="00C73039">
        <w:trPr>
          <w:ins w:id="1328" w:author="wutuan" w:date="2025-04-30T20:15:00Z" w16du:dateUtc="2025-04-30T12:15:00Z"/>
        </w:trPr>
        <w:tc>
          <w:tcPr>
            <w:tcW w:w="2108" w:type="pct"/>
            <w:shd w:val="clear" w:color="auto" w:fill="auto"/>
          </w:tcPr>
          <w:p w14:paraId="5C27FEAE" w14:textId="77777777" w:rsidR="00C73039" w:rsidRPr="00C73039" w:rsidRDefault="00C73039" w:rsidP="00C73039">
            <w:pPr>
              <w:spacing w:line="240" w:lineRule="auto"/>
              <w:ind w:leftChars="200" w:left="420" w:firstLineChars="0" w:firstLine="0"/>
              <w:rPr>
                <w:ins w:id="1329" w:author="wutuan" w:date="2025-04-30T20:15:00Z" w16du:dateUtc="2025-04-30T12:15:00Z"/>
                <w:sz w:val="20"/>
              </w:rPr>
            </w:pPr>
            <w:ins w:id="1330" w:author="wutuan" w:date="2025-04-30T20:15:00Z" w16du:dateUtc="2025-04-30T12:15:00Z">
              <w:r w:rsidRPr="00C73039">
                <w:rPr>
                  <w:rFonts w:hint="eastAsia"/>
                  <w:sz w:val="20"/>
                </w:rPr>
                <w:t>满意率</w:t>
              </w:r>
              <w:r w:rsidRPr="00C73039">
                <w:rPr>
                  <w:rFonts w:hint="eastAsia"/>
                  <w:sz w:val="20"/>
                </w:rPr>
                <w:t>(%)</w:t>
              </w:r>
            </w:ins>
          </w:p>
        </w:tc>
        <w:tc>
          <w:tcPr>
            <w:tcW w:w="1446" w:type="pct"/>
            <w:shd w:val="clear" w:color="auto" w:fill="auto"/>
          </w:tcPr>
          <w:p w14:paraId="056252E6" w14:textId="77777777" w:rsidR="00C73039" w:rsidRPr="00C73039" w:rsidRDefault="00C73039" w:rsidP="00C73039">
            <w:pPr>
              <w:widowControl/>
              <w:spacing w:line="240" w:lineRule="auto"/>
              <w:ind w:firstLineChars="0" w:firstLine="0"/>
              <w:jc w:val="center"/>
              <w:rPr>
                <w:ins w:id="1331" w:author="wutuan" w:date="2025-04-30T20:15:00Z" w16du:dateUtc="2025-04-30T12:15:00Z"/>
                <w:sz w:val="20"/>
              </w:rPr>
            </w:pPr>
            <w:ins w:id="1332" w:author="wutuan" w:date="2025-04-30T20:15:00Z" w16du:dateUtc="2025-04-30T12:15:00Z">
              <w:r w:rsidRPr="00C73039">
                <w:rPr>
                  <w:rFonts w:hint="eastAsia"/>
                  <w:sz w:val="20"/>
                </w:rPr>
                <w:t>21(100.00%)</w:t>
              </w:r>
            </w:ins>
          </w:p>
        </w:tc>
        <w:tc>
          <w:tcPr>
            <w:tcW w:w="1446" w:type="pct"/>
            <w:shd w:val="clear" w:color="auto" w:fill="auto"/>
          </w:tcPr>
          <w:p w14:paraId="2812F46F" w14:textId="77777777" w:rsidR="00C73039" w:rsidRPr="00C73039" w:rsidRDefault="00C73039" w:rsidP="00C73039">
            <w:pPr>
              <w:widowControl/>
              <w:spacing w:line="240" w:lineRule="auto"/>
              <w:ind w:firstLineChars="0" w:firstLine="0"/>
              <w:jc w:val="center"/>
              <w:rPr>
                <w:ins w:id="1333" w:author="wutuan" w:date="2025-04-30T20:15:00Z" w16du:dateUtc="2025-04-30T12:15:00Z"/>
                <w:sz w:val="20"/>
              </w:rPr>
            </w:pPr>
            <w:ins w:id="1334" w:author="wutuan" w:date="2025-04-30T20:15:00Z" w16du:dateUtc="2025-04-30T12:15:00Z">
              <w:r w:rsidRPr="00C73039">
                <w:rPr>
                  <w:rFonts w:hint="eastAsia"/>
                  <w:sz w:val="20"/>
                </w:rPr>
                <w:t>19(100.00%)</w:t>
              </w:r>
            </w:ins>
          </w:p>
        </w:tc>
      </w:tr>
      <w:tr w:rsidR="00C73039" w:rsidRPr="00C73039" w14:paraId="215F000D" w14:textId="77777777" w:rsidTr="00C73039">
        <w:trPr>
          <w:ins w:id="1335" w:author="wutuan" w:date="2025-04-30T20:15:00Z" w16du:dateUtc="2025-04-30T12:15:00Z"/>
        </w:trPr>
        <w:tc>
          <w:tcPr>
            <w:tcW w:w="2108" w:type="pct"/>
            <w:shd w:val="clear" w:color="auto" w:fill="auto"/>
          </w:tcPr>
          <w:p w14:paraId="52628907" w14:textId="77777777" w:rsidR="00C73039" w:rsidRPr="00C73039" w:rsidRDefault="00C73039" w:rsidP="00C73039">
            <w:pPr>
              <w:spacing w:line="240" w:lineRule="auto"/>
              <w:ind w:leftChars="200" w:left="420" w:firstLineChars="0" w:firstLine="0"/>
              <w:rPr>
                <w:ins w:id="1336" w:author="wutuan" w:date="2025-04-30T20:15:00Z" w16du:dateUtc="2025-04-30T12:15:00Z"/>
                <w:sz w:val="20"/>
              </w:rPr>
            </w:pPr>
            <w:ins w:id="1337" w:author="wutuan" w:date="2025-04-30T20:15:00Z" w16du:dateUtc="2025-04-30T12:15:00Z">
              <w:r w:rsidRPr="00C73039">
                <w:rPr>
                  <w:rFonts w:hint="eastAsia"/>
                  <w:sz w:val="20"/>
                </w:rPr>
                <w:t>可接受率</w:t>
              </w:r>
              <w:r w:rsidRPr="00C73039">
                <w:rPr>
                  <w:sz w:val="20"/>
                </w:rPr>
                <w:t>(95%CI)</w:t>
              </w:r>
            </w:ins>
          </w:p>
        </w:tc>
        <w:tc>
          <w:tcPr>
            <w:tcW w:w="1446" w:type="pct"/>
            <w:shd w:val="clear" w:color="auto" w:fill="auto"/>
          </w:tcPr>
          <w:p w14:paraId="292FC336" w14:textId="77777777" w:rsidR="00C73039" w:rsidRPr="00C73039" w:rsidRDefault="00C73039" w:rsidP="00C73039">
            <w:pPr>
              <w:widowControl/>
              <w:spacing w:line="240" w:lineRule="auto"/>
              <w:ind w:firstLineChars="0" w:firstLine="0"/>
              <w:jc w:val="center"/>
              <w:rPr>
                <w:ins w:id="1338" w:author="wutuan" w:date="2025-04-30T20:15:00Z" w16du:dateUtc="2025-04-30T12:15:00Z"/>
                <w:sz w:val="20"/>
              </w:rPr>
            </w:pPr>
            <w:ins w:id="1339" w:author="wutuan" w:date="2025-04-30T20:15:00Z" w16du:dateUtc="2025-04-30T12:15:00Z">
              <w:r w:rsidRPr="00C73039">
                <w:rPr>
                  <w:sz w:val="20"/>
                </w:rPr>
                <w:t>100.00% (83.89%, 100.00%)</w:t>
              </w:r>
            </w:ins>
          </w:p>
        </w:tc>
        <w:tc>
          <w:tcPr>
            <w:tcW w:w="1446" w:type="pct"/>
            <w:shd w:val="clear" w:color="auto" w:fill="auto"/>
          </w:tcPr>
          <w:p w14:paraId="2860B726" w14:textId="77777777" w:rsidR="00C73039" w:rsidRPr="00C73039" w:rsidRDefault="00C73039" w:rsidP="00C73039">
            <w:pPr>
              <w:widowControl/>
              <w:spacing w:line="240" w:lineRule="auto"/>
              <w:ind w:firstLineChars="0" w:firstLine="0"/>
              <w:jc w:val="center"/>
              <w:rPr>
                <w:ins w:id="1340" w:author="wutuan" w:date="2025-04-30T20:15:00Z" w16du:dateUtc="2025-04-30T12:15:00Z"/>
                <w:sz w:val="20"/>
              </w:rPr>
            </w:pPr>
            <w:ins w:id="1341" w:author="wutuan" w:date="2025-04-30T20:15:00Z" w16du:dateUtc="2025-04-30T12:15:00Z">
              <w:r w:rsidRPr="00C73039">
                <w:rPr>
                  <w:sz w:val="20"/>
                </w:rPr>
                <w:t>100.00% (82.35%, 100.00%)</w:t>
              </w:r>
            </w:ins>
          </w:p>
        </w:tc>
      </w:tr>
      <w:tr w:rsidR="00C73039" w:rsidRPr="00C73039" w14:paraId="726B15EE" w14:textId="77777777" w:rsidTr="00C73039">
        <w:trPr>
          <w:ins w:id="1342" w:author="wutuan" w:date="2025-04-30T20:15:00Z" w16du:dateUtc="2025-04-30T12:15:00Z"/>
        </w:trPr>
        <w:tc>
          <w:tcPr>
            <w:tcW w:w="2108" w:type="pct"/>
            <w:shd w:val="clear" w:color="auto" w:fill="auto"/>
          </w:tcPr>
          <w:p w14:paraId="5491C4FE" w14:textId="77777777" w:rsidR="00C73039" w:rsidRPr="00C73039" w:rsidRDefault="00C73039" w:rsidP="00C73039">
            <w:pPr>
              <w:spacing w:line="240" w:lineRule="auto"/>
              <w:ind w:leftChars="200" w:left="420" w:firstLineChars="0" w:firstLine="0"/>
              <w:rPr>
                <w:ins w:id="1343" w:author="wutuan" w:date="2025-04-30T20:15:00Z" w16du:dateUtc="2025-04-30T12:15:00Z"/>
                <w:sz w:val="20"/>
              </w:rPr>
            </w:pPr>
            <w:ins w:id="1344" w:author="wutuan" w:date="2025-04-30T20:15:00Z" w16du:dateUtc="2025-04-30T12:15:00Z">
              <w:r w:rsidRPr="00C73039">
                <w:rPr>
                  <w:rFonts w:hint="eastAsia"/>
                  <w:sz w:val="20"/>
                </w:rPr>
                <w:t>满意率</w:t>
              </w:r>
              <w:r w:rsidRPr="00C73039">
                <w:rPr>
                  <w:sz w:val="20"/>
                </w:rPr>
                <w:t>(95%CI)</w:t>
              </w:r>
            </w:ins>
          </w:p>
        </w:tc>
        <w:tc>
          <w:tcPr>
            <w:tcW w:w="1446" w:type="pct"/>
            <w:shd w:val="clear" w:color="auto" w:fill="auto"/>
          </w:tcPr>
          <w:p w14:paraId="773F2F0B" w14:textId="77777777" w:rsidR="00C73039" w:rsidRPr="00C73039" w:rsidRDefault="00C73039" w:rsidP="00C73039">
            <w:pPr>
              <w:widowControl/>
              <w:spacing w:line="240" w:lineRule="auto"/>
              <w:ind w:firstLineChars="0" w:firstLine="0"/>
              <w:jc w:val="center"/>
              <w:rPr>
                <w:ins w:id="1345" w:author="wutuan" w:date="2025-04-30T20:15:00Z" w16du:dateUtc="2025-04-30T12:15:00Z"/>
                <w:sz w:val="20"/>
              </w:rPr>
            </w:pPr>
            <w:ins w:id="1346" w:author="wutuan" w:date="2025-04-30T20:15:00Z" w16du:dateUtc="2025-04-30T12:15:00Z">
              <w:r w:rsidRPr="00C73039">
                <w:rPr>
                  <w:sz w:val="20"/>
                </w:rPr>
                <w:t>100.00% (83.89%, 100.00%)</w:t>
              </w:r>
            </w:ins>
          </w:p>
        </w:tc>
        <w:tc>
          <w:tcPr>
            <w:tcW w:w="1446" w:type="pct"/>
            <w:shd w:val="clear" w:color="auto" w:fill="auto"/>
          </w:tcPr>
          <w:p w14:paraId="4DFCB2FB" w14:textId="77777777" w:rsidR="00C73039" w:rsidRPr="00C73039" w:rsidRDefault="00C73039" w:rsidP="00C73039">
            <w:pPr>
              <w:widowControl/>
              <w:spacing w:line="240" w:lineRule="auto"/>
              <w:ind w:firstLineChars="0" w:firstLine="0"/>
              <w:jc w:val="center"/>
              <w:rPr>
                <w:ins w:id="1347" w:author="wutuan" w:date="2025-04-30T20:15:00Z" w16du:dateUtc="2025-04-30T12:15:00Z"/>
                <w:sz w:val="20"/>
              </w:rPr>
            </w:pPr>
            <w:ins w:id="1348" w:author="wutuan" w:date="2025-04-30T20:15:00Z" w16du:dateUtc="2025-04-30T12:15:00Z">
              <w:r w:rsidRPr="00C73039">
                <w:rPr>
                  <w:sz w:val="20"/>
                </w:rPr>
                <w:t>100.00% (82.35%, 100.00%)</w:t>
              </w:r>
            </w:ins>
          </w:p>
        </w:tc>
      </w:tr>
      <w:tr w:rsidR="00C73039" w:rsidRPr="00C73039" w14:paraId="5F63FFC4" w14:textId="77777777" w:rsidTr="00C73039">
        <w:trPr>
          <w:ins w:id="1349" w:author="wutuan" w:date="2025-04-30T20:15:00Z" w16du:dateUtc="2025-04-30T12:15:00Z"/>
        </w:trPr>
        <w:tc>
          <w:tcPr>
            <w:tcW w:w="2108" w:type="pct"/>
            <w:shd w:val="clear" w:color="auto" w:fill="auto"/>
          </w:tcPr>
          <w:p w14:paraId="113547FF" w14:textId="77777777" w:rsidR="00C73039" w:rsidRPr="00C73039" w:rsidRDefault="00C73039" w:rsidP="00C73039">
            <w:pPr>
              <w:spacing w:line="240" w:lineRule="auto"/>
              <w:ind w:firstLineChars="0" w:firstLine="0"/>
              <w:rPr>
                <w:ins w:id="1350" w:author="wutuan" w:date="2025-04-30T20:15:00Z" w16du:dateUtc="2025-04-30T12:15:00Z"/>
                <w:sz w:val="20"/>
              </w:rPr>
            </w:pPr>
            <w:ins w:id="1351" w:author="wutuan" w:date="2025-04-30T20:15:00Z" w16du:dateUtc="2025-04-30T12:15:00Z">
              <w:r w:rsidRPr="00C73039">
                <w:rPr>
                  <w:rFonts w:hint="eastAsia"/>
                  <w:sz w:val="20"/>
                </w:rPr>
                <w:t>敏感器官保护功能</w:t>
              </w:r>
              <w:r w:rsidRPr="00C73039">
                <w:rPr>
                  <w:sz w:val="20"/>
                </w:rPr>
                <w:t>, n(%)</w:t>
              </w:r>
            </w:ins>
          </w:p>
        </w:tc>
        <w:tc>
          <w:tcPr>
            <w:tcW w:w="1446" w:type="pct"/>
            <w:shd w:val="clear" w:color="auto" w:fill="auto"/>
          </w:tcPr>
          <w:p w14:paraId="4417B0EB" w14:textId="77777777" w:rsidR="00C73039" w:rsidRPr="00C73039" w:rsidRDefault="00C73039" w:rsidP="00C73039">
            <w:pPr>
              <w:widowControl/>
              <w:spacing w:line="240" w:lineRule="auto"/>
              <w:ind w:firstLineChars="0" w:firstLine="0"/>
              <w:jc w:val="center"/>
              <w:rPr>
                <w:ins w:id="1352" w:author="wutuan" w:date="2025-04-30T20:15:00Z" w16du:dateUtc="2025-04-30T12:15:00Z"/>
                <w:sz w:val="20"/>
              </w:rPr>
            </w:pPr>
            <w:ins w:id="1353" w:author="wutuan" w:date="2025-04-30T20:15:00Z" w16du:dateUtc="2025-04-30T12:15:00Z">
              <w:r w:rsidRPr="00C73039">
                <w:rPr>
                  <w:rFonts w:hint="eastAsia"/>
                  <w:sz w:val="20"/>
                </w:rPr>
                <w:t>49</w:t>
              </w:r>
            </w:ins>
          </w:p>
        </w:tc>
        <w:tc>
          <w:tcPr>
            <w:tcW w:w="1446" w:type="pct"/>
            <w:shd w:val="clear" w:color="auto" w:fill="auto"/>
          </w:tcPr>
          <w:p w14:paraId="5BEAF273" w14:textId="77777777" w:rsidR="00C73039" w:rsidRPr="00C73039" w:rsidRDefault="00C73039" w:rsidP="00C73039">
            <w:pPr>
              <w:widowControl/>
              <w:spacing w:line="240" w:lineRule="auto"/>
              <w:ind w:firstLineChars="0" w:firstLine="0"/>
              <w:jc w:val="center"/>
              <w:rPr>
                <w:ins w:id="1354" w:author="wutuan" w:date="2025-04-30T20:15:00Z" w16du:dateUtc="2025-04-30T12:15:00Z"/>
                <w:sz w:val="20"/>
              </w:rPr>
            </w:pPr>
            <w:ins w:id="1355" w:author="wutuan" w:date="2025-04-30T20:15:00Z" w16du:dateUtc="2025-04-30T12:15:00Z">
              <w:r w:rsidRPr="00C73039">
                <w:rPr>
                  <w:rFonts w:hint="eastAsia"/>
                  <w:sz w:val="20"/>
                </w:rPr>
                <w:t>49</w:t>
              </w:r>
            </w:ins>
          </w:p>
        </w:tc>
      </w:tr>
      <w:tr w:rsidR="00C73039" w:rsidRPr="00C73039" w14:paraId="5CD23F6D" w14:textId="77777777" w:rsidTr="00C73039">
        <w:trPr>
          <w:ins w:id="1356" w:author="wutuan" w:date="2025-04-30T20:15:00Z" w16du:dateUtc="2025-04-30T12:15:00Z"/>
        </w:trPr>
        <w:tc>
          <w:tcPr>
            <w:tcW w:w="2108" w:type="pct"/>
            <w:shd w:val="clear" w:color="auto" w:fill="auto"/>
          </w:tcPr>
          <w:p w14:paraId="1A57E1D0" w14:textId="77777777" w:rsidR="00C73039" w:rsidRPr="00C73039" w:rsidRDefault="00C73039" w:rsidP="00C73039">
            <w:pPr>
              <w:spacing w:line="240" w:lineRule="auto"/>
              <w:ind w:leftChars="200" w:left="420" w:firstLineChars="0" w:firstLine="0"/>
              <w:rPr>
                <w:ins w:id="1357" w:author="wutuan" w:date="2025-04-30T20:15:00Z" w16du:dateUtc="2025-04-30T12:15:00Z"/>
                <w:sz w:val="20"/>
              </w:rPr>
            </w:pPr>
            <w:ins w:id="1358" w:author="wutuan" w:date="2025-04-30T20:15:00Z" w16du:dateUtc="2025-04-30T12:15:00Z">
              <w:r w:rsidRPr="00C73039">
                <w:rPr>
                  <w:rFonts w:hint="eastAsia"/>
                  <w:sz w:val="20"/>
                </w:rPr>
                <w:t>满意</w:t>
              </w:r>
            </w:ins>
          </w:p>
        </w:tc>
        <w:tc>
          <w:tcPr>
            <w:tcW w:w="1446" w:type="pct"/>
            <w:shd w:val="clear" w:color="auto" w:fill="auto"/>
          </w:tcPr>
          <w:p w14:paraId="387EB9B6" w14:textId="77777777" w:rsidR="00C73039" w:rsidRPr="00C73039" w:rsidRDefault="00C73039" w:rsidP="00C73039">
            <w:pPr>
              <w:widowControl/>
              <w:spacing w:line="240" w:lineRule="auto"/>
              <w:ind w:firstLineChars="0" w:firstLine="0"/>
              <w:jc w:val="center"/>
              <w:rPr>
                <w:ins w:id="1359" w:author="wutuan" w:date="2025-04-30T20:15:00Z" w16du:dateUtc="2025-04-30T12:15:00Z"/>
                <w:sz w:val="20"/>
              </w:rPr>
            </w:pPr>
            <w:ins w:id="1360" w:author="wutuan" w:date="2025-04-30T20:15:00Z" w16du:dateUtc="2025-04-30T12:15:00Z">
              <w:r w:rsidRPr="00C73039">
                <w:rPr>
                  <w:rFonts w:hint="eastAsia"/>
                  <w:sz w:val="20"/>
                </w:rPr>
                <w:t>49 (100.00%)</w:t>
              </w:r>
            </w:ins>
          </w:p>
        </w:tc>
        <w:tc>
          <w:tcPr>
            <w:tcW w:w="1446" w:type="pct"/>
            <w:shd w:val="clear" w:color="auto" w:fill="auto"/>
          </w:tcPr>
          <w:p w14:paraId="70A74A17" w14:textId="77777777" w:rsidR="00C73039" w:rsidRPr="00C73039" w:rsidRDefault="00C73039" w:rsidP="00C73039">
            <w:pPr>
              <w:widowControl/>
              <w:spacing w:line="240" w:lineRule="auto"/>
              <w:ind w:firstLineChars="0" w:firstLine="0"/>
              <w:jc w:val="center"/>
              <w:rPr>
                <w:ins w:id="1361" w:author="wutuan" w:date="2025-04-30T20:15:00Z" w16du:dateUtc="2025-04-30T12:15:00Z"/>
                <w:sz w:val="20"/>
              </w:rPr>
            </w:pPr>
            <w:ins w:id="1362" w:author="wutuan" w:date="2025-04-30T20:15:00Z" w16du:dateUtc="2025-04-30T12:15:00Z">
              <w:r w:rsidRPr="00C73039">
                <w:rPr>
                  <w:rFonts w:hint="eastAsia"/>
                  <w:sz w:val="20"/>
                </w:rPr>
                <w:t>49 (100.00%)</w:t>
              </w:r>
            </w:ins>
          </w:p>
        </w:tc>
      </w:tr>
      <w:tr w:rsidR="00C73039" w:rsidRPr="00C73039" w14:paraId="7F8FF296" w14:textId="77777777" w:rsidTr="00C73039">
        <w:trPr>
          <w:ins w:id="1363" w:author="wutuan" w:date="2025-04-30T20:15:00Z" w16du:dateUtc="2025-04-30T12:15:00Z"/>
        </w:trPr>
        <w:tc>
          <w:tcPr>
            <w:tcW w:w="2108" w:type="pct"/>
            <w:shd w:val="clear" w:color="auto" w:fill="auto"/>
          </w:tcPr>
          <w:p w14:paraId="08D8282B" w14:textId="77777777" w:rsidR="00C73039" w:rsidRPr="00C73039" w:rsidRDefault="00C73039" w:rsidP="00C73039">
            <w:pPr>
              <w:spacing w:line="240" w:lineRule="auto"/>
              <w:ind w:leftChars="200" w:left="420" w:firstLineChars="0" w:firstLine="0"/>
              <w:rPr>
                <w:ins w:id="1364" w:author="wutuan" w:date="2025-04-30T20:15:00Z" w16du:dateUtc="2025-04-30T12:15:00Z"/>
                <w:sz w:val="20"/>
              </w:rPr>
            </w:pPr>
            <w:ins w:id="1365" w:author="wutuan" w:date="2025-04-30T20:15:00Z" w16du:dateUtc="2025-04-30T12:15:00Z">
              <w:r w:rsidRPr="00C73039">
                <w:rPr>
                  <w:rFonts w:hint="eastAsia"/>
                  <w:sz w:val="20"/>
                </w:rPr>
                <w:t>一般</w:t>
              </w:r>
            </w:ins>
          </w:p>
        </w:tc>
        <w:tc>
          <w:tcPr>
            <w:tcW w:w="1446" w:type="pct"/>
            <w:shd w:val="clear" w:color="auto" w:fill="auto"/>
          </w:tcPr>
          <w:p w14:paraId="6789BEDA" w14:textId="77777777" w:rsidR="00C73039" w:rsidRPr="00C73039" w:rsidRDefault="00C73039" w:rsidP="00C73039">
            <w:pPr>
              <w:widowControl/>
              <w:spacing w:line="240" w:lineRule="auto"/>
              <w:ind w:firstLineChars="0" w:firstLine="0"/>
              <w:jc w:val="center"/>
              <w:rPr>
                <w:ins w:id="1366" w:author="wutuan" w:date="2025-04-30T20:15:00Z" w16du:dateUtc="2025-04-30T12:15:00Z"/>
                <w:sz w:val="20"/>
              </w:rPr>
            </w:pPr>
            <w:ins w:id="1367"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2A6BAB1B" w14:textId="77777777" w:rsidR="00C73039" w:rsidRPr="00C73039" w:rsidRDefault="00C73039" w:rsidP="00C73039">
            <w:pPr>
              <w:widowControl/>
              <w:spacing w:line="240" w:lineRule="auto"/>
              <w:ind w:firstLineChars="0" w:firstLine="0"/>
              <w:jc w:val="center"/>
              <w:rPr>
                <w:ins w:id="1368" w:author="wutuan" w:date="2025-04-30T20:15:00Z" w16du:dateUtc="2025-04-30T12:15:00Z"/>
                <w:sz w:val="20"/>
              </w:rPr>
            </w:pPr>
            <w:ins w:id="1369"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F628E2F" w14:textId="77777777" w:rsidTr="00C73039">
        <w:trPr>
          <w:ins w:id="1370" w:author="wutuan" w:date="2025-04-30T20:15:00Z" w16du:dateUtc="2025-04-30T12:15:00Z"/>
        </w:trPr>
        <w:tc>
          <w:tcPr>
            <w:tcW w:w="2108" w:type="pct"/>
            <w:shd w:val="clear" w:color="auto" w:fill="auto"/>
          </w:tcPr>
          <w:p w14:paraId="505A6525" w14:textId="77777777" w:rsidR="00C73039" w:rsidRPr="00C73039" w:rsidRDefault="00C73039" w:rsidP="00C73039">
            <w:pPr>
              <w:spacing w:line="240" w:lineRule="auto"/>
              <w:ind w:leftChars="200" w:left="420" w:firstLineChars="0" w:firstLine="0"/>
              <w:rPr>
                <w:ins w:id="1371" w:author="wutuan" w:date="2025-04-30T20:15:00Z" w16du:dateUtc="2025-04-30T12:15:00Z"/>
                <w:sz w:val="20"/>
              </w:rPr>
            </w:pPr>
            <w:ins w:id="1372" w:author="wutuan" w:date="2025-04-30T20:15:00Z" w16du:dateUtc="2025-04-30T12:15:00Z">
              <w:r w:rsidRPr="00C73039">
                <w:rPr>
                  <w:rFonts w:hint="eastAsia"/>
                  <w:sz w:val="20"/>
                </w:rPr>
                <w:t>不满意</w:t>
              </w:r>
            </w:ins>
          </w:p>
        </w:tc>
        <w:tc>
          <w:tcPr>
            <w:tcW w:w="1446" w:type="pct"/>
            <w:shd w:val="clear" w:color="auto" w:fill="auto"/>
          </w:tcPr>
          <w:p w14:paraId="36E711A3" w14:textId="77777777" w:rsidR="00C73039" w:rsidRPr="00C73039" w:rsidRDefault="00C73039" w:rsidP="00C73039">
            <w:pPr>
              <w:widowControl/>
              <w:spacing w:line="240" w:lineRule="auto"/>
              <w:ind w:firstLineChars="0" w:firstLine="0"/>
              <w:jc w:val="center"/>
              <w:rPr>
                <w:ins w:id="1373" w:author="wutuan" w:date="2025-04-30T20:15:00Z" w16du:dateUtc="2025-04-30T12:15:00Z"/>
                <w:sz w:val="20"/>
              </w:rPr>
            </w:pPr>
            <w:ins w:id="1374"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599C61D8" w14:textId="77777777" w:rsidR="00C73039" w:rsidRPr="00C73039" w:rsidRDefault="00C73039" w:rsidP="00C73039">
            <w:pPr>
              <w:widowControl/>
              <w:spacing w:line="240" w:lineRule="auto"/>
              <w:ind w:firstLineChars="0" w:firstLine="0"/>
              <w:jc w:val="center"/>
              <w:rPr>
                <w:ins w:id="1375" w:author="wutuan" w:date="2025-04-30T20:15:00Z" w16du:dateUtc="2025-04-30T12:15:00Z"/>
                <w:sz w:val="20"/>
              </w:rPr>
            </w:pPr>
            <w:ins w:id="1376"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EE02BB3" w14:textId="77777777" w:rsidTr="00C73039">
        <w:trPr>
          <w:ins w:id="1377" w:author="wutuan" w:date="2025-04-30T20:15:00Z" w16du:dateUtc="2025-04-30T12:15:00Z"/>
        </w:trPr>
        <w:tc>
          <w:tcPr>
            <w:tcW w:w="2108" w:type="pct"/>
            <w:shd w:val="clear" w:color="auto" w:fill="auto"/>
          </w:tcPr>
          <w:p w14:paraId="62F57E6F" w14:textId="77777777" w:rsidR="00C73039" w:rsidRPr="00C73039" w:rsidRDefault="00C73039" w:rsidP="00C73039">
            <w:pPr>
              <w:spacing w:line="240" w:lineRule="auto"/>
              <w:ind w:leftChars="200" w:left="420" w:firstLineChars="0" w:firstLine="0"/>
              <w:rPr>
                <w:ins w:id="1378" w:author="wutuan" w:date="2025-04-30T20:15:00Z" w16du:dateUtc="2025-04-30T12:15:00Z"/>
                <w:sz w:val="20"/>
              </w:rPr>
            </w:pPr>
            <w:ins w:id="1379" w:author="wutuan" w:date="2025-04-30T20:15:00Z" w16du:dateUtc="2025-04-30T12:15:00Z">
              <w:r w:rsidRPr="00C73039">
                <w:rPr>
                  <w:rFonts w:hint="eastAsia"/>
                  <w:sz w:val="20"/>
                </w:rPr>
                <w:t>可接受率</w:t>
              </w:r>
              <w:r w:rsidRPr="00C73039">
                <w:rPr>
                  <w:rFonts w:hint="eastAsia"/>
                  <w:sz w:val="20"/>
                </w:rPr>
                <w:t>(%)</w:t>
              </w:r>
            </w:ins>
          </w:p>
        </w:tc>
        <w:tc>
          <w:tcPr>
            <w:tcW w:w="1446" w:type="pct"/>
            <w:shd w:val="clear" w:color="auto" w:fill="auto"/>
          </w:tcPr>
          <w:p w14:paraId="7F004E99" w14:textId="77777777" w:rsidR="00C73039" w:rsidRPr="00C73039" w:rsidRDefault="00C73039" w:rsidP="00C73039">
            <w:pPr>
              <w:widowControl/>
              <w:spacing w:line="240" w:lineRule="auto"/>
              <w:ind w:firstLineChars="0" w:firstLine="0"/>
              <w:jc w:val="center"/>
              <w:rPr>
                <w:ins w:id="1380" w:author="wutuan" w:date="2025-04-30T20:15:00Z" w16du:dateUtc="2025-04-30T12:15:00Z"/>
                <w:sz w:val="20"/>
              </w:rPr>
            </w:pPr>
            <w:ins w:id="1381" w:author="wutuan" w:date="2025-04-30T20:15:00Z" w16du:dateUtc="2025-04-30T12:15:00Z">
              <w:r w:rsidRPr="00C73039">
                <w:rPr>
                  <w:rFonts w:hint="eastAsia"/>
                  <w:sz w:val="20"/>
                </w:rPr>
                <w:t>49 (100.00%)</w:t>
              </w:r>
            </w:ins>
          </w:p>
        </w:tc>
        <w:tc>
          <w:tcPr>
            <w:tcW w:w="1446" w:type="pct"/>
            <w:shd w:val="clear" w:color="auto" w:fill="auto"/>
          </w:tcPr>
          <w:p w14:paraId="49D44176" w14:textId="77777777" w:rsidR="00C73039" w:rsidRPr="00C73039" w:rsidRDefault="00C73039" w:rsidP="00C73039">
            <w:pPr>
              <w:widowControl/>
              <w:spacing w:line="240" w:lineRule="auto"/>
              <w:ind w:firstLineChars="0" w:firstLine="0"/>
              <w:jc w:val="center"/>
              <w:rPr>
                <w:ins w:id="1382" w:author="wutuan" w:date="2025-04-30T20:15:00Z" w16du:dateUtc="2025-04-30T12:15:00Z"/>
                <w:sz w:val="20"/>
              </w:rPr>
            </w:pPr>
            <w:ins w:id="1383" w:author="wutuan" w:date="2025-04-30T20:15:00Z" w16du:dateUtc="2025-04-30T12:15:00Z">
              <w:r w:rsidRPr="00C73039">
                <w:rPr>
                  <w:rFonts w:hint="eastAsia"/>
                  <w:sz w:val="20"/>
                </w:rPr>
                <w:t>49 (100.00%)</w:t>
              </w:r>
            </w:ins>
          </w:p>
        </w:tc>
      </w:tr>
      <w:tr w:rsidR="00C73039" w:rsidRPr="00C73039" w14:paraId="4C6F0BC5" w14:textId="77777777" w:rsidTr="00C73039">
        <w:trPr>
          <w:ins w:id="1384" w:author="wutuan" w:date="2025-04-30T20:15:00Z" w16du:dateUtc="2025-04-30T12:15:00Z"/>
        </w:trPr>
        <w:tc>
          <w:tcPr>
            <w:tcW w:w="2108" w:type="pct"/>
            <w:shd w:val="clear" w:color="auto" w:fill="auto"/>
          </w:tcPr>
          <w:p w14:paraId="28F95815" w14:textId="77777777" w:rsidR="00C73039" w:rsidRPr="00C73039" w:rsidRDefault="00C73039" w:rsidP="00C73039">
            <w:pPr>
              <w:spacing w:line="240" w:lineRule="auto"/>
              <w:ind w:leftChars="200" w:left="420" w:firstLineChars="0" w:firstLine="0"/>
              <w:rPr>
                <w:ins w:id="1385" w:author="wutuan" w:date="2025-04-30T20:15:00Z" w16du:dateUtc="2025-04-30T12:15:00Z"/>
                <w:sz w:val="20"/>
              </w:rPr>
            </w:pPr>
            <w:ins w:id="1386" w:author="wutuan" w:date="2025-04-30T20:15:00Z" w16du:dateUtc="2025-04-30T12:15:00Z">
              <w:r w:rsidRPr="00C73039">
                <w:rPr>
                  <w:rFonts w:hint="eastAsia"/>
                  <w:sz w:val="20"/>
                </w:rPr>
                <w:t>满意率</w:t>
              </w:r>
              <w:r w:rsidRPr="00C73039">
                <w:rPr>
                  <w:rFonts w:hint="eastAsia"/>
                  <w:sz w:val="20"/>
                </w:rPr>
                <w:t>(%)</w:t>
              </w:r>
            </w:ins>
          </w:p>
        </w:tc>
        <w:tc>
          <w:tcPr>
            <w:tcW w:w="1446" w:type="pct"/>
            <w:shd w:val="clear" w:color="auto" w:fill="auto"/>
          </w:tcPr>
          <w:p w14:paraId="00B4E065" w14:textId="77777777" w:rsidR="00C73039" w:rsidRPr="00C73039" w:rsidRDefault="00C73039" w:rsidP="00C73039">
            <w:pPr>
              <w:widowControl/>
              <w:spacing w:line="240" w:lineRule="auto"/>
              <w:ind w:firstLineChars="0" w:firstLine="0"/>
              <w:jc w:val="center"/>
              <w:rPr>
                <w:ins w:id="1387" w:author="wutuan" w:date="2025-04-30T20:15:00Z" w16du:dateUtc="2025-04-30T12:15:00Z"/>
                <w:sz w:val="20"/>
              </w:rPr>
            </w:pPr>
            <w:ins w:id="1388" w:author="wutuan" w:date="2025-04-30T20:15:00Z" w16du:dateUtc="2025-04-30T12:15:00Z">
              <w:r w:rsidRPr="00C73039">
                <w:rPr>
                  <w:rFonts w:hint="eastAsia"/>
                  <w:sz w:val="20"/>
                </w:rPr>
                <w:t>49 (100.00%)</w:t>
              </w:r>
            </w:ins>
          </w:p>
        </w:tc>
        <w:tc>
          <w:tcPr>
            <w:tcW w:w="1446" w:type="pct"/>
            <w:shd w:val="clear" w:color="auto" w:fill="auto"/>
          </w:tcPr>
          <w:p w14:paraId="36113019" w14:textId="77777777" w:rsidR="00C73039" w:rsidRPr="00C73039" w:rsidRDefault="00C73039" w:rsidP="00C73039">
            <w:pPr>
              <w:widowControl/>
              <w:spacing w:line="240" w:lineRule="auto"/>
              <w:ind w:firstLineChars="0" w:firstLine="0"/>
              <w:jc w:val="center"/>
              <w:rPr>
                <w:ins w:id="1389" w:author="wutuan" w:date="2025-04-30T20:15:00Z" w16du:dateUtc="2025-04-30T12:15:00Z"/>
                <w:sz w:val="20"/>
              </w:rPr>
            </w:pPr>
            <w:ins w:id="1390" w:author="wutuan" w:date="2025-04-30T20:15:00Z" w16du:dateUtc="2025-04-30T12:15:00Z">
              <w:r w:rsidRPr="00C73039">
                <w:rPr>
                  <w:rFonts w:hint="eastAsia"/>
                  <w:sz w:val="20"/>
                </w:rPr>
                <w:t>49 (100.00%)</w:t>
              </w:r>
            </w:ins>
          </w:p>
        </w:tc>
      </w:tr>
      <w:tr w:rsidR="00C73039" w:rsidRPr="00C73039" w14:paraId="5B8D727D" w14:textId="77777777" w:rsidTr="00C73039">
        <w:trPr>
          <w:ins w:id="1391" w:author="wutuan" w:date="2025-04-30T20:15:00Z" w16du:dateUtc="2025-04-30T12:15:00Z"/>
        </w:trPr>
        <w:tc>
          <w:tcPr>
            <w:tcW w:w="2108" w:type="pct"/>
            <w:shd w:val="clear" w:color="auto" w:fill="auto"/>
          </w:tcPr>
          <w:p w14:paraId="5B235DF4" w14:textId="77777777" w:rsidR="00C73039" w:rsidRPr="00C73039" w:rsidRDefault="00C73039" w:rsidP="00C73039">
            <w:pPr>
              <w:spacing w:line="240" w:lineRule="auto"/>
              <w:ind w:leftChars="200" w:left="420" w:firstLineChars="0" w:firstLine="0"/>
              <w:rPr>
                <w:ins w:id="1392" w:author="wutuan" w:date="2025-04-30T20:15:00Z" w16du:dateUtc="2025-04-30T12:15:00Z"/>
                <w:sz w:val="20"/>
              </w:rPr>
            </w:pPr>
            <w:ins w:id="1393" w:author="wutuan" w:date="2025-04-30T20:15:00Z" w16du:dateUtc="2025-04-30T12:15:00Z">
              <w:r w:rsidRPr="00C73039">
                <w:rPr>
                  <w:rFonts w:hint="eastAsia"/>
                  <w:sz w:val="20"/>
                </w:rPr>
                <w:t>可接受率</w:t>
              </w:r>
              <w:r w:rsidRPr="00C73039">
                <w:rPr>
                  <w:sz w:val="20"/>
                </w:rPr>
                <w:t>(95%CI)</w:t>
              </w:r>
            </w:ins>
          </w:p>
        </w:tc>
        <w:tc>
          <w:tcPr>
            <w:tcW w:w="1446" w:type="pct"/>
            <w:shd w:val="clear" w:color="auto" w:fill="auto"/>
          </w:tcPr>
          <w:p w14:paraId="76D84E3A" w14:textId="77777777" w:rsidR="00C73039" w:rsidRPr="00C73039" w:rsidRDefault="00C73039" w:rsidP="00C73039">
            <w:pPr>
              <w:widowControl/>
              <w:spacing w:line="240" w:lineRule="auto"/>
              <w:ind w:firstLineChars="0" w:firstLine="0"/>
              <w:jc w:val="center"/>
              <w:rPr>
                <w:ins w:id="1394" w:author="wutuan" w:date="2025-04-30T20:15:00Z" w16du:dateUtc="2025-04-30T12:15:00Z"/>
                <w:sz w:val="20"/>
              </w:rPr>
            </w:pPr>
            <w:ins w:id="1395" w:author="wutuan" w:date="2025-04-30T20:15:00Z" w16du:dateUtc="2025-04-30T12:15:00Z">
              <w:r w:rsidRPr="00C73039">
                <w:rPr>
                  <w:sz w:val="20"/>
                </w:rPr>
                <w:t>100.00% (92.75%, 100.00%)</w:t>
              </w:r>
            </w:ins>
          </w:p>
        </w:tc>
        <w:tc>
          <w:tcPr>
            <w:tcW w:w="1446" w:type="pct"/>
            <w:shd w:val="clear" w:color="auto" w:fill="auto"/>
          </w:tcPr>
          <w:p w14:paraId="633DF92F" w14:textId="77777777" w:rsidR="00C73039" w:rsidRPr="00C73039" w:rsidRDefault="00C73039" w:rsidP="00C73039">
            <w:pPr>
              <w:widowControl/>
              <w:spacing w:line="240" w:lineRule="auto"/>
              <w:ind w:firstLineChars="0" w:firstLine="0"/>
              <w:jc w:val="center"/>
              <w:rPr>
                <w:ins w:id="1396" w:author="wutuan" w:date="2025-04-30T20:15:00Z" w16du:dateUtc="2025-04-30T12:15:00Z"/>
                <w:sz w:val="20"/>
              </w:rPr>
            </w:pPr>
            <w:ins w:id="1397" w:author="wutuan" w:date="2025-04-30T20:15:00Z" w16du:dateUtc="2025-04-30T12:15:00Z">
              <w:r w:rsidRPr="00C73039">
                <w:rPr>
                  <w:sz w:val="20"/>
                </w:rPr>
                <w:t>100.00% (92.75%, 100.00%)</w:t>
              </w:r>
            </w:ins>
          </w:p>
        </w:tc>
      </w:tr>
      <w:tr w:rsidR="00C73039" w:rsidRPr="00C73039" w14:paraId="5E3BCDC4" w14:textId="77777777" w:rsidTr="00C73039">
        <w:trPr>
          <w:ins w:id="1398" w:author="wutuan" w:date="2025-04-30T20:15:00Z" w16du:dateUtc="2025-04-30T12:15:00Z"/>
        </w:trPr>
        <w:tc>
          <w:tcPr>
            <w:tcW w:w="2108" w:type="pct"/>
            <w:shd w:val="clear" w:color="auto" w:fill="auto"/>
          </w:tcPr>
          <w:p w14:paraId="5C6E0D42" w14:textId="77777777" w:rsidR="00C73039" w:rsidRPr="00C73039" w:rsidRDefault="00C73039" w:rsidP="00C73039">
            <w:pPr>
              <w:spacing w:line="240" w:lineRule="auto"/>
              <w:ind w:leftChars="200" w:left="420" w:firstLineChars="0" w:firstLine="0"/>
              <w:rPr>
                <w:ins w:id="1399" w:author="wutuan" w:date="2025-04-30T20:15:00Z" w16du:dateUtc="2025-04-30T12:15:00Z"/>
                <w:sz w:val="20"/>
              </w:rPr>
            </w:pPr>
            <w:ins w:id="1400" w:author="wutuan" w:date="2025-04-30T20:15:00Z" w16du:dateUtc="2025-04-30T12:15:00Z">
              <w:r w:rsidRPr="00C73039">
                <w:rPr>
                  <w:rFonts w:hint="eastAsia"/>
                  <w:sz w:val="20"/>
                </w:rPr>
                <w:t>满意率</w:t>
              </w:r>
              <w:r w:rsidRPr="00C73039">
                <w:rPr>
                  <w:sz w:val="20"/>
                </w:rPr>
                <w:t>(95%CI)</w:t>
              </w:r>
            </w:ins>
          </w:p>
        </w:tc>
        <w:tc>
          <w:tcPr>
            <w:tcW w:w="1446" w:type="pct"/>
            <w:shd w:val="clear" w:color="auto" w:fill="auto"/>
          </w:tcPr>
          <w:p w14:paraId="04FF93BE" w14:textId="77777777" w:rsidR="00C73039" w:rsidRPr="00C73039" w:rsidRDefault="00C73039" w:rsidP="00C73039">
            <w:pPr>
              <w:widowControl/>
              <w:spacing w:line="240" w:lineRule="auto"/>
              <w:ind w:firstLineChars="0" w:firstLine="0"/>
              <w:jc w:val="center"/>
              <w:rPr>
                <w:ins w:id="1401" w:author="wutuan" w:date="2025-04-30T20:15:00Z" w16du:dateUtc="2025-04-30T12:15:00Z"/>
                <w:sz w:val="20"/>
              </w:rPr>
            </w:pPr>
            <w:ins w:id="1402" w:author="wutuan" w:date="2025-04-30T20:15:00Z" w16du:dateUtc="2025-04-30T12:15:00Z">
              <w:r w:rsidRPr="00C73039">
                <w:rPr>
                  <w:sz w:val="20"/>
                </w:rPr>
                <w:t>100.00% (92.75%, 100.00%)</w:t>
              </w:r>
            </w:ins>
          </w:p>
        </w:tc>
        <w:tc>
          <w:tcPr>
            <w:tcW w:w="1446" w:type="pct"/>
            <w:shd w:val="clear" w:color="auto" w:fill="auto"/>
          </w:tcPr>
          <w:p w14:paraId="5BD38FAD" w14:textId="77777777" w:rsidR="00C73039" w:rsidRPr="00C73039" w:rsidRDefault="00C73039" w:rsidP="00C73039">
            <w:pPr>
              <w:widowControl/>
              <w:spacing w:line="240" w:lineRule="auto"/>
              <w:ind w:firstLineChars="0" w:firstLine="0"/>
              <w:jc w:val="center"/>
              <w:rPr>
                <w:ins w:id="1403" w:author="wutuan" w:date="2025-04-30T20:15:00Z" w16du:dateUtc="2025-04-30T12:15:00Z"/>
                <w:sz w:val="20"/>
              </w:rPr>
            </w:pPr>
            <w:ins w:id="1404" w:author="wutuan" w:date="2025-04-30T20:15:00Z" w16du:dateUtc="2025-04-30T12:15:00Z">
              <w:r w:rsidRPr="00C73039">
                <w:rPr>
                  <w:sz w:val="20"/>
                </w:rPr>
                <w:t>100.00% (92.75%, 100.00%)</w:t>
              </w:r>
            </w:ins>
          </w:p>
        </w:tc>
      </w:tr>
      <w:tr w:rsidR="00C73039" w:rsidRPr="00C73039" w14:paraId="152E2E47" w14:textId="77777777" w:rsidTr="00C73039">
        <w:trPr>
          <w:ins w:id="1405" w:author="wutuan" w:date="2025-04-30T20:15:00Z" w16du:dateUtc="2025-04-30T12:15:00Z"/>
        </w:trPr>
        <w:tc>
          <w:tcPr>
            <w:tcW w:w="2108" w:type="pct"/>
            <w:shd w:val="clear" w:color="auto" w:fill="auto"/>
          </w:tcPr>
          <w:p w14:paraId="3751C3F3" w14:textId="77777777" w:rsidR="00C73039" w:rsidRPr="00C73039" w:rsidRDefault="00C73039" w:rsidP="00C73039">
            <w:pPr>
              <w:spacing w:line="240" w:lineRule="auto"/>
              <w:ind w:firstLineChars="0" w:firstLine="0"/>
              <w:rPr>
                <w:ins w:id="1406" w:author="wutuan" w:date="2025-04-30T20:15:00Z" w16du:dateUtc="2025-04-30T12:15:00Z"/>
                <w:sz w:val="20"/>
              </w:rPr>
            </w:pPr>
            <w:ins w:id="1407" w:author="wutuan" w:date="2025-04-30T20:15:00Z" w16du:dateUtc="2025-04-30T12:15:00Z">
              <w:r w:rsidRPr="00C73039">
                <w:rPr>
                  <w:rFonts w:hint="eastAsia"/>
                  <w:sz w:val="20"/>
                </w:rPr>
                <w:t>基于深度学习的图像降噪功能</w:t>
              </w:r>
              <w:r w:rsidRPr="00C73039">
                <w:rPr>
                  <w:sz w:val="20"/>
                </w:rPr>
                <w:t>, n(%)</w:t>
              </w:r>
            </w:ins>
          </w:p>
        </w:tc>
        <w:tc>
          <w:tcPr>
            <w:tcW w:w="1446" w:type="pct"/>
            <w:shd w:val="clear" w:color="auto" w:fill="auto"/>
          </w:tcPr>
          <w:p w14:paraId="56D722C2" w14:textId="77777777" w:rsidR="00C73039" w:rsidRPr="00C73039" w:rsidRDefault="00C73039" w:rsidP="00C73039">
            <w:pPr>
              <w:widowControl/>
              <w:spacing w:line="240" w:lineRule="auto"/>
              <w:ind w:firstLineChars="0" w:firstLine="0"/>
              <w:jc w:val="center"/>
              <w:rPr>
                <w:ins w:id="1408" w:author="wutuan" w:date="2025-04-30T20:15:00Z" w16du:dateUtc="2025-04-30T12:15:00Z"/>
                <w:sz w:val="20"/>
              </w:rPr>
            </w:pPr>
            <w:ins w:id="1409" w:author="wutuan" w:date="2025-04-30T20:15:00Z" w16du:dateUtc="2025-04-30T12:15:00Z">
              <w:r w:rsidRPr="00C73039">
                <w:rPr>
                  <w:rFonts w:hint="eastAsia"/>
                  <w:sz w:val="20"/>
                </w:rPr>
                <w:t>83</w:t>
              </w:r>
            </w:ins>
          </w:p>
        </w:tc>
        <w:tc>
          <w:tcPr>
            <w:tcW w:w="1446" w:type="pct"/>
            <w:shd w:val="clear" w:color="auto" w:fill="auto"/>
          </w:tcPr>
          <w:p w14:paraId="165D5262" w14:textId="77777777" w:rsidR="00C73039" w:rsidRPr="00C73039" w:rsidRDefault="00C73039" w:rsidP="00C73039">
            <w:pPr>
              <w:widowControl/>
              <w:spacing w:line="240" w:lineRule="auto"/>
              <w:ind w:firstLineChars="0" w:firstLine="0"/>
              <w:jc w:val="center"/>
              <w:rPr>
                <w:ins w:id="1410" w:author="wutuan" w:date="2025-04-30T20:15:00Z" w16du:dateUtc="2025-04-30T12:15:00Z"/>
                <w:sz w:val="20"/>
              </w:rPr>
            </w:pPr>
            <w:ins w:id="1411" w:author="wutuan" w:date="2025-04-30T20:15:00Z" w16du:dateUtc="2025-04-30T12:15:00Z">
              <w:r w:rsidRPr="00C73039">
                <w:rPr>
                  <w:rFonts w:hint="eastAsia"/>
                  <w:sz w:val="20"/>
                </w:rPr>
                <w:t>83</w:t>
              </w:r>
            </w:ins>
          </w:p>
        </w:tc>
      </w:tr>
      <w:tr w:rsidR="00C73039" w:rsidRPr="00C73039" w14:paraId="75B79DED" w14:textId="77777777" w:rsidTr="00C73039">
        <w:trPr>
          <w:ins w:id="1412" w:author="wutuan" w:date="2025-04-30T20:15:00Z" w16du:dateUtc="2025-04-30T12:15:00Z"/>
        </w:trPr>
        <w:tc>
          <w:tcPr>
            <w:tcW w:w="2108" w:type="pct"/>
            <w:shd w:val="clear" w:color="auto" w:fill="auto"/>
          </w:tcPr>
          <w:p w14:paraId="27B227DF" w14:textId="77777777" w:rsidR="00C73039" w:rsidRPr="00C73039" w:rsidRDefault="00C73039" w:rsidP="00C73039">
            <w:pPr>
              <w:spacing w:line="240" w:lineRule="auto"/>
              <w:ind w:leftChars="200" w:left="420" w:firstLineChars="0" w:firstLine="0"/>
              <w:rPr>
                <w:ins w:id="1413" w:author="wutuan" w:date="2025-04-30T20:15:00Z" w16du:dateUtc="2025-04-30T12:15:00Z"/>
                <w:sz w:val="20"/>
              </w:rPr>
            </w:pPr>
            <w:ins w:id="1414" w:author="wutuan" w:date="2025-04-30T20:15:00Z" w16du:dateUtc="2025-04-30T12:15:00Z">
              <w:r w:rsidRPr="00C73039">
                <w:rPr>
                  <w:rFonts w:hint="eastAsia"/>
                  <w:sz w:val="20"/>
                </w:rPr>
                <w:t>满意</w:t>
              </w:r>
            </w:ins>
          </w:p>
        </w:tc>
        <w:tc>
          <w:tcPr>
            <w:tcW w:w="1446" w:type="pct"/>
            <w:shd w:val="clear" w:color="auto" w:fill="auto"/>
          </w:tcPr>
          <w:p w14:paraId="78B053D3" w14:textId="77777777" w:rsidR="00C73039" w:rsidRPr="00C73039" w:rsidRDefault="00C73039" w:rsidP="00C73039">
            <w:pPr>
              <w:widowControl/>
              <w:spacing w:line="240" w:lineRule="auto"/>
              <w:ind w:firstLineChars="0" w:firstLine="0"/>
              <w:jc w:val="center"/>
              <w:rPr>
                <w:ins w:id="1415" w:author="wutuan" w:date="2025-04-30T20:15:00Z" w16du:dateUtc="2025-04-30T12:15:00Z"/>
                <w:sz w:val="20"/>
              </w:rPr>
            </w:pPr>
            <w:ins w:id="1416" w:author="wutuan" w:date="2025-04-30T20:15:00Z" w16du:dateUtc="2025-04-30T12:15:00Z">
              <w:r w:rsidRPr="00C73039">
                <w:rPr>
                  <w:rFonts w:hint="eastAsia"/>
                  <w:sz w:val="20"/>
                </w:rPr>
                <w:t>83 (100.00%)</w:t>
              </w:r>
            </w:ins>
          </w:p>
        </w:tc>
        <w:tc>
          <w:tcPr>
            <w:tcW w:w="1446" w:type="pct"/>
            <w:shd w:val="clear" w:color="auto" w:fill="auto"/>
          </w:tcPr>
          <w:p w14:paraId="1F8CC03D" w14:textId="77777777" w:rsidR="00C73039" w:rsidRPr="00C73039" w:rsidRDefault="00C73039" w:rsidP="00C73039">
            <w:pPr>
              <w:widowControl/>
              <w:spacing w:line="240" w:lineRule="auto"/>
              <w:ind w:firstLineChars="0" w:firstLine="0"/>
              <w:jc w:val="center"/>
              <w:rPr>
                <w:ins w:id="1417" w:author="wutuan" w:date="2025-04-30T20:15:00Z" w16du:dateUtc="2025-04-30T12:15:00Z"/>
                <w:sz w:val="20"/>
              </w:rPr>
            </w:pPr>
            <w:ins w:id="1418" w:author="wutuan" w:date="2025-04-30T20:15:00Z" w16du:dateUtc="2025-04-30T12:15:00Z">
              <w:r w:rsidRPr="00C73039">
                <w:rPr>
                  <w:rFonts w:hint="eastAsia"/>
                  <w:sz w:val="20"/>
                </w:rPr>
                <w:t>83 (100.00%)</w:t>
              </w:r>
            </w:ins>
          </w:p>
        </w:tc>
      </w:tr>
      <w:tr w:rsidR="00C73039" w:rsidRPr="00C73039" w14:paraId="306D2E8D" w14:textId="77777777" w:rsidTr="00C73039">
        <w:trPr>
          <w:ins w:id="1419" w:author="wutuan" w:date="2025-04-30T20:15:00Z" w16du:dateUtc="2025-04-30T12:15:00Z"/>
        </w:trPr>
        <w:tc>
          <w:tcPr>
            <w:tcW w:w="2108" w:type="pct"/>
            <w:shd w:val="clear" w:color="auto" w:fill="auto"/>
          </w:tcPr>
          <w:p w14:paraId="20328F07" w14:textId="77777777" w:rsidR="00C73039" w:rsidRPr="00C73039" w:rsidRDefault="00C73039" w:rsidP="00C73039">
            <w:pPr>
              <w:spacing w:line="240" w:lineRule="auto"/>
              <w:ind w:leftChars="200" w:left="420" w:firstLineChars="0" w:firstLine="0"/>
              <w:rPr>
                <w:ins w:id="1420" w:author="wutuan" w:date="2025-04-30T20:15:00Z" w16du:dateUtc="2025-04-30T12:15:00Z"/>
                <w:sz w:val="20"/>
              </w:rPr>
            </w:pPr>
            <w:ins w:id="1421" w:author="wutuan" w:date="2025-04-30T20:15:00Z" w16du:dateUtc="2025-04-30T12:15:00Z">
              <w:r w:rsidRPr="00C73039">
                <w:rPr>
                  <w:rFonts w:hint="eastAsia"/>
                  <w:sz w:val="20"/>
                </w:rPr>
                <w:t>一般</w:t>
              </w:r>
            </w:ins>
          </w:p>
        </w:tc>
        <w:tc>
          <w:tcPr>
            <w:tcW w:w="1446" w:type="pct"/>
            <w:shd w:val="clear" w:color="auto" w:fill="auto"/>
          </w:tcPr>
          <w:p w14:paraId="4EA5B1D2" w14:textId="77777777" w:rsidR="00C73039" w:rsidRPr="00C73039" w:rsidRDefault="00C73039" w:rsidP="00C73039">
            <w:pPr>
              <w:widowControl/>
              <w:spacing w:line="240" w:lineRule="auto"/>
              <w:ind w:firstLineChars="0" w:firstLine="0"/>
              <w:jc w:val="center"/>
              <w:rPr>
                <w:ins w:id="1422" w:author="wutuan" w:date="2025-04-30T20:15:00Z" w16du:dateUtc="2025-04-30T12:15:00Z"/>
                <w:sz w:val="20"/>
              </w:rPr>
            </w:pPr>
            <w:ins w:id="1423"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5A39A8F" w14:textId="77777777" w:rsidR="00C73039" w:rsidRPr="00C73039" w:rsidRDefault="00C73039" w:rsidP="00C73039">
            <w:pPr>
              <w:widowControl/>
              <w:spacing w:line="240" w:lineRule="auto"/>
              <w:ind w:firstLineChars="0" w:firstLine="0"/>
              <w:jc w:val="center"/>
              <w:rPr>
                <w:ins w:id="1424" w:author="wutuan" w:date="2025-04-30T20:15:00Z" w16du:dateUtc="2025-04-30T12:15:00Z"/>
                <w:sz w:val="20"/>
              </w:rPr>
            </w:pPr>
            <w:ins w:id="1425"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7C2916A" w14:textId="77777777" w:rsidTr="00C73039">
        <w:trPr>
          <w:ins w:id="1426" w:author="wutuan" w:date="2025-04-30T20:15:00Z" w16du:dateUtc="2025-04-30T12:15:00Z"/>
        </w:trPr>
        <w:tc>
          <w:tcPr>
            <w:tcW w:w="2108" w:type="pct"/>
            <w:shd w:val="clear" w:color="auto" w:fill="auto"/>
          </w:tcPr>
          <w:p w14:paraId="679F9F74" w14:textId="77777777" w:rsidR="00C73039" w:rsidRPr="00C73039" w:rsidRDefault="00C73039" w:rsidP="00C73039">
            <w:pPr>
              <w:spacing w:line="240" w:lineRule="auto"/>
              <w:ind w:leftChars="200" w:left="420" w:firstLineChars="0" w:firstLine="0"/>
              <w:rPr>
                <w:ins w:id="1427" w:author="wutuan" w:date="2025-04-30T20:15:00Z" w16du:dateUtc="2025-04-30T12:15:00Z"/>
                <w:sz w:val="20"/>
              </w:rPr>
            </w:pPr>
            <w:ins w:id="1428" w:author="wutuan" w:date="2025-04-30T20:15:00Z" w16du:dateUtc="2025-04-30T12:15:00Z">
              <w:r w:rsidRPr="00C73039">
                <w:rPr>
                  <w:rFonts w:hint="eastAsia"/>
                  <w:sz w:val="20"/>
                </w:rPr>
                <w:t>不满意</w:t>
              </w:r>
            </w:ins>
          </w:p>
        </w:tc>
        <w:tc>
          <w:tcPr>
            <w:tcW w:w="1446" w:type="pct"/>
            <w:shd w:val="clear" w:color="auto" w:fill="auto"/>
          </w:tcPr>
          <w:p w14:paraId="71B502E0" w14:textId="77777777" w:rsidR="00C73039" w:rsidRPr="00C73039" w:rsidRDefault="00C73039" w:rsidP="00C73039">
            <w:pPr>
              <w:widowControl/>
              <w:spacing w:line="240" w:lineRule="auto"/>
              <w:ind w:firstLineChars="0" w:firstLine="0"/>
              <w:jc w:val="center"/>
              <w:rPr>
                <w:ins w:id="1429" w:author="wutuan" w:date="2025-04-30T20:15:00Z" w16du:dateUtc="2025-04-30T12:15:00Z"/>
                <w:sz w:val="20"/>
              </w:rPr>
            </w:pPr>
            <w:ins w:id="1430"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83C2E21" w14:textId="77777777" w:rsidR="00C73039" w:rsidRPr="00C73039" w:rsidRDefault="00C73039" w:rsidP="00C73039">
            <w:pPr>
              <w:widowControl/>
              <w:spacing w:line="240" w:lineRule="auto"/>
              <w:ind w:firstLineChars="0" w:firstLine="0"/>
              <w:jc w:val="center"/>
              <w:rPr>
                <w:ins w:id="1431" w:author="wutuan" w:date="2025-04-30T20:15:00Z" w16du:dateUtc="2025-04-30T12:15:00Z"/>
                <w:sz w:val="20"/>
              </w:rPr>
            </w:pPr>
            <w:ins w:id="1432"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F8B9587" w14:textId="77777777" w:rsidTr="00C73039">
        <w:trPr>
          <w:ins w:id="1433" w:author="wutuan" w:date="2025-04-30T20:15:00Z" w16du:dateUtc="2025-04-30T12:15:00Z"/>
        </w:trPr>
        <w:tc>
          <w:tcPr>
            <w:tcW w:w="2108" w:type="pct"/>
          </w:tcPr>
          <w:p w14:paraId="0E5158CB" w14:textId="77777777" w:rsidR="00C73039" w:rsidRPr="00C73039" w:rsidRDefault="00C73039" w:rsidP="00C73039">
            <w:pPr>
              <w:spacing w:line="240" w:lineRule="auto"/>
              <w:ind w:firstLine="400"/>
              <w:rPr>
                <w:ins w:id="1434" w:author="wutuan" w:date="2025-04-30T20:15:00Z" w16du:dateUtc="2025-04-30T12:15:00Z"/>
                <w:sz w:val="20"/>
              </w:rPr>
            </w:pPr>
            <w:ins w:id="1435"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61C80995" w14:textId="77777777" w:rsidR="00C73039" w:rsidRPr="00C73039" w:rsidRDefault="00C73039" w:rsidP="00C73039">
            <w:pPr>
              <w:widowControl/>
              <w:spacing w:line="240" w:lineRule="auto"/>
              <w:ind w:firstLineChars="0" w:firstLine="0"/>
              <w:jc w:val="center"/>
              <w:rPr>
                <w:ins w:id="1436" w:author="wutuan" w:date="2025-04-30T20:15:00Z" w16du:dateUtc="2025-04-30T12:15:00Z"/>
                <w:sz w:val="20"/>
              </w:rPr>
            </w:pPr>
            <w:ins w:id="1437" w:author="wutuan" w:date="2025-04-30T20:15:00Z" w16du:dateUtc="2025-04-30T12:15:00Z">
              <w:r w:rsidRPr="00C73039">
                <w:rPr>
                  <w:rFonts w:hint="eastAsia"/>
                  <w:sz w:val="20"/>
                </w:rPr>
                <w:t>83 (100.00%)</w:t>
              </w:r>
            </w:ins>
          </w:p>
        </w:tc>
        <w:tc>
          <w:tcPr>
            <w:tcW w:w="1446" w:type="pct"/>
          </w:tcPr>
          <w:p w14:paraId="52248EEA" w14:textId="77777777" w:rsidR="00C73039" w:rsidRPr="00C73039" w:rsidRDefault="00C73039" w:rsidP="00C73039">
            <w:pPr>
              <w:widowControl/>
              <w:spacing w:line="240" w:lineRule="auto"/>
              <w:ind w:firstLineChars="0" w:firstLine="0"/>
              <w:jc w:val="center"/>
              <w:rPr>
                <w:ins w:id="1438" w:author="wutuan" w:date="2025-04-30T20:15:00Z" w16du:dateUtc="2025-04-30T12:15:00Z"/>
                <w:sz w:val="20"/>
              </w:rPr>
            </w:pPr>
            <w:ins w:id="1439" w:author="wutuan" w:date="2025-04-30T20:15:00Z" w16du:dateUtc="2025-04-30T12:15:00Z">
              <w:r w:rsidRPr="00C73039">
                <w:rPr>
                  <w:rFonts w:hint="eastAsia"/>
                  <w:sz w:val="20"/>
                </w:rPr>
                <w:t>83 (100.00%)</w:t>
              </w:r>
            </w:ins>
          </w:p>
        </w:tc>
      </w:tr>
      <w:tr w:rsidR="00C73039" w:rsidRPr="00C73039" w14:paraId="471800B3" w14:textId="77777777" w:rsidTr="00C73039">
        <w:trPr>
          <w:ins w:id="1440" w:author="wutuan" w:date="2025-04-30T20:15:00Z" w16du:dateUtc="2025-04-30T12:15:00Z"/>
        </w:trPr>
        <w:tc>
          <w:tcPr>
            <w:tcW w:w="2108" w:type="pct"/>
          </w:tcPr>
          <w:p w14:paraId="08F432D0" w14:textId="77777777" w:rsidR="00C73039" w:rsidRPr="00C73039" w:rsidRDefault="00C73039" w:rsidP="00C73039">
            <w:pPr>
              <w:spacing w:line="240" w:lineRule="auto"/>
              <w:ind w:firstLine="400"/>
              <w:rPr>
                <w:ins w:id="1441" w:author="wutuan" w:date="2025-04-30T20:15:00Z" w16du:dateUtc="2025-04-30T12:15:00Z"/>
                <w:sz w:val="20"/>
              </w:rPr>
            </w:pPr>
            <w:ins w:id="1442" w:author="wutuan" w:date="2025-04-30T20:15:00Z" w16du:dateUtc="2025-04-30T12:15:00Z">
              <w:r w:rsidRPr="00C73039">
                <w:rPr>
                  <w:rFonts w:hint="eastAsia"/>
                  <w:sz w:val="20"/>
                </w:rPr>
                <w:t>满意率</w:t>
              </w:r>
              <w:r w:rsidRPr="00C73039">
                <w:rPr>
                  <w:rFonts w:hint="eastAsia"/>
                  <w:sz w:val="20"/>
                </w:rPr>
                <w:t>(%)</w:t>
              </w:r>
            </w:ins>
          </w:p>
        </w:tc>
        <w:tc>
          <w:tcPr>
            <w:tcW w:w="1446" w:type="pct"/>
          </w:tcPr>
          <w:p w14:paraId="1B4E1614" w14:textId="77777777" w:rsidR="00C73039" w:rsidRPr="00C73039" w:rsidRDefault="00C73039" w:rsidP="00C73039">
            <w:pPr>
              <w:widowControl/>
              <w:spacing w:line="240" w:lineRule="auto"/>
              <w:ind w:firstLineChars="0" w:firstLine="0"/>
              <w:jc w:val="center"/>
              <w:rPr>
                <w:ins w:id="1443" w:author="wutuan" w:date="2025-04-30T20:15:00Z" w16du:dateUtc="2025-04-30T12:15:00Z"/>
                <w:sz w:val="20"/>
              </w:rPr>
            </w:pPr>
            <w:ins w:id="1444" w:author="wutuan" w:date="2025-04-30T20:15:00Z" w16du:dateUtc="2025-04-30T12:15:00Z">
              <w:r w:rsidRPr="00C73039">
                <w:rPr>
                  <w:rFonts w:hint="eastAsia"/>
                  <w:sz w:val="20"/>
                </w:rPr>
                <w:t>83 (100.00%)</w:t>
              </w:r>
            </w:ins>
          </w:p>
        </w:tc>
        <w:tc>
          <w:tcPr>
            <w:tcW w:w="1446" w:type="pct"/>
          </w:tcPr>
          <w:p w14:paraId="1DB1BFCE" w14:textId="77777777" w:rsidR="00C73039" w:rsidRPr="00C73039" w:rsidRDefault="00C73039" w:rsidP="00C73039">
            <w:pPr>
              <w:widowControl/>
              <w:spacing w:line="240" w:lineRule="auto"/>
              <w:ind w:firstLineChars="0" w:firstLine="0"/>
              <w:jc w:val="center"/>
              <w:rPr>
                <w:ins w:id="1445" w:author="wutuan" w:date="2025-04-30T20:15:00Z" w16du:dateUtc="2025-04-30T12:15:00Z"/>
                <w:sz w:val="20"/>
              </w:rPr>
            </w:pPr>
            <w:ins w:id="1446" w:author="wutuan" w:date="2025-04-30T20:15:00Z" w16du:dateUtc="2025-04-30T12:15:00Z">
              <w:r w:rsidRPr="00C73039">
                <w:rPr>
                  <w:rFonts w:hint="eastAsia"/>
                  <w:sz w:val="20"/>
                </w:rPr>
                <w:t>83 (100.00%)</w:t>
              </w:r>
            </w:ins>
          </w:p>
        </w:tc>
      </w:tr>
      <w:tr w:rsidR="00C73039" w:rsidRPr="00C73039" w14:paraId="101984F9" w14:textId="77777777" w:rsidTr="00C73039">
        <w:trPr>
          <w:ins w:id="1447" w:author="wutuan" w:date="2025-04-30T20:15:00Z" w16du:dateUtc="2025-04-30T12:15:00Z"/>
        </w:trPr>
        <w:tc>
          <w:tcPr>
            <w:tcW w:w="2108" w:type="pct"/>
          </w:tcPr>
          <w:p w14:paraId="7EDFBC13" w14:textId="77777777" w:rsidR="00C73039" w:rsidRPr="00C73039" w:rsidRDefault="00C73039" w:rsidP="00C73039">
            <w:pPr>
              <w:spacing w:line="240" w:lineRule="auto"/>
              <w:ind w:firstLine="400"/>
              <w:rPr>
                <w:ins w:id="1448" w:author="wutuan" w:date="2025-04-30T20:15:00Z" w16du:dateUtc="2025-04-30T12:15:00Z"/>
                <w:sz w:val="20"/>
              </w:rPr>
            </w:pPr>
            <w:ins w:id="1449" w:author="wutuan" w:date="2025-04-30T20:15:00Z" w16du:dateUtc="2025-04-30T12:15:00Z">
              <w:r w:rsidRPr="00C73039">
                <w:rPr>
                  <w:rFonts w:hint="eastAsia"/>
                  <w:sz w:val="20"/>
                </w:rPr>
                <w:t>可接受率</w:t>
              </w:r>
              <w:r w:rsidRPr="00C73039">
                <w:rPr>
                  <w:sz w:val="20"/>
                </w:rPr>
                <w:t>(95%CI)</w:t>
              </w:r>
            </w:ins>
          </w:p>
        </w:tc>
        <w:tc>
          <w:tcPr>
            <w:tcW w:w="1446" w:type="pct"/>
          </w:tcPr>
          <w:p w14:paraId="683F1811" w14:textId="77777777" w:rsidR="00C73039" w:rsidRPr="00C73039" w:rsidRDefault="00C73039" w:rsidP="00C73039">
            <w:pPr>
              <w:widowControl/>
              <w:spacing w:line="240" w:lineRule="auto"/>
              <w:ind w:firstLineChars="0" w:firstLine="0"/>
              <w:jc w:val="center"/>
              <w:rPr>
                <w:ins w:id="1450" w:author="wutuan" w:date="2025-04-30T20:15:00Z" w16du:dateUtc="2025-04-30T12:15:00Z"/>
                <w:sz w:val="20"/>
              </w:rPr>
            </w:pPr>
            <w:ins w:id="1451" w:author="wutuan" w:date="2025-04-30T20:15:00Z" w16du:dateUtc="2025-04-30T12:15:00Z">
              <w:r w:rsidRPr="00C73039">
                <w:rPr>
                  <w:sz w:val="20"/>
                </w:rPr>
                <w:t>100.00% (95.65%, 100.00%)</w:t>
              </w:r>
            </w:ins>
          </w:p>
        </w:tc>
        <w:tc>
          <w:tcPr>
            <w:tcW w:w="1446" w:type="pct"/>
          </w:tcPr>
          <w:p w14:paraId="578B250F" w14:textId="77777777" w:rsidR="00C73039" w:rsidRPr="00C73039" w:rsidRDefault="00C73039" w:rsidP="00C73039">
            <w:pPr>
              <w:widowControl/>
              <w:spacing w:line="240" w:lineRule="auto"/>
              <w:ind w:firstLineChars="0" w:firstLine="0"/>
              <w:jc w:val="center"/>
              <w:rPr>
                <w:ins w:id="1452" w:author="wutuan" w:date="2025-04-30T20:15:00Z" w16du:dateUtc="2025-04-30T12:15:00Z"/>
                <w:sz w:val="20"/>
              </w:rPr>
            </w:pPr>
            <w:ins w:id="1453" w:author="wutuan" w:date="2025-04-30T20:15:00Z" w16du:dateUtc="2025-04-30T12:15:00Z">
              <w:r w:rsidRPr="00C73039">
                <w:rPr>
                  <w:sz w:val="20"/>
                </w:rPr>
                <w:t>100.00% (95.65%, 100.00%)</w:t>
              </w:r>
            </w:ins>
          </w:p>
        </w:tc>
      </w:tr>
      <w:tr w:rsidR="00C73039" w:rsidRPr="00C73039" w14:paraId="13763FEB" w14:textId="77777777" w:rsidTr="00C73039">
        <w:trPr>
          <w:ins w:id="1454" w:author="wutuan" w:date="2025-04-30T20:15:00Z" w16du:dateUtc="2025-04-30T12:15:00Z"/>
        </w:trPr>
        <w:tc>
          <w:tcPr>
            <w:tcW w:w="2108" w:type="pct"/>
          </w:tcPr>
          <w:p w14:paraId="3E0EF3BD" w14:textId="77777777" w:rsidR="00C73039" w:rsidRPr="00C73039" w:rsidRDefault="00C73039" w:rsidP="00C73039">
            <w:pPr>
              <w:spacing w:line="240" w:lineRule="auto"/>
              <w:ind w:firstLine="400"/>
              <w:rPr>
                <w:ins w:id="1455" w:author="wutuan" w:date="2025-04-30T20:15:00Z" w16du:dateUtc="2025-04-30T12:15:00Z"/>
                <w:sz w:val="20"/>
              </w:rPr>
            </w:pPr>
            <w:ins w:id="1456" w:author="wutuan" w:date="2025-04-30T20:15:00Z" w16du:dateUtc="2025-04-30T12:15:00Z">
              <w:r w:rsidRPr="00C73039">
                <w:rPr>
                  <w:rFonts w:hint="eastAsia"/>
                  <w:sz w:val="20"/>
                </w:rPr>
                <w:t>满意率</w:t>
              </w:r>
              <w:r w:rsidRPr="00C73039">
                <w:rPr>
                  <w:sz w:val="20"/>
                </w:rPr>
                <w:t>(95%CI)</w:t>
              </w:r>
            </w:ins>
          </w:p>
        </w:tc>
        <w:tc>
          <w:tcPr>
            <w:tcW w:w="1446" w:type="pct"/>
          </w:tcPr>
          <w:p w14:paraId="5EA964BD" w14:textId="77777777" w:rsidR="00C73039" w:rsidRPr="00C73039" w:rsidRDefault="00C73039" w:rsidP="00C73039">
            <w:pPr>
              <w:widowControl/>
              <w:spacing w:line="240" w:lineRule="auto"/>
              <w:ind w:firstLineChars="0" w:firstLine="0"/>
              <w:jc w:val="center"/>
              <w:rPr>
                <w:ins w:id="1457" w:author="wutuan" w:date="2025-04-30T20:15:00Z" w16du:dateUtc="2025-04-30T12:15:00Z"/>
                <w:sz w:val="20"/>
              </w:rPr>
            </w:pPr>
            <w:ins w:id="1458" w:author="wutuan" w:date="2025-04-30T20:15:00Z" w16du:dateUtc="2025-04-30T12:15:00Z">
              <w:r w:rsidRPr="00C73039">
                <w:rPr>
                  <w:sz w:val="20"/>
                </w:rPr>
                <w:t>100.00% (95.65%, 100.00%)</w:t>
              </w:r>
            </w:ins>
          </w:p>
        </w:tc>
        <w:tc>
          <w:tcPr>
            <w:tcW w:w="1446" w:type="pct"/>
          </w:tcPr>
          <w:p w14:paraId="238A80A7" w14:textId="77777777" w:rsidR="00C73039" w:rsidRPr="00C73039" w:rsidRDefault="00C73039" w:rsidP="00C73039">
            <w:pPr>
              <w:widowControl/>
              <w:spacing w:line="240" w:lineRule="auto"/>
              <w:ind w:firstLineChars="0" w:firstLine="0"/>
              <w:jc w:val="center"/>
              <w:rPr>
                <w:ins w:id="1459" w:author="wutuan" w:date="2025-04-30T20:15:00Z" w16du:dateUtc="2025-04-30T12:15:00Z"/>
                <w:sz w:val="20"/>
              </w:rPr>
            </w:pPr>
            <w:ins w:id="1460" w:author="wutuan" w:date="2025-04-30T20:15:00Z" w16du:dateUtc="2025-04-30T12:15:00Z">
              <w:r w:rsidRPr="00C73039">
                <w:rPr>
                  <w:sz w:val="20"/>
                </w:rPr>
                <w:t>100.00% (95.65%, 100.00%)</w:t>
              </w:r>
            </w:ins>
          </w:p>
        </w:tc>
      </w:tr>
      <w:tr w:rsidR="00C73039" w:rsidRPr="00C73039" w14:paraId="62BF7151" w14:textId="77777777" w:rsidTr="00C73039">
        <w:trPr>
          <w:ins w:id="1461" w:author="wutuan" w:date="2025-04-30T20:15:00Z" w16du:dateUtc="2025-04-30T12:15:00Z"/>
        </w:trPr>
        <w:tc>
          <w:tcPr>
            <w:tcW w:w="2108" w:type="pct"/>
          </w:tcPr>
          <w:p w14:paraId="3A7EC528" w14:textId="77777777" w:rsidR="00C73039" w:rsidRPr="00C73039" w:rsidRDefault="00C73039" w:rsidP="00C73039">
            <w:pPr>
              <w:spacing w:line="240" w:lineRule="auto"/>
              <w:ind w:firstLineChars="0" w:firstLine="0"/>
              <w:rPr>
                <w:ins w:id="1462" w:author="wutuan" w:date="2025-04-30T20:15:00Z" w16du:dateUtc="2025-04-30T12:15:00Z"/>
                <w:sz w:val="20"/>
              </w:rPr>
            </w:pPr>
            <w:ins w:id="1463" w:author="wutuan" w:date="2025-04-30T20:15:00Z" w16du:dateUtc="2025-04-30T12:15:00Z">
              <w:r w:rsidRPr="00C73039">
                <w:rPr>
                  <w:rFonts w:hint="eastAsia"/>
                  <w:sz w:val="20"/>
                </w:rPr>
                <w:t>自动</w:t>
              </w:r>
              <w:r w:rsidRPr="00C73039">
                <w:rPr>
                  <w:rFonts w:hint="eastAsia"/>
                  <w:sz w:val="20"/>
                </w:rPr>
                <w:t>KV</w:t>
              </w:r>
              <w:r w:rsidRPr="00C73039">
                <w:rPr>
                  <w:rFonts w:hint="eastAsia"/>
                  <w:sz w:val="20"/>
                </w:rPr>
                <w:t>选择功能</w:t>
              </w:r>
              <w:r w:rsidRPr="00C73039">
                <w:rPr>
                  <w:sz w:val="20"/>
                </w:rPr>
                <w:t>, n(%)</w:t>
              </w:r>
            </w:ins>
          </w:p>
        </w:tc>
        <w:tc>
          <w:tcPr>
            <w:tcW w:w="1446" w:type="pct"/>
          </w:tcPr>
          <w:p w14:paraId="2C5E5E82" w14:textId="77777777" w:rsidR="00C73039" w:rsidRPr="00C73039" w:rsidRDefault="00C73039" w:rsidP="00C73039">
            <w:pPr>
              <w:widowControl/>
              <w:spacing w:line="240" w:lineRule="auto"/>
              <w:ind w:firstLineChars="0" w:firstLine="0"/>
              <w:jc w:val="center"/>
              <w:rPr>
                <w:ins w:id="1464" w:author="wutuan" w:date="2025-04-30T20:15:00Z" w16du:dateUtc="2025-04-30T12:15:00Z"/>
                <w:sz w:val="20"/>
              </w:rPr>
            </w:pPr>
            <w:ins w:id="1465" w:author="wutuan" w:date="2025-04-30T20:15:00Z" w16du:dateUtc="2025-04-30T12:15:00Z">
              <w:r w:rsidRPr="00C73039">
                <w:rPr>
                  <w:rFonts w:hint="eastAsia"/>
                  <w:sz w:val="20"/>
                </w:rPr>
                <w:t>1</w:t>
              </w:r>
            </w:ins>
          </w:p>
        </w:tc>
        <w:tc>
          <w:tcPr>
            <w:tcW w:w="1446" w:type="pct"/>
          </w:tcPr>
          <w:p w14:paraId="3B5C65F0" w14:textId="77777777" w:rsidR="00C73039" w:rsidRPr="00C73039" w:rsidRDefault="00C73039" w:rsidP="00C73039">
            <w:pPr>
              <w:widowControl/>
              <w:spacing w:line="240" w:lineRule="auto"/>
              <w:ind w:firstLineChars="0" w:firstLine="0"/>
              <w:jc w:val="center"/>
              <w:rPr>
                <w:ins w:id="1466" w:author="wutuan" w:date="2025-04-30T20:15:00Z" w16du:dateUtc="2025-04-30T12:15:00Z"/>
                <w:sz w:val="20"/>
              </w:rPr>
            </w:pPr>
            <w:ins w:id="1467" w:author="wutuan" w:date="2025-04-30T20:15:00Z" w16du:dateUtc="2025-04-30T12:15:00Z">
              <w:r w:rsidRPr="00C73039">
                <w:rPr>
                  <w:rFonts w:hint="eastAsia"/>
                  <w:sz w:val="20"/>
                </w:rPr>
                <w:t>1</w:t>
              </w:r>
            </w:ins>
          </w:p>
        </w:tc>
      </w:tr>
      <w:tr w:rsidR="00C73039" w:rsidRPr="00C73039" w14:paraId="7242AC20" w14:textId="77777777" w:rsidTr="00C73039">
        <w:trPr>
          <w:ins w:id="1468" w:author="wutuan" w:date="2025-04-30T20:15:00Z" w16du:dateUtc="2025-04-30T12:15:00Z"/>
        </w:trPr>
        <w:tc>
          <w:tcPr>
            <w:tcW w:w="2108" w:type="pct"/>
          </w:tcPr>
          <w:p w14:paraId="656B150D" w14:textId="77777777" w:rsidR="00C73039" w:rsidRPr="00C73039" w:rsidRDefault="00C73039" w:rsidP="00C73039">
            <w:pPr>
              <w:spacing w:line="240" w:lineRule="auto"/>
              <w:ind w:leftChars="200" w:left="420" w:firstLineChars="0" w:firstLine="0"/>
              <w:rPr>
                <w:ins w:id="1469" w:author="wutuan" w:date="2025-04-30T20:15:00Z" w16du:dateUtc="2025-04-30T12:15:00Z"/>
                <w:sz w:val="20"/>
              </w:rPr>
            </w:pPr>
            <w:ins w:id="1470" w:author="wutuan" w:date="2025-04-30T20:15:00Z" w16du:dateUtc="2025-04-30T12:15:00Z">
              <w:r w:rsidRPr="00C73039">
                <w:rPr>
                  <w:rFonts w:hint="eastAsia"/>
                  <w:sz w:val="20"/>
                </w:rPr>
                <w:t>满意</w:t>
              </w:r>
            </w:ins>
          </w:p>
        </w:tc>
        <w:tc>
          <w:tcPr>
            <w:tcW w:w="1446" w:type="pct"/>
          </w:tcPr>
          <w:p w14:paraId="581391C0" w14:textId="77777777" w:rsidR="00C73039" w:rsidRPr="00C73039" w:rsidRDefault="00C73039" w:rsidP="00C73039">
            <w:pPr>
              <w:widowControl/>
              <w:spacing w:line="240" w:lineRule="auto"/>
              <w:ind w:firstLineChars="0" w:firstLine="0"/>
              <w:jc w:val="center"/>
              <w:rPr>
                <w:ins w:id="1471" w:author="wutuan" w:date="2025-04-30T20:15:00Z" w16du:dateUtc="2025-04-30T12:15:00Z"/>
                <w:sz w:val="20"/>
              </w:rPr>
            </w:pPr>
            <w:ins w:id="1472" w:author="wutuan" w:date="2025-04-30T20:15:00Z" w16du:dateUtc="2025-04-30T12:15:00Z">
              <w:r w:rsidRPr="00C73039">
                <w:rPr>
                  <w:rFonts w:hint="eastAsia"/>
                  <w:sz w:val="20"/>
                </w:rPr>
                <w:t>1(100.00%)</w:t>
              </w:r>
            </w:ins>
          </w:p>
        </w:tc>
        <w:tc>
          <w:tcPr>
            <w:tcW w:w="1446" w:type="pct"/>
          </w:tcPr>
          <w:p w14:paraId="01CB6086" w14:textId="77777777" w:rsidR="00C73039" w:rsidRPr="00C73039" w:rsidRDefault="00C73039" w:rsidP="00C73039">
            <w:pPr>
              <w:widowControl/>
              <w:spacing w:line="240" w:lineRule="auto"/>
              <w:ind w:firstLineChars="0" w:firstLine="0"/>
              <w:jc w:val="center"/>
              <w:rPr>
                <w:ins w:id="1473" w:author="wutuan" w:date="2025-04-30T20:15:00Z" w16du:dateUtc="2025-04-30T12:15:00Z"/>
                <w:sz w:val="20"/>
              </w:rPr>
            </w:pPr>
            <w:ins w:id="1474" w:author="wutuan" w:date="2025-04-30T20:15:00Z" w16du:dateUtc="2025-04-30T12:15:00Z">
              <w:r w:rsidRPr="00C73039">
                <w:rPr>
                  <w:rFonts w:hint="eastAsia"/>
                  <w:sz w:val="20"/>
                </w:rPr>
                <w:t>1(100.00%)</w:t>
              </w:r>
            </w:ins>
          </w:p>
        </w:tc>
      </w:tr>
      <w:tr w:rsidR="00C73039" w:rsidRPr="00C73039" w14:paraId="31255959" w14:textId="77777777" w:rsidTr="00C73039">
        <w:trPr>
          <w:ins w:id="1475" w:author="wutuan" w:date="2025-04-30T20:15:00Z" w16du:dateUtc="2025-04-30T12:15:00Z"/>
        </w:trPr>
        <w:tc>
          <w:tcPr>
            <w:tcW w:w="2108" w:type="pct"/>
          </w:tcPr>
          <w:p w14:paraId="02D2315B" w14:textId="77777777" w:rsidR="00C73039" w:rsidRPr="00C73039" w:rsidRDefault="00C73039" w:rsidP="00C73039">
            <w:pPr>
              <w:spacing w:line="240" w:lineRule="auto"/>
              <w:ind w:leftChars="200" w:left="420" w:firstLineChars="0" w:firstLine="0"/>
              <w:rPr>
                <w:ins w:id="1476" w:author="wutuan" w:date="2025-04-30T20:15:00Z" w16du:dateUtc="2025-04-30T12:15:00Z"/>
                <w:sz w:val="20"/>
              </w:rPr>
            </w:pPr>
            <w:ins w:id="1477" w:author="wutuan" w:date="2025-04-30T20:15:00Z" w16du:dateUtc="2025-04-30T12:15:00Z">
              <w:r w:rsidRPr="00C73039">
                <w:rPr>
                  <w:rFonts w:hint="eastAsia"/>
                  <w:sz w:val="20"/>
                </w:rPr>
                <w:t>一般</w:t>
              </w:r>
            </w:ins>
          </w:p>
        </w:tc>
        <w:tc>
          <w:tcPr>
            <w:tcW w:w="1446" w:type="pct"/>
          </w:tcPr>
          <w:p w14:paraId="54BC1F7D" w14:textId="77777777" w:rsidR="00C73039" w:rsidRPr="00C73039" w:rsidRDefault="00C73039" w:rsidP="00C73039">
            <w:pPr>
              <w:widowControl/>
              <w:spacing w:line="240" w:lineRule="auto"/>
              <w:ind w:firstLineChars="0" w:firstLine="0"/>
              <w:jc w:val="center"/>
              <w:rPr>
                <w:ins w:id="1478" w:author="wutuan" w:date="2025-04-30T20:15:00Z" w16du:dateUtc="2025-04-30T12:15:00Z"/>
                <w:sz w:val="20"/>
              </w:rPr>
            </w:pPr>
            <w:ins w:id="1479"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5010D76D" w14:textId="77777777" w:rsidR="00C73039" w:rsidRPr="00C73039" w:rsidRDefault="00C73039" w:rsidP="00C73039">
            <w:pPr>
              <w:widowControl/>
              <w:spacing w:line="240" w:lineRule="auto"/>
              <w:ind w:firstLineChars="0" w:firstLine="0"/>
              <w:jc w:val="center"/>
              <w:rPr>
                <w:ins w:id="1480" w:author="wutuan" w:date="2025-04-30T20:15:00Z" w16du:dateUtc="2025-04-30T12:15:00Z"/>
                <w:sz w:val="20"/>
              </w:rPr>
            </w:pPr>
            <w:ins w:id="1481"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DC09A07" w14:textId="77777777" w:rsidTr="00C73039">
        <w:trPr>
          <w:ins w:id="1482" w:author="wutuan" w:date="2025-04-30T20:15:00Z" w16du:dateUtc="2025-04-30T12:15:00Z"/>
        </w:trPr>
        <w:tc>
          <w:tcPr>
            <w:tcW w:w="2108" w:type="pct"/>
          </w:tcPr>
          <w:p w14:paraId="00E182A1" w14:textId="77777777" w:rsidR="00C73039" w:rsidRPr="00C73039" w:rsidRDefault="00C73039" w:rsidP="00C73039">
            <w:pPr>
              <w:spacing w:line="240" w:lineRule="auto"/>
              <w:ind w:leftChars="200" w:left="420" w:firstLineChars="0" w:firstLine="0"/>
              <w:rPr>
                <w:ins w:id="1483" w:author="wutuan" w:date="2025-04-30T20:15:00Z" w16du:dateUtc="2025-04-30T12:15:00Z"/>
                <w:sz w:val="20"/>
              </w:rPr>
            </w:pPr>
            <w:ins w:id="1484" w:author="wutuan" w:date="2025-04-30T20:15:00Z" w16du:dateUtc="2025-04-30T12:15:00Z">
              <w:r w:rsidRPr="00C73039">
                <w:rPr>
                  <w:rFonts w:hint="eastAsia"/>
                  <w:sz w:val="20"/>
                </w:rPr>
                <w:t>不满意</w:t>
              </w:r>
            </w:ins>
          </w:p>
        </w:tc>
        <w:tc>
          <w:tcPr>
            <w:tcW w:w="1446" w:type="pct"/>
          </w:tcPr>
          <w:p w14:paraId="665CFF0D" w14:textId="77777777" w:rsidR="00C73039" w:rsidRPr="00C73039" w:rsidRDefault="00C73039" w:rsidP="00C73039">
            <w:pPr>
              <w:widowControl/>
              <w:spacing w:line="240" w:lineRule="auto"/>
              <w:ind w:firstLineChars="0" w:firstLine="0"/>
              <w:jc w:val="center"/>
              <w:rPr>
                <w:ins w:id="1485" w:author="wutuan" w:date="2025-04-30T20:15:00Z" w16du:dateUtc="2025-04-30T12:15:00Z"/>
                <w:sz w:val="20"/>
              </w:rPr>
            </w:pPr>
            <w:ins w:id="1486"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18B18824" w14:textId="77777777" w:rsidR="00C73039" w:rsidRPr="00C73039" w:rsidRDefault="00C73039" w:rsidP="00C73039">
            <w:pPr>
              <w:widowControl/>
              <w:spacing w:line="240" w:lineRule="auto"/>
              <w:ind w:firstLineChars="0" w:firstLine="0"/>
              <w:jc w:val="center"/>
              <w:rPr>
                <w:ins w:id="1487" w:author="wutuan" w:date="2025-04-30T20:15:00Z" w16du:dateUtc="2025-04-30T12:15:00Z"/>
                <w:sz w:val="20"/>
              </w:rPr>
            </w:pPr>
            <w:ins w:id="1488" w:author="wutuan" w:date="2025-04-30T20:15:00Z" w16du:dateUtc="2025-04-30T12:15: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12141DF" w14:textId="77777777" w:rsidTr="00C73039">
        <w:trPr>
          <w:ins w:id="1489" w:author="wutuan" w:date="2025-04-30T20:15:00Z" w16du:dateUtc="2025-04-30T12:15:00Z"/>
        </w:trPr>
        <w:tc>
          <w:tcPr>
            <w:tcW w:w="2108" w:type="pct"/>
          </w:tcPr>
          <w:p w14:paraId="10E1ED4A" w14:textId="77777777" w:rsidR="00C73039" w:rsidRPr="00C73039" w:rsidRDefault="00C73039" w:rsidP="00C73039">
            <w:pPr>
              <w:spacing w:line="240" w:lineRule="auto"/>
              <w:ind w:leftChars="200" w:left="420" w:firstLineChars="0" w:firstLine="0"/>
              <w:rPr>
                <w:ins w:id="1490" w:author="wutuan" w:date="2025-04-30T20:15:00Z" w16du:dateUtc="2025-04-30T12:15:00Z"/>
                <w:sz w:val="20"/>
              </w:rPr>
            </w:pPr>
            <w:ins w:id="1491" w:author="wutuan" w:date="2025-04-30T20:15:00Z" w16du:dateUtc="2025-04-30T12:15:00Z">
              <w:r w:rsidRPr="00C73039">
                <w:rPr>
                  <w:rFonts w:hint="eastAsia"/>
                  <w:sz w:val="20"/>
                </w:rPr>
                <w:t>可接受率</w:t>
              </w:r>
              <w:r w:rsidRPr="00C73039">
                <w:rPr>
                  <w:rFonts w:hint="eastAsia"/>
                  <w:sz w:val="20"/>
                </w:rPr>
                <w:t>(%)</w:t>
              </w:r>
            </w:ins>
          </w:p>
        </w:tc>
        <w:tc>
          <w:tcPr>
            <w:tcW w:w="1446" w:type="pct"/>
          </w:tcPr>
          <w:p w14:paraId="4658F557" w14:textId="77777777" w:rsidR="00C73039" w:rsidRPr="00C73039" w:rsidRDefault="00C73039" w:rsidP="00C73039">
            <w:pPr>
              <w:widowControl/>
              <w:spacing w:line="240" w:lineRule="auto"/>
              <w:ind w:firstLineChars="0" w:firstLine="0"/>
              <w:jc w:val="center"/>
              <w:rPr>
                <w:ins w:id="1492" w:author="wutuan" w:date="2025-04-30T20:15:00Z" w16du:dateUtc="2025-04-30T12:15:00Z"/>
                <w:sz w:val="20"/>
              </w:rPr>
            </w:pPr>
            <w:ins w:id="1493" w:author="wutuan" w:date="2025-04-30T20:15:00Z" w16du:dateUtc="2025-04-30T12:15:00Z">
              <w:r w:rsidRPr="00C73039">
                <w:rPr>
                  <w:rFonts w:hint="eastAsia"/>
                  <w:sz w:val="20"/>
                </w:rPr>
                <w:t>1(100.00%)</w:t>
              </w:r>
            </w:ins>
          </w:p>
        </w:tc>
        <w:tc>
          <w:tcPr>
            <w:tcW w:w="1446" w:type="pct"/>
          </w:tcPr>
          <w:p w14:paraId="5DC8F30E" w14:textId="77777777" w:rsidR="00C73039" w:rsidRPr="00C73039" w:rsidRDefault="00C73039" w:rsidP="00C73039">
            <w:pPr>
              <w:widowControl/>
              <w:spacing w:line="240" w:lineRule="auto"/>
              <w:ind w:firstLineChars="0" w:firstLine="0"/>
              <w:jc w:val="center"/>
              <w:rPr>
                <w:ins w:id="1494" w:author="wutuan" w:date="2025-04-30T20:15:00Z" w16du:dateUtc="2025-04-30T12:15:00Z"/>
                <w:sz w:val="20"/>
              </w:rPr>
            </w:pPr>
            <w:ins w:id="1495" w:author="wutuan" w:date="2025-04-30T20:15:00Z" w16du:dateUtc="2025-04-30T12:15:00Z">
              <w:r w:rsidRPr="00C73039">
                <w:rPr>
                  <w:rFonts w:hint="eastAsia"/>
                  <w:sz w:val="20"/>
                </w:rPr>
                <w:t>1(100.00%)</w:t>
              </w:r>
            </w:ins>
          </w:p>
        </w:tc>
      </w:tr>
      <w:tr w:rsidR="00C73039" w:rsidRPr="00C73039" w14:paraId="1739AD42" w14:textId="77777777" w:rsidTr="00C73039">
        <w:trPr>
          <w:ins w:id="1496" w:author="wutuan" w:date="2025-04-30T20:15:00Z" w16du:dateUtc="2025-04-30T12:15:00Z"/>
        </w:trPr>
        <w:tc>
          <w:tcPr>
            <w:tcW w:w="2108" w:type="pct"/>
          </w:tcPr>
          <w:p w14:paraId="73E8BD0F" w14:textId="77777777" w:rsidR="00C73039" w:rsidRPr="00C73039" w:rsidRDefault="00C73039" w:rsidP="00C73039">
            <w:pPr>
              <w:spacing w:line="240" w:lineRule="auto"/>
              <w:ind w:leftChars="200" w:left="420" w:firstLineChars="0" w:firstLine="0"/>
              <w:rPr>
                <w:ins w:id="1497" w:author="wutuan" w:date="2025-04-30T20:15:00Z" w16du:dateUtc="2025-04-30T12:15:00Z"/>
                <w:sz w:val="20"/>
              </w:rPr>
            </w:pPr>
            <w:ins w:id="1498" w:author="wutuan" w:date="2025-04-30T20:15:00Z" w16du:dateUtc="2025-04-30T12:15:00Z">
              <w:r w:rsidRPr="00C73039">
                <w:rPr>
                  <w:rFonts w:hint="eastAsia"/>
                  <w:sz w:val="20"/>
                </w:rPr>
                <w:t>满意率</w:t>
              </w:r>
              <w:r w:rsidRPr="00C73039">
                <w:rPr>
                  <w:rFonts w:hint="eastAsia"/>
                  <w:sz w:val="20"/>
                </w:rPr>
                <w:t>(%)</w:t>
              </w:r>
            </w:ins>
          </w:p>
        </w:tc>
        <w:tc>
          <w:tcPr>
            <w:tcW w:w="1446" w:type="pct"/>
          </w:tcPr>
          <w:p w14:paraId="42A9D95E" w14:textId="77777777" w:rsidR="00C73039" w:rsidRPr="00C73039" w:rsidRDefault="00C73039" w:rsidP="00C73039">
            <w:pPr>
              <w:widowControl/>
              <w:spacing w:line="240" w:lineRule="auto"/>
              <w:ind w:firstLineChars="0" w:firstLine="0"/>
              <w:jc w:val="center"/>
              <w:rPr>
                <w:ins w:id="1499" w:author="wutuan" w:date="2025-04-30T20:15:00Z" w16du:dateUtc="2025-04-30T12:15:00Z"/>
                <w:sz w:val="20"/>
              </w:rPr>
            </w:pPr>
            <w:ins w:id="1500" w:author="wutuan" w:date="2025-04-30T20:15:00Z" w16du:dateUtc="2025-04-30T12:15:00Z">
              <w:r w:rsidRPr="00C73039">
                <w:rPr>
                  <w:rFonts w:hint="eastAsia"/>
                  <w:sz w:val="20"/>
                </w:rPr>
                <w:t>1(100.00%)</w:t>
              </w:r>
            </w:ins>
          </w:p>
        </w:tc>
        <w:tc>
          <w:tcPr>
            <w:tcW w:w="1446" w:type="pct"/>
          </w:tcPr>
          <w:p w14:paraId="0904C657" w14:textId="77777777" w:rsidR="00C73039" w:rsidRPr="00C73039" w:rsidRDefault="00C73039" w:rsidP="00C73039">
            <w:pPr>
              <w:widowControl/>
              <w:spacing w:line="240" w:lineRule="auto"/>
              <w:ind w:firstLineChars="0" w:firstLine="0"/>
              <w:jc w:val="center"/>
              <w:rPr>
                <w:ins w:id="1501" w:author="wutuan" w:date="2025-04-30T20:15:00Z" w16du:dateUtc="2025-04-30T12:15:00Z"/>
                <w:sz w:val="20"/>
              </w:rPr>
            </w:pPr>
            <w:ins w:id="1502" w:author="wutuan" w:date="2025-04-30T20:15:00Z" w16du:dateUtc="2025-04-30T12:15:00Z">
              <w:r w:rsidRPr="00C73039">
                <w:rPr>
                  <w:rFonts w:hint="eastAsia"/>
                  <w:sz w:val="20"/>
                </w:rPr>
                <w:t>1(100.00%)</w:t>
              </w:r>
            </w:ins>
          </w:p>
        </w:tc>
      </w:tr>
      <w:tr w:rsidR="00C73039" w:rsidRPr="00C73039" w14:paraId="6F96D38A" w14:textId="77777777" w:rsidTr="00C73039">
        <w:trPr>
          <w:ins w:id="1503" w:author="wutuan" w:date="2025-04-30T20:15:00Z" w16du:dateUtc="2025-04-30T12:15:00Z"/>
        </w:trPr>
        <w:tc>
          <w:tcPr>
            <w:tcW w:w="2108" w:type="pct"/>
          </w:tcPr>
          <w:p w14:paraId="1AB8728E" w14:textId="77777777" w:rsidR="00C73039" w:rsidRPr="00C73039" w:rsidRDefault="00C73039" w:rsidP="00C73039">
            <w:pPr>
              <w:spacing w:line="240" w:lineRule="auto"/>
              <w:ind w:leftChars="200" w:left="420" w:firstLineChars="0" w:firstLine="0"/>
              <w:rPr>
                <w:ins w:id="1504" w:author="wutuan" w:date="2025-04-30T20:15:00Z" w16du:dateUtc="2025-04-30T12:15:00Z"/>
                <w:sz w:val="20"/>
              </w:rPr>
            </w:pPr>
            <w:ins w:id="1505" w:author="wutuan" w:date="2025-04-30T20:15:00Z" w16du:dateUtc="2025-04-30T12:15:00Z">
              <w:r w:rsidRPr="00C73039">
                <w:rPr>
                  <w:rFonts w:hint="eastAsia"/>
                  <w:sz w:val="20"/>
                </w:rPr>
                <w:t>可接受率</w:t>
              </w:r>
              <w:r w:rsidRPr="00C73039">
                <w:rPr>
                  <w:sz w:val="20"/>
                </w:rPr>
                <w:t>(95%CI)</w:t>
              </w:r>
            </w:ins>
          </w:p>
        </w:tc>
        <w:tc>
          <w:tcPr>
            <w:tcW w:w="1446" w:type="pct"/>
          </w:tcPr>
          <w:p w14:paraId="310F6031" w14:textId="77777777" w:rsidR="00C73039" w:rsidRPr="00C73039" w:rsidRDefault="00C73039" w:rsidP="00C73039">
            <w:pPr>
              <w:widowControl/>
              <w:spacing w:line="240" w:lineRule="auto"/>
              <w:ind w:firstLineChars="0" w:firstLine="0"/>
              <w:jc w:val="center"/>
              <w:rPr>
                <w:ins w:id="1506" w:author="wutuan" w:date="2025-04-30T20:15:00Z" w16du:dateUtc="2025-04-30T12:15:00Z"/>
                <w:sz w:val="20"/>
              </w:rPr>
            </w:pPr>
            <w:ins w:id="1507" w:author="wutuan" w:date="2025-04-30T20:15:00Z" w16du:dateUtc="2025-04-30T12:15:00Z">
              <w:r w:rsidRPr="00C73039">
                <w:rPr>
                  <w:sz w:val="20"/>
                </w:rPr>
                <w:t>100.00% (2.50%, 100.00%)</w:t>
              </w:r>
            </w:ins>
          </w:p>
        </w:tc>
        <w:tc>
          <w:tcPr>
            <w:tcW w:w="1446" w:type="pct"/>
          </w:tcPr>
          <w:p w14:paraId="35EA10E4" w14:textId="77777777" w:rsidR="00C73039" w:rsidRPr="00C73039" w:rsidRDefault="00C73039" w:rsidP="00C73039">
            <w:pPr>
              <w:widowControl/>
              <w:spacing w:line="240" w:lineRule="auto"/>
              <w:ind w:firstLineChars="0" w:firstLine="0"/>
              <w:jc w:val="center"/>
              <w:rPr>
                <w:ins w:id="1508" w:author="wutuan" w:date="2025-04-30T20:15:00Z" w16du:dateUtc="2025-04-30T12:15:00Z"/>
                <w:sz w:val="20"/>
              </w:rPr>
            </w:pPr>
            <w:ins w:id="1509" w:author="wutuan" w:date="2025-04-30T20:15:00Z" w16du:dateUtc="2025-04-30T12:15:00Z">
              <w:r w:rsidRPr="00C73039">
                <w:rPr>
                  <w:sz w:val="20"/>
                </w:rPr>
                <w:t>100.00% (2.50%, 100.00%)</w:t>
              </w:r>
            </w:ins>
          </w:p>
        </w:tc>
      </w:tr>
      <w:tr w:rsidR="00C73039" w:rsidRPr="00C73039" w14:paraId="67C286A8" w14:textId="77777777" w:rsidTr="00C73039">
        <w:trPr>
          <w:ins w:id="1510" w:author="wutuan" w:date="2025-04-30T20:15:00Z" w16du:dateUtc="2025-04-30T12:15:00Z"/>
        </w:trPr>
        <w:tc>
          <w:tcPr>
            <w:tcW w:w="2108" w:type="pct"/>
          </w:tcPr>
          <w:p w14:paraId="083E57BD" w14:textId="77777777" w:rsidR="00C73039" w:rsidRPr="00C73039" w:rsidRDefault="00C73039" w:rsidP="00C73039">
            <w:pPr>
              <w:spacing w:line="240" w:lineRule="auto"/>
              <w:ind w:leftChars="200" w:left="420" w:firstLineChars="0" w:firstLine="0"/>
              <w:rPr>
                <w:ins w:id="1511" w:author="wutuan" w:date="2025-04-30T20:15:00Z" w16du:dateUtc="2025-04-30T12:15:00Z"/>
                <w:sz w:val="20"/>
              </w:rPr>
            </w:pPr>
            <w:ins w:id="1512" w:author="wutuan" w:date="2025-04-30T20:15:00Z" w16du:dateUtc="2025-04-30T12:15:00Z">
              <w:r w:rsidRPr="00C73039">
                <w:rPr>
                  <w:rFonts w:hint="eastAsia"/>
                  <w:sz w:val="20"/>
                </w:rPr>
                <w:t>满意率</w:t>
              </w:r>
              <w:r w:rsidRPr="00C73039">
                <w:rPr>
                  <w:sz w:val="20"/>
                </w:rPr>
                <w:t>(95%CI)</w:t>
              </w:r>
            </w:ins>
          </w:p>
        </w:tc>
        <w:tc>
          <w:tcPr>
            <w:tcW w:w="1446" w:type="pct"/>
          </w:tcPr>
          <w:p w14:paraId="5AB891D9" w14:textId="77777777" w:rsidR="00C73039" w:rsidRPr="00C73039" w:rsidRDefault="00C73039" w:rsidP="00C73039">
            <w:pPr>
              <w:widowControl/>
              <w:spacing w:line="240" w:lineRule="auto"/>
              <w:ind w:firstLineChars="0" w:firstLine="0"/>
              <w:jc w:val="center"/>
              <w:rPr>
                <w:ins w:id="1513" w:author="wutuan" w:date="2025-04-30T20:15:00Z" w16du:dateUtc="2025-04-30T12:15:00Z"/>
                <w:sz w:val="20"/>
              </w:rPr>
            </w:pPr>
            <w:ins w:id="1514" w:author="wutuan" w:date="2025-04-30T20:15:00Z" w16du:dateUtc="2025-04-30T12:15:00Z">
              <w:r w:rsidRPr="00C73039">
                <w:rPr>
                  <w:sz w:val="20"/>
                </w:rPr>
                <w:t>100.00% (2.50%, 100.00%)</w:t>
              </w:r>
            </w:ins>
          </w:p>
        </w:tc>
        <w:tc>
          <w:tcPr>
            <w:tcW w:w="1446" w:type="pct"/>
          </w:tcPr>
          <w:p w14:paraId="75C027C4" w14:textId="77777777" w:rsidR="00C73039" w:rsidRPr="00C73039" w:rsidRDefault="00C73039" w:rsidP="00C73039">
            <w:pPr>
              <w:widowControl/>
              <w:spacing w:line="240" w:lineRule="auto"/>
              <w:ind w:firstLineChars="0" w:firstLine="0"/>
              <w:jc w:val="center"/>
              <w:rPr>
                <w:ins w:id="1515" w:author="wutuan" w:date="2025-04-30T20:15:00Z" w16du:dateUtc="2025-04-30T12:15:00Z"/>
                <w:sz w:val="20"/>
              </w:rPr>
            </w:pPr>
            <w:ins w:id="1516" w:author="wutuan" w:date="2025-04-30T20:15:00Z" w16du:dateUtc="2025-04-30T12:15:00Z">
              <w:r w:rsidRPr="00C73039">
                <w:rPr>
                  <w:sz w:val="20"/>
                </w:rPr>
                <w:t>100.00% (2.50%, 100.00%)</w:t>
              </w:r>
            </w:ins>
          </w:p>
        </w:tc>
      </w:tr>
    </w:tbl>
    <w:p w14:paraId="2BA1BEF8" w14:textId="77777777" w:rsidR="00C73039" w:rsidRDefault="00C73039" w:rsidP="00C73039">
      <w:pPr>
        <w:widowControl/>
        <w:spacing w:line="240" w:lineRule="auto"/>
        <w:ind w:firstLineChars="0" w:firstLine="0"/>
        <w:rPr>
          <w:ins w:id="1517" w:author="wutuan" w:date="2025-04-30T20:33:00Z" w16du:dateUtc="2025-04-30T12:33:00Z"/>
        </w:rPr>
      </w:pPr>
      <w:ins w:id="1518" w:author="wutuan" w:date="2025-04-30T20:16:00Z" w16du:dateUtc="2025-04-30T12:16:00Z">
        <w:r w:rsidRPr="00C73039">
          <w:t>注：百分比计算基于</w:t>
        </w:r>
        <w:r w:rsidRPr="00C73039">
          <w:rPr>
            <w:rFonts w:hint="eastAsia"/>
          </w:rPr>
          <w:t>符合方案</w:t>
        </w:r>
        <w:r w:rsidRPr="00C73039">
          <w:t>集</w:t>
        </w:r>
        <w:r w:rsidRPr="00C73039">
          <w:rPr>
            <w:rFonts w:hint="eastAsia"/>
          </w:rPr>
          <w:t>和全分析集</w:t>
        </w:r>
        <w:r w:rsidRPr="00C73039">
          <w:t>人数。各项</w:t>
        </w:r>
        <w:r w:rsidRPr="00C73039">
          <w:rPr>
            <w:rFonts w:hint="eastAsia"/>
          </w:rPr>
          <w:t>可接受率</w:t>
        </w:r>
        <w:r w:rsidRPr="00C73039">
          <w:t>为该项</w:t>
        </w:r>
        <w:r w:rsidRPr="00C73039">
          <w:rPr>
            <w:rFonts w:hint="eastAsia"/>
          </w:rPr>
          <w:t>评为一般及以上</w:t>
        </w:r>
        <w:r w:rsidRPr="00C73039">
          <w:t>的人数占</w:t>
        </w:r>
        <w:r w:rsidRPr="00C73039">
          <w:rPr>
            <w:rFonts w:hint="eastAsia"/>
          </w:rPr>
          <w:t>亚组总</w:t>
        </w:r>
        <w:r w:rsidRPr="00C73039">
          <w:t>人数的百分比。各项</w:t>
        </w:r>
        <w:r w:rsidRPr="00C73039">
          <w:rPr>
            <w:rFonts w:hint="eastAsia"/>
          </w:rPr>
          <w:t>满意率</w:t>
        </w:r>
        <w:r w:rsidRPr="00C73039">
          <w:t>为该项</w:t>
        </w:r>
        <w:r w:rsidRPr="00C73039">
          <w:rPr>
            <w:rFonts w:hint="eastAsia"/>
          </w:rPr>
          <w:t>评为满意</w:t>
        </w:r>
        <w:r w:rsidRPr="00C73039">
          <w:t>的人数占</w:t>
        </w:r>
        <w:r w:rsidRPr="00C73039">
          <w:rPr>
            <w:rFonts w:hint="eastAsia"/>
          </w:rPr>
          <w:t>亚组总</w:t>
        </w:r>
        <w:r w:rsidRPr="00C73039">
          <w:t>人数的百分比。</w:t>
        </w:r>
      </w:ins>
    </w:p>
    <w:p w14:paraId="114909B8" w14:textId="77777777" w:rsidR="00A64B31" w:rsidRDefault="00A64B31" w:rsidP="00C73039">
      <w:pPr>
        <w:widowControl/>
        <w:spacing w:line="240" w:lineRule="auto"/>
        <w:ind w:firstLineChars="0" w:firstLine="0"/>
        <w:rPr>
          <w:ins w:id="1519" w:author="wutuan" w:date="2025-04-30T20:32:00Z" w16du:dateUtc="2025-04-30T12:32:00Z"/>
          <w:rFonts w:hint="eastAsia"/>
        </w:rPr>
      </w:pPr>
    </w:p>
    <w:p w14:paraId="4ADD0546" w14:textId="06445B84" w:rsidR="00710B44" w:rsidRPr="00C73039" w:rsidRDefault="00A64B31" w:rsidP="00A64B31">
      <w:pPr>
        <w:ind w:firstLineChars="0" w:firstLine="0"/>
        <w:outlineLvl w:val="3"/>
        <w:rPr>
          <w:ins w:id="1520" w:author="wutuan" w:date="2025-04-30T20:16:00Z" w16du:dateUtc="2025-04-30T12:16:00Z"/>
          <w:rFonts w:hint="eastAsia"/>
        </w:rPr>
        <w:pPrChange w:id="1521" w:author="wutuan" w:date="2025-04-30T20:33:00Z" w16du:dateUtc="2025-04-30T12:33:00Z">
          <w:pPr>
            <w:widowControl/>
            <w:spacing w:line="240" w:lineRule="auto"/>
            <w:ind w:firstLineChars="0" w:firstLine="0"/>
          </w:pPr>
        </w:pPrChange>
      </w:pPr>
      <w:ins w:id="1522" w:author="wutuan" w:date="2025-04-30T20:33:00Z" w16du:dateUtc="2025-04-30T12:33:00Z">
        <w:r w:rsidRPr="00F43115">
          <w:rPr>
            <w:rFonts w:hint="eastAsia"/>
            <w:b/>
            <w:bCs/>
          </w:rPr>
          <w:t>7.3.2.</w:t>
        </w:r>
        <w:r>
          <w:rPr>
            <w:rFonts w:hint="eastAsia"/>
            <w:b/>
            <w:bCs/>
          </w:rPr>
          <w:t>2</w:t>
        </w:r>
        <w:r w:rsidR="00390877" w:rsidRPr="00390877">
          <w:rPr>
            <w:rFonts w:hint="eastAsia"/>
            <w:b/>
            <w:bCs/>
          </w:rPr>
          <w:t>机器使用便捷性</w:t>
        </w:r>
        <w:r w:rsidRPr="00F43115">
          <w:rPr>
            <w:rFonts w:hint="eastAsia"/>
            <w:b/>
            <w:bCs/>
          </w:rPr>
          <w:t>评价</w:t>
        </w:r>
      </w:ins>
    </w:p>
    <w:p w14:paraId="499BF888" w14:textId="76BF7E22" w:rsidR="00C73039" w:rsidRPr="00C73039" w:rsidRDefault="00710B44" w:rsidP="004341F4">
      <w:pPr>
        <w:ind w:firstLine="420"/>
        <w:rPr>
          <w:rFonts w:hint="eastAsia"/>
        </w:rPr>
      </w:pPr>
      <w:ins w:id="1523" w:author="wutuan" w:date="2025-04-30T20:32:00Z" w16du:dateUtc="2025-04-30T12:32:00Z">
        <w:r>
          <w:rPr>
            <w:rFonts w:hint="eastAsia"/>
          </w:rPr>
          <w:t>F</w:t>
        </w:r>
        <w:r>
          <w:rPr>
            <w:rFonts w:hint="eastAsia"/>
          </w:rPr>
          <w:t>A</w:t>
        </w:r>
        <w:r>
          <w:rPr>
            <w:rFonts w:hint="eastAsia"/>
          </w:rPr>
          <w:t>S</w:t>
        </w:r>
        <w:r>
          <w:rPr>
            <w:rFonts w:hint="eastAsia"/>
          </w:rPr>
          <w:t>集，机器使用便捷性评价各项指标和总体评价可接受率和满意率均为</w:t>
        </w:r>
        <w:r>
          <w:rPr>
            <w:rFonts w:hint="eastAsia"/>
          </w:rPr>
          <w:t>100.00%</w:t>
        </w:r>
        <w:r>
          <w:rPr>
            <w:rFonts w:hint="eastAsia"/>
          </w:rPr>
          <w:t>。</w:t>
        </w:r>
      </w:ins>
    </w:p>
    <w:p w14:paraId="6DB28A92" w14:textId="16EA1E9B" w:rsidR="004341F4" w:rsidDel="00C73039" w:rsidRDefault="00891512" w:rsidP="0092347E">
      <w:pPr>
        <w:ind w:firstLine="420"/>
        <w:rPr>
          <w:del w:id="1524" w:author="wutuan" w:date="2025-04-30T20:15:00Z" w16du:dateUtc="2025-04-30T12:15:00Z"/>
        </w:rPr>
      </w:pPr>
      <w:del w:id="1525" w:author="wutuan" w:date="2025-04-30T20:15:00Z" w16du:dateUtc="2025-04-30T12:15:00Z">
        <w:r w:rsidDel="00C73039">
          <w:rPr>
            <w:rFonts w:hint="eastAsia"/>
          </w:rPr>
          <w:delText>如附件</w:delText>
        </w:r>
        <w:r w:rsidR="00AE074A" w:rsidDel="00C73039">
          <w:rPr>
            <w:rFonts w:hint="eastAsia"/>
          </w:rPr>
          <w:delText xml:space="preserve"> </w:delText>
        </w:r>
        <w:r w:rsidDel="00C73039">
          <w:rPr>
            <w:rFonts w:hint="eastAsia"/>
          </w:rPr>
          <w:delText>表</w:delText>
        </w:r>
        <w:r w:rsidDel="00C73039">
          <w:rPr>
            <w:rFonts w:hint="eastAsia"/>
          </w:rPr>
          <w:delText>6.2.</w:delText>
        </w:r>
        <w:r w:rsidR="00AE074A" w:rsidDel="00C73039">
          <w:rPr>
            <w:rFonts w:hint="eastAsia"/>
          </w:rPr>
          <w:delText>4</w:delText>
        </w:r>
        <w:r w:rsidDel="00C73039">
          <w:rPr>
            <w:rFonts w:hint="eastAsia"/>
          </w:rPr>
          <w:delText>所示</w:delText>
        </w:r>
        <w:r w:rsidR="004341F4" w:rsidDel="00C73039">
          <w:rPr>
            <w:rFonts w:hint="eastAsia"/>
          </w:rPr>
          <w:delText>：</w:delText>
        </w:r>
      </w:del>
    </w:p>
    <w:p w14:paraId="5A4380D8" w14:textId="7DE8F957" w:rsidR="00891512" w:rsidRDefault="00AE074A" w:rsidP="0092347E">
      <w:pPr>
        <w:ind w:firstLine="420"/>
      </w:pPr>
      <w:r>
        <w:rPr>
          <w:rFonts w:hint="eastAsia"/>
        </w:rPr>
        <w:t>PPS</w:t>
      </w:r>
      <w:r w:rsidR="00891512">
        <w:rPr>
          <w:rFonts w:hint="eastAsia"/>
        </w:rPr>
        <w:t>集，机器使用便捷性评价各项指标和总体评价</w:t>
      </w:r>
      <w:r>
        <w:rPr>
          <w:rFonts w:hint="eastAsia"/>
        </w:rPr>
        <w:t>可接受率和满意率</w:t>
      </w:r>
      <w:r w:rsidR="00891512">
        <w:rPr>
          <w:rFonts w:hint="eastAsia"/>
        </w:rPr>
        <w:t>均为</w:t>
      </w:r>
      <w:r w:rsidR="00891512">
        <w:rPr>
          <w:rFonts w:hint="eastAsia"/>
        </w:rPr>
        <w:t>100.00%</w:t>
      </w:r>
      <w:r w:rsidR="00891512">
        <w:rPr>
          <w:rFonts w:hint="eastAsia"/>
        </w:rPr>
        <w:t>。</w:t>
      </w:r>
    </w:p>
    <w:p w14:paraId="628F505F" w14:textId="610C7C16" w:rsidR="004341F4" w:rsidRDefault="00710B44" w:rsidP="00710B44">
      <w:pPr>
        <w:ind w:firstLine="420"/>
        <w:jc w:val="center"/>
        <w:rPr>
          <w:ins w:id="1526" w:author="wutuan" w:date="2025-04-30T20:16:00Z" w16du:dateUtc="2025-04-30T12:16:00Z"/>
        </w:rPr>
        <w:pPrChange w:id="1527" w:author="wutuan" w:date="2025-04-30T20:32:00Z" w16du:dateUtc="2025-04-30T12:32:00Z">
          <w:pPr>
            <w:ind w:firstLine="420"/>
          </w:pPr>
        </w:pPrChange>
      </w:pPr>
      <w:ins w:id="1528" w:author="wutuan" w:date="2025-04-30T20:32:00Z" w16du:dateUtc="2025-04-30T12:32:00Z">
        <w:r>
          <w:rPr>
            <w:rFonts w:hint="eastAsia"/>
          </w:rPr>
          <w:t>表</w:t>
        </w:r>
        <w:r>
          <w:rPr>
            <w:rFonts w:hint="eastAsia"/>
          </w:rPr>
          <w:t xml:space="preserve">7-10 </w:t>
        </w:r>
        <w:r w:rsidRPr="00710B44">
          <w:rPr>
            <w:rFonts w:hint="eastAsia"/>
          </w:rPr>
          <w:t>机器使用便捷性评价</w:t>
        </w:r>
      </w:ins>
      <w:del w:id="1529" w:author="wutuan" w:date="2025-04-30T20:14:00Z" w16du:dateUtc="2025-04-30T12:14:00Z">
        <w:r w:rsidR="004341F4" w:rsidDel="00CD0373">
          <w:rPr>
            <w:rFonts w:hint="eastAsia"/>
          </w:rPr>
          <w:delText>FPS</w:delText>
        </w:r>
      </w:del>
      <w:del w:id="1530" w:author="wutuan" w:date="2025-04-30T20:32:00Z" w16du:dateUtc="2025-04-30T12:32:00Z">
        <w:r w:rsidR="004341F4" w:rsidDel="00710B44">
          <w:rPr>
            <w:rFonts w:hint="eastAsia"/>
          </w:rPr>
          <w:delText>集，机器使用便捷性评价各项指标和总体评价可接受率和满意率均为</w:delText>
        </w:r>
        <w:r w:rsidR="004341F4" w:rsidDel="00710B44">
          <w:rPr>
            <w:rFonts w:hint="eastAsia"/>
          </w:rPr>
          <w:delText>100.00%</w:delText>
        </w:r>
        <w:r w:rsidR="004341F4" w:rsidDel="00710B44">
          <w:rPr>
            <w:rFonts w:hint="eastAsia"/>
          </w:rPr>
          <w:delText>。</w:delText>
        </w:r>
      </w:del>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2722"/>
        <w:gridCol w:w="2722"/>
      </w:tblGrid>
      <w:tr w:rsidR="00C73039" w:rsidRPr="00C73039" w14:paraId="077B051A" w14:textId="77777777" w:rsidTr="00C73039">
        <w:trPr>
          <w:tblHeader/>
          <w:ins w:id="1531" w:author="wutuan" w:date="2025-04-30T20:16:00Z" w16du:dateUtc="2025-04-30T12:16:00Z"/>
        </w:trPr>
        <w:tc>
          <w:tcPr>
            <w:tcW w:w="2108" w:type="pct"/>
            <w:tcBorders>
              <w:top w:val="single" w:sz="4" w:space="0" w:color="auto"/>
              <w:bottom w:val="single" w:sz="4" w:space="0" w:color="auto"/>
            </w:tcBorders>
            <w:vAlign w:val="center"/>
          </w:tcPr>
          <w:p w14:paraId="0205FAA6" w14:textId="77777777" w:rsidR="00C73039" w:rsidRPr="00C73039" w:rsidRDefault="00C73039" w:rsidP="00C73039">
            <w:pPr>
              <w:spacing w:line="240" w:lineRule="auto"/>
              <w:ind w:firstLineChars="0" w:firstLine="0"/>
              <w:rPr>
                <w:ins w:id="1532" w:author="wutuan" w:date="2025-04-30T20:16:00Z" w16du:dateUtc="2025-04-30T12:16:00Z"/>
                <w:sz w:val="20"/>
              </w:rPr>
            </w:pPr>
            <w:ins w:id="1533" w:author="wutuan" w:date="2025-04-30T20:16:00Z" w16du:dateUtc="2025-04-30T12:16:00Z">
              <w:r w:rsidRPr="00C73039">
                <w:rPr>
                  <w:rFonts w:hint="eastAsia"/>
                  <w:sz w:val="20"/>
                </w:rPr>
                <w:t>指标</w:t>
              </w:r>
            </w:ins>
          </w:p>
          <w:p w14:paraId="3A6D7331" w14:textId="77777777" w:rsidR="00C73039" w:rsidRPr="00C73039" w:rsidRDefault="00C73039" w:rsidP="00C73039">
            <w:pPr>
              <w:spacing w:line="240" w:lineRule="auto"/>
              <w:ind w:leftChars="200" w:left="420" w:firstLineChars="0" w:firstLine="0"/>
              <w:rPr>
                <w:ins w:id="1534" w:author="wutuan" w:date="2025-04-30T20:16:00Z" w16du:dateUtc="2025-04-30T12:16:00Z"/>
                <w:sz w:val="20"/>
              </w:rPr>
            </w:pPr>
            <w:ins w:id="1535" w:author="wutuan" w:date="2025-04-30T20:16:00Z" w16du:dateUtc="2025-04-30T12:16:00Z">
              <w:r w:rsidRPr="00C73039">
                <w:rPr>
                  <w:rFonts w:hint="eastAsia"/>
                  <w:sz w:val="20"/>
                </w:rPr>
                <w:t>评价结果</w:t>
              </w:r>
            </w:ins>
          </w:p>
        </w:tc>
        <w:tc>
          <w:tcPr>
            <w:tcW w:w="1446" w:type="pct"/>
            <w:tcBorders>
              <w:top w:val="single" w:sz="4" w:space="0" w:color="auto"/>
              <w:bottom w:val="single" w:sz="4" w:space="0" w:color="auto"/>
            </w:tcBorders>
            <w:vAlign w:val="center"/>
          </w:tcPr>
          <w:p w14:paraId="13E9042F" w14:textId="77777777" w:rsidR="00C73039" w:rsidRPr="00C73039" w:rsidRDefault="00C73039" w:rsidP="00C73039">
            <w:pPr>
              <w:widowControl/>
              <w:spacing w:line="240" w:lineRule="auto"/>
              <w:ind w:firstLineChars="0" w:firstLine="0"/>
              <w:jc w:val="center"/>
              <w:rPr>
                <w:ins w:id="1536" w:author="wutuan" w:date="2025-04-30T20:16:00Z" w16du:dateUtc="2025-04-30T12:16:00Z"/>
                <w:sz w:val="20"/>
              </w:rPr>
            </w:pPr>
            <w:ins w:id="1537" w:author="wutuan" w:date="2025-04-30T20:16:00Z" w16du:dateUtc="2025-04-30T12:16:00Z">
              <w:r w:rsidRPr="00C73039">
                <w:rPr>
                  <w:rFonts w:hint="eastAsia"/>
                  <w:sz w:val="20"/>
                </w:rPr>
                <w:t>FAS</w:t>
              </w:r>
              <w:r w:rsidRPr="00C73039">
                <w:rPr>
                  <w:sz w:val="20"/>
                </w:rPr>
                <w:br/>
                <w:t>N=</w:t>
              </w:r>
              <w:r w:rsidRPr="00C73039">
                <w:rPr>
                  <w:rFonts w:hint="eastAsia"/>
                  <w:sz w:val="20"/>
                </w:rPr>
                <w:t>140</w:t>
              </w:r>
            </w:ins>
          </w:p>
        </w:tc>
        <w:tc>
          <w:tcPr>
            <w:tcW w:w="1446" w:type="pct"/>
            <w:tcBorders>
              <w:top w:val="single" w:sz="4" w:space="0" w:color="auto"/>
              <w:bottom w:val="single" w:sz="4" w:space="0" w:color="auto"/>
            </w:tcBorders>
          </w:tcPr>
          <w:p w14:paraId="6D524056" w14:textId="77777777" w:rsidR="00C73039" w:rsidRPr="00C73039" w:rsidRDefault="00C73039" w:rsidP="00C73039">
            <w:pPr>
              <w:widowControl/>
              <w:spacing w:line="240" w:lineRule="auto"/>
              <w:ind w:firstLineChars="0" w:firstLine="0"/>
              <w:jc w:val="center"/>
              <w:rPr>
                <w:ins w:id="1538" w:author="wutuan" w:date="2025-04-30T20:16:00Z" w16du:dateUtc="2025-04-30T12:16:00Z"/>
                <w:sz w:val="20"/>
              </w:rPr>
            </w:pPr>
            <w:ins w:id="1539" w:author="wutuan" w:date="2025-04-30T20:16:00Z" w16du:dateUtc="2025-04-30T12:16:00Z">
              <w:r w:rsidRPr="00C73039">
                <w:rPr>
                  <w:rFonts w:hint="eastAsia"/>
                  <w:sz w:val="20"/>
                </w:rPr>
                <w:t>PPS</w:t>
              </w:r>
              <w:r w:rsidRPr="00C73039">
                <w:rPr>
                  <w:sz w:val="20"/>
                </w:rPr>
                <w:br/>
              </w:r>
              <w:r w:rsidRPr="00C73039">
                <w:rPr>
                  <w:rFonts w:hint="eastAsia"/>
                  <w:sz w:val="20"/>
                </w:rPr>
                <w:t>N=138</w:t>
              </w:r>
            </w:ins>
          </w:p>
        </w:tc>
      </w:tr>
      <w:tr w:rsidR="00C73039" w:rsidRPr="00C73039" w14:paraId="288304BB" w14:textId="77777777" w:rsidTr="00C73039">
        <w:trPr>
          <w:ins w:id="1540" w:author="wutuan" w:date="2025-04-30T20:16:00Z" w16du:dateUtc="2025-04-30T12:16:00Z"/>
        </w:trPr>
        <w:tc>
          <w:tcPr>
            <w:tcW w:w="2108" w:type="pct"/>
          </w:tcPr>
          <w:p w14:paraId="157F729E" w14:textId="77777777" w:rsidR="00C73039" w:rsidRPr="00C73039" w:rsidRDefault="00C73039" w:rsidP="00C73039">
            <w:pPr>
              <w:spacing w:line="240" w:lineRule="auto"/>
              <w:ind w:firstLineChars="0" w:firstLine="0"/>
              <w:rPr>
                <w:ins w:id="1541" w:author="wutuan" w:date="2025-04-30T20:16:00Z" w16du:dateUtc="2025-04-30T12:16:00Z"/>
                <w:sz w:val="20"/>
              </w:rPr>
            </w:pPr>
            <w:ins w:id="1542" w:author="wutuan" w:date="2025-04-30T20:16:00Z" w16du:dateUtc="2025-04-30T12:16:00Z">
              <w:r w:rsidRPr="00C73039">
                <w:rPr>
                  <w:rFonts w:hint="eastAsia"/>
                  <w:sz w:val="20"/>
                </w:rPr>
                <w:t>激光定位灯</w:t>
              </w:r>
              <w:r w:rsidRPr="00C73039">
                <w:rPr>
                  <w:sz w:val="20"/>
                </w:rPr>
                <w:t>, n(%)</w:t>
              </w:r>
            </w:ins>
          </w:p>
        </w:tc>
        <w:tc>
          <w:tcPr>
            <w:tcW w:w="1446" w:type="pct"/>
          </w:tcPr>
          <w:p w14:paraId="555CC567" w14:textId="77777777" w:rsidR="00C73039" w:rsidRPr="00C73039" w:rsidRDefault="00C73039" w:rsidP="00C73039">
            <w:pPr>
              <w:widowControl/>
              <w:spacing w:line="240" w:lineRule="auto"/>
              <w:ind w:firstLineChars="0" w:firstLine="0"/>
              <w:jc w:val="center"/>
              <w:rPr>
                <w:ins w:id="1543" w:author="wutuan" w:date="2025-04-30T20:16:00Z" w16du:dateUtc="2025-04-30T12:16:00Z"/>
                <w:sz w:val="20"/>
              </w:rPr>
            </w:pPr>
            <w:ins w:id="1544" w:author="wutuan" w:date="2025-04-30T20:16:00Z" w16du:dateUtc="2025-04-30T12:16:00Z">
              <w:r w:rsidRPr="00C73039">
                <w:rPr>
                  <w:rFonts w:hint="eastAsia"/>
                  <w:sz w:val="20"/>
                </w:rPr>
                <w:t>140</w:t>
              </w:r>
            </w:ins>
          </w:p>
        </w:tc>
        <w:tc>
          <w:tcPr>
            <w:tcW w:w="1446" w:type="pct"/>
          </w:tcPr>
          <w:p w14:paraId="630DEE7C" w14:textId="77777777" w:rsidR="00C73039" w:rsidRPr="00C73039" w:rsidRDefault="00C73039" w:rsidP="00C73039">
            <w:pPr>
              <w:widowControl/>
              <w:spacing w:line="240" w:lineRule="auto"/>
              <w:ind w:firstLineChars="0" w:firstLine="0"/>
              <w:jc w:val="center"/>
              <w:rPr>
                <w:ins w:id="1545" w:author="wutuan" w:date="2025-04-30T20:16:00Z" w16du:dateUtc="2025-04-30T12:16:00Z"/>
                <w:sz w:val="20"/>
              </w:rPr>
            </w:pPr>
            <w:ins w:id="1546" w:author="wutuan" w:date="2025-04-30T20:16:00Z" w16du:dateUtc="2025-04-30T12:16:00Z">
              <w:r w:rsidRPr="00C73039">
                <w:rPr>
                  <w:rFonts w:hint="eastAsia"/>
                  <w:sz w:val="20"/>
                </w:rPr>
                <w:t>138</w:t>
              </w:r>
            </w:ins>
          </w:p>
        </w:tc>
      </w:tr>
      <w:tr w:rsidR="00C73039" w:rsidRPr="00C73039" w14:paraId="342E0CD9" w14:textId="77777777" w:rsidTr="00C73039">
        <w:trPr>
          <w:ins w:id="1547" w:author="wutuan" w:date="2025-04-30T20:16:00Z" w16du:dateUtc="2025-04-30T12:16:00Z"/>
        </w:trPr>
        <w:tc>
          <w:tcPr>
            <w:tcW w:w="2108" w:type="pct"/>
          </w:tcPr>
          <w:p w14:paraId="4559532C" w14:textId="77777777" w:rsidR="00C73039" w:rsidRPr="00C73039" w:rsidRDefault="00C73039" w:rsidP="00C73039">
            <w:pPr>
              <w:spacing w:line="240" w:lineRule="auto"/>
              <w:ind w:leftChars="200" w:left="420" w:firstLineChars="0" w:firstLine="0"/>
              <w:rPr>
                <w:ins w:id="1548" w:author="wutuan" w:date="2025-04-30T20:16:00Z" w16du:dateUtc="2025-04-30T12:16:00Z"/>
                <w:sz w:val="20"/>
              </w:rPr>
            </w:pPr>
            <w:ins w:id="1549" w:author="wutuan" w:date="2025-04-30T20:16:00Z" w16du:dateUtc="2025-04-30T12:16:00Z">
              <w:r w:rsidRPr="00C73039">
                <w:rPr>
                  <w:rFonts w:hint="eastAsia"/>
                  <w:sz w:val="20"/>
                </w:rPr>
                <w:t>满意</w:t>
              </w:r>
            </w:ins>
          </w:p>
        </w:tc>
        <w:tc>
          <w:tcPr>
            <w:tcW w:w="1446" w:type="pct"/>
          </w:tcPr>
          <w:p w14:paraId="0ED8A5A4" w14:textId="77777777" w:rsidR="00C73039" w:rsidRPr="00C73039" w:rsidRDefault="00C73039" w:rsidP="00C73039">
            <w:pPr>
              <w:widowControl/>
              <w:spacing w:line="240" w:lineRule="auto"/>
              <w:ind w:firstLineChars="0" w:firstLine="0"/>
              <w:jc w:val="center"/>
              <w:rPr>
                <w:ins w:id="1550" w:author="wutuan" w:date="2025-04-30T20:16:00Z" w16du:dateUtc="2025-04-30T12:16:00Z"/>
                <w:sz w:val="20"/>
              </w:rPr>
            </w:pPr>
            <w:ins w:id="1551" w:author="wutuan" w:date="2025-04-30T20:16:00Z" w16du:dateUtc="2025-04-30T12:16:00Z">
              <w:r w:rsidRPr="00C73039">
                <w:rPr>
                  <w:rFonts w:hint="eastAsia"/>
                  <w:sz w:val="20"/>
                </w:rPr>
                <w:t>140(100.00%)</w:t>
              </w:r>
            </w:ins>
          </w:p>
        </w:tc>
        <w:tc>
          <w:tcPr>
            <w:tcW w:w="1446" w:type="pct"/>
          </w:tcPr>
          <w:p w14:paraId="28573236" w14:textId="77777777" w:rsidR="00C73039" w:rsidRPr="00C73039" w:rsidRDefault="00C73039" w:rsidP="00C73039">
            <w:pPr>
              <w:widowControl/>
              <w:spacing w:line="240" w:lineRule="auto"/>
              <w:ind w:firstLineChars="0" w:firstLine="0"/>
              <w:jc w:val="center"/>
              <w:rPr>
                <w:ins w:id="1552" w:author="wutuan" w:date="2025-04-30T20:16:00Z" w16du:dateUtc="2025-04-30T12:16:00Z"/>
                <w:sz w:val="20"/>
              </w:rPr>
            </w:pPr>
            <w:ins w:id="1553" w:author="wutuan" w:date="2025-04-30T20:16:00Z" w16du:dateUtc="2025-04-30T12:16:00Z">
              <w:r w:rsidRPr="00C73039">
                <w:rPr>
                  <w:rFonts w:hint="eastAsia"/>
                  <w:sz w:val="20"/>
                </w:rPr>
                <w:t>138(100.00%)</w:t>
              </w:r>
            </w:ins>
          </w:p>
        </w:tc>
      </w:tr>
      <w:tr w:rsidR="00C73039" w:rsidRPr="00C73039" w14:paraId="5BA0BF43" w14:textId="77777777" w:rsidTr="00C73039">
        <w:trPr>
          <w:ins w:id="1554" w:author="wutuan" w:date="2025-04-30T20:16:00Z" w16du:dateUtc="2025-04-30T12:16:00Z"/>
        </w:trPr>
        <w:tc>
          <w:tcPr>
            <w:tcW w:w="2108" w:type="pct"/>
          </w:tcPr>
          <w:p w14:paraId="65AFA264" w14:textId="77777777" w:rsidR="00C73039" w:rsidRPr="00C73039" w:rsidRDefault="00C73039" w:rsidP="00C73039">
            <w:pPr>
              <w:spacing w:line="240" w:lineRule="auto"/>
              <w:ind w:leftChars="200" w:left="420" w:firstLineChars="0" w:firstLine="0"/>
              <w:rPr>
                <w:ins w:id="1555" w:author="wutuan" w:date="2025-04-30T20:16:00Z" w16du:dateUtc="2025-04-30T12:16:00Z"/>
                <w:sz w:val="20"/>
              </w:rPr>
            </w:pPr>
            <w:ins w:id="1556" w:author="wutuan" w:date="2025-04-30T20:16:00Z" w16du:dateUtc="2025-04-30T12:16:00Z">
              <w:r w:rsidRPr="00C73039">
                <w:rPr>
                  <w:rFonts w:hint="eastAsia"/>
                  <w:sz w:val="20"/>
                </w:rPr>
                <w:t>一般</w:t>
              </w:r>
            </w:ins>
          </w:p>
        </w:tc>
        <w:tc>
          <w:tcPr>
            <w:tcW w:w="1446" w:type="pct"/>
          </w:tcPr>
          <w:p w14:paraId="1DF5D40F" w14:textId="77777777" w:rsidR="00C73039" w:rsidRPr="00C73039" w:rsidRDefault="00C73039" w:rsidP="00C73039">
            <w:pPr>
              <w:widowControl/>
              <w:spacing w:line="240" w:lineRule="auto"/>
              <w:ind w:firstLineChars="0" w:firstLine="0"/>
              <w:jc w:val="center"/>
              <w:rPr>
                <w:ins w:id="1557" w:author="wutuan" w:date="2025-04-30T20:16:00Z" w16du:dateUtc="2025-04-30T12:16:00Z"/>
                <w:sz w:val="20"/>
              </w:rPr>
            </w:pPr>
            <w:ins w:id="1558"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7AD51558" w14:textId="77777777" w:rsidR="00C73039" w:rsidRPr="00C73039" w:rsidRDefault="00C73039" w:rsidP="00C73039">
            <w:pPr>
              <w:widowControl/>
              <w:spacing w:line="240" w:lineRule="auto"/>
              <w:ind w:firstLineChars="0" w:firstLine="0"/>
              <w:jc w:val="center"/>
              <w:rPr>
                <w:ins w:id="1559" w:author="wutuan" w:date="2025-04-30T20:16:00Z" w16du:dateUtc="2025-04-30T12:16:00Z"/>
                <w:sz w:val="20"/>
              </w:rPr>
            </w:pPr>
            <w:ins w:id="1560"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E1EB681" w14:textId="77777777" w:rsidTr="00C73039">
        <w:trPr>
          <w:ins w:id="1561" w:author="wutuan" w:date="2025-04-30T20:16:00Z" w16du:dateUtc="2025-04-30T12:16:00Z"/>
        </w:trPr>
        <w:tc>
          <w:tcPr>
            <w:tcW w:w="2108" w:type="pct"/>
          </w:tcPr>
          <w:p w14:paraId="40D65591" w14:textId="77777777" w:rsidR="00C73039" w:rsidRPr="00C73039" w:rsidRDefault="00C73039" w:rsidP="00C73039">
            <w:pPr>
              <w:spacing w:line="240" w:lineRule="auto"/>
              <w:ind w:leftChars="200" w:left="420" w:firstLineChars="0" w:firstLine="0"/>
              <w:rPr>
                <w:ins w:id="1562" w:author="wutuan" w:date="2025-04-30T20:16:00Z" w16du:dateUtc="2025-04-30T12:16:00Z"/>
                <w:sz w:val="20"/>
              </w:rPr>
            </w:pPr>
            <w:ins w:id="1563" w:author="wutuan" w:date="2025-04-30T20:16:00Z" w16du:dateUtc="2025-04-30T12:16:00Z">
              <w:r w:rsidRPr="00C73039">
                <w:rPr>
                  <w:rFonts w:hint="eastAsia"/>
                  <w:sz w:val="20"/>
                </w:rPr>
                <w:t>不满意</w:t>
              </w:r>
            </w:ins>
          </w:p>
        </w:tc>
        <w:tc>
          <w:tcPr>
            <w:tcW w:w="1446" w:type="pct"/>
          </w:tcPr>
          <w:p w14:paraId="799D688D" w14:textId="77777777" w:rsidR="00C73039" w:rsidRPr="00C73039" w:rsidRDefault="00C73039" w:rsidP="00C73039">
            <w:pPr>
              <w:widowControl/>
              <w:spacing w:line="240" w:lineRule="auto"/>
              <w:ind w:firstLineChars="0" w:firstLine="0"/>
              <w:jc w:val="center"/>
              <w:rPr>
                <w:ins w:id="1564" w:author="wutuan" w:date="2025-04-30T20:16:00Z" w16du:dateUtc="2025-04-30T12:16:00Z"/>
                <w:sz w:val="20"/>
              </w:rPr>
            </w:pPr>
            <w:ins w:id="1565"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26C0D100" w14:textId="77777777" w:rsidR="00C73039" w:rsidRPr="00C73039" w:rsidRDefault="00C73039" w:rsidP="00C73039">
            <w:pPr>
              <w:widowControl/>
              <w:spacing w:line="240" w:lineRule="auto"/>
              <w:ind w:firstLineChars="0" w:firstLine="0"/>
              <w:jc w:val="center"/>
              <w:rPr>
                <w:ins w:id="1566" w:author="wutuan" w:date="2025-04-30T20:16:00Z" w16du:dateUtc="2025-04-30T12:16:00Z"/>
                <w:sz w:val="20"/>
              </w:rPr>
            </w:pPr>
            <w:ins w:id="1567"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2DDBECA" w14:textId="77777777" w:rsidTr="00C73039">
        <w:trPr>
          <w:ins w:id="1568" w:author="wutuan" w:date="2025-04-30T20:16:00Z" w16du:dateUtc="2025-04-30T12:16:00Z"/>
        </w:trPr>
        <w:tc>
          <w:tcPr>
            <w:tcW w:w="2108" w:type="pct"/>
          </w:tcPr>
          <w:p w14:paraId="0B4C53F9" w14:textId="77777777" w:rsidR="00C73039" w:rsidRPr="00C73039" w:rsidRDefault="00C73039" w:rsidP="00C73039">
            <w:pPr>
              <w:spacing w:line="240" w:lineRule="auto"/>
              <w:ind w:leftChars="200" w:left="420" w:firstLineChars="0" w:firstLine="0"/>
              <w:rPr>
                <w:ins w:id="1569" w:author="wutuan" w:date="2025-04-30T20:16:00Z" w16du:dateUtc="2025-04-30T12:16:00Z"/>
                <w:sz w:val="20"/>
              </w:rPr>
            </w:pPr>
            <w:ins w:id="1570" w:author="wutuan" w:date="2025-04-30T20:16:00Z" w16du:dateUtc="2025-04-30T12:16:00Z">
              <w:r w:rsidRPr="00C73039">
                <w:rPr>
                  <w:rFonts w:hint="eastAsia"/>
                  <w:sz w:val="20"/>
                </w:rPr>
                <w:t>可接受率</w:t>
              </w:r>
              <w:r w:rsidRPr="00C73039">
                <w:rPr>
                  <w:rFonts w:hint="eastAsia"/>
                  <w:sz w:val="20"/>
                </w:rPr>
                <w:t>(%)</w:t>
              </w:r>
            </w:ins>
          </w:p>
        </w:tc>
        <w:tc>
          <w:tcPr>
            <w:tcW w:w="1446" w:type="pct"/>
          </w:tcPr>
          <w:p w14:paraId="0A3E3A85" w14:textId="77777777" w:rsidR="00C73039" w:rsidRPr="00C73039" w:rsidRDefault="00C73039" w:rsidP="00C73039">
            <w:pPr>
              <w:widowControl/>
              <w:spacing w:line="240" w:lineRule="auto"/>
              <w:ind w:firstLineChars="0" w:firstLine="0"/>
              <w:jc w:val="center"/>
              <w:rPr>
                <w:ins w:id="1571" w:author="wutuan" w:date="2025-04-30T20:16:00Z" w16du:dateUtc="2025-04-30T12:16:00Z"/>
                <w:sz w:val="20"/>
              </w:rPr>
            </w:pPr>
            <w:ins w:id="1572" w:author="wutuan" w:date="2025-04-30T20:16:00Z" w16du:dateUtc="2025-04-30T12:16:00Z">
              <w:r w:rsidRPr="00C73039">
                <w:rPr>
                  <w:rFonts w:hint="eastAsia"/>
                  <w:sz w:val="20"/>
                </w:rPr>
                <w:t>140(100.00%)</w:t>
              </w:r>
            </w:ins>
          </w:p>
        </w:tc>
        <w:tc>
          <w:tcPr>
            <w:tcW w:w="1446" w:type="pct"/>
          </w:tcPr>
          <w:p w14:paraId="1057C999" w14:textId="77777777" w:rsidR="00C73039" w:rsidRPr="00C73039" w:rsidRDefault="00C73039" w:rsidP="00C73039">
            <w:pPr>
              <w:widowControl/>
              <w:spacing w:line="240" w:lineRule="auto"/>
              <w:ind w:firstLineChars="0" w:firstLine="0"/>
              <w:jc w:val="center"/>
              <w:rPr>
                <w:ins w:id="1573" w:author="wutuan" w:date="2025-04-30T20:16:00Z" w16du:dateUtc="2025-04-30T12:16:00Z"/>
                <w:sz w:val="20"/>
              </w:rPr>
            </w:pPr>
            <w:ins w:id="1574" w:author="wutuan" w:date="2025-04-30T20:16:00Z" w16du:dateUtc="2025-04-30T12:16:00Z">
              <w:r w:rsidRPr="00C73039">
                <w:rPr>
                  <w:rFonts w:hint="eastAsia"/>
                  <w:sz w:val="20"/>
                </w:rPr>
                <w:t>138(100.00%)</w:t>
              </w:r>
            </w:ins>
          </w:p>
        </w:tc>
      </w:tr>
      <w:tr w:rsidR="00C73039" w:rsidRPr="00C73039" w14:paraId="71CE89B6" w14:textId="77777777" w:rsidTr="00C73039">
        <w:trPr>
          <w:ins w:id="1575" w:author="wutuan" w:date="2025-04-30T20:16:00Z" w16du:dateUtc="2025-04-30T12:16:00Z"/>
        </w:trPr>
        <w:tc>
          <w:tcPr>
            <w:tcW w:w="2108" w:type="pct"/>
          </w:tcPr>
          <w:p w14:paraId="5FECF471" w14:textId="77777777" w:rsidR="00C73039" w:rsidRPr="00C73039" w:rsidRDefault="00C73039" w:rsidP="00C73039">
            <w:pPr>
              <w:spacing w:line="240" w:lineRule="auto"/>
              <w:ind w:leftChars="200" w:left="420" w:firstLineChars="0" w:firstLine="0"/>
              <w:rPr>
                <w:ins w:id="1576" w:author="wutuan" w:date="2025-04-30T20:16:00Z" w16du:dateUtc="2025-04-30T12:16:00Z"/>
                <w:sz w:val="20"/>
              </w:rPr>
            </w:pPr>
            <w:ins w:id="1577" w:author="wutuan" w:date="2025-04-30T20:16:00Z" w16du:dateUtc="2025-04-30T12:16:00Z">
              <w:r w:rsidRPr="00C73039">
                <w:rPr>
                  <w:rFonts w:hint="eastAsia"/>
                  <w:sz w:val="20"/>
                </w:rPr>
                <w:t>满意率</w:t>
              </w:r>
              <w:r w:rsidRPr="00C73039">
                <w:rPr>
                  <w:rFonts w:hint="eastAsia"/>
                  <w:sz w:val="20"/>
                </w:rPr>
                <w:t>(%)</w:t>
              </w:r>
            </w:ins>
          </w:p>
        </w:tc>
        <w:tc>
          <w:tcPr>
            <w:tcW w:w="1446" w:type="pct"/>
          </w:tcPr>
          <w:p w14:paraId="206A8192" w14:textId="77777777" w:rsidR="00C73039" w:rsidRPr="00C73039" w:rsidRDefault="00C73039" w:rsidP="00C73039">
            <w:pPr>
              <w:widowControl/>
              <w:spacing w:line="240" w:lineRule="auto"/>
              <w:ind w:firstLineChars="0" w:firstLine="0"/>
              <w:jc w:val="center"/>
              <w:rPr>
                <w:ins w:id="1578" w:author="wutuan" w:date="2025-04-30T20:16:00Z" w16du:dateUtc="2025-04-30T12:16:00Z"/>
                <w:sz w:val="20"/>
              </w:rPr>
            </w:pPr>
            <w:ins w:id="1579" w:author="wutuan" w:date="2025-04-30T20:16:00Z" w16du:dateUtc="2025-04-30T12:16:00Z">
              <w:r w:rsidRPr="00C73039">
                <w:rPr>
                  <w:rFonts w:hint="eastAsia"/>
                  <w:sz w:val="20"/>
                </w:rPr>
                <w:t>140(100.00%)</w:t>
              </w:r>
            </w:ins>
          </w:p>
        </w:tc>
        <w:tc>
          <w:tcPr>
            <w:tcW w:w="1446" w:type="pct"/>
          </w:tcPr>
          <w:p w14:paraId="30F994CF" w14:textId="77777777" w:rsidR="00C73039" w:rsidRPr="00C73039" w:rsidRDefault="00C73039" w:rsidP="00C73039">
            <w:pPr>
              <w:widowControl/>
              <w:spacing w:line="240" w:lineRule="auto"/>
              <w:ind w:firstLineChars="0" w:firstLine="0"/>
              <w:jc w:val="center"/>
              <w:rPr>
                <w:ins w:id="1580" w:author="wutuan" w:date="2025-04-30T20:16:00Z" w16du:dateUtc="2025-04-30T12:16:00Z"/>
                <w:sz w:val="20"/>
              </w:rPr>
            </w:pPr>
            <w:ins w:id="1581" w:author="wutuan" w:date="2025-04-30T20:16:00Z" w16du:dateUtc="2025-04-30T12:16:00Z">
              <w:r w:rsidRPr="00C73039">
                <w:rPr>
                  <w:rFonts w:hint="eastAsia"/>
                  <w:sz w:val="20"/>
                </w:rPr>
                <w:t>138(100.00%)</w:t>
              </w:r>
            </w:ins>
          </w:p>
        </w:tc>
      </w:tr>
      <w:tr w:rsidR="00C73039" w:rsidRPr="00C73039" w14:paraId="4384154B" w14:textId="77777777" w:rsidTr="00C73039">
        <w:trPr>
          <w:ins w:id="1582" w:author="wutuan" w:date="2025-04-30T20:16:00Z" w16du:dateUtc="2025-04-30T12:16:00Z"/>
        </w:trPr>
        <w:tc>
          <w:tcPr>
            <w:tcW w:w="2108" w:type="pct"/>
          </w:tcPr>
          <w:p w14:paraId="1B85F405" w14:textId="77777777" w:rsidR="00C73039" w:rsidRPr="00C73039" w:rsidRDefault="00C73039" w:rsidP="00C73039">
            <w:pPr>
              <w:spacing w:line="240" w:lineRule="auto"/>
              <w:ind w:leftChars="200" w:left="420" w:firstLineChars="0" w:firstLine="0"/>
              <w:rPr>
                <w:ins w:id="1583" w:author="wutuan" w:date="2025-04-30T20:16:00Z" w16du:dateUtc="2025-04-30T12:16:00Z"/>
                <w:sz w:val="20"/>
              </w:rPr>
            </w:pPr>
            <w:ins w:id="1584" w:author="wutuan" w:date="2025-04-30T20:16:00Z" w16du:dateUtc="2025-04-30T12:16:00Z">
              <w:r w:rsidRPr="00C73039">
                <w:rPr>
                  <w:rFonts w:hint="eastAsia"/>
                  <w:sz w:val="20"/>
                </w:rPr>
                <w:t>可接受率</w:t>
              </w:r>
              <w:r w:rsidRPr="00C73039">
                <w:rPr>
                  <w:sz w:val="20"/>
                </w:rPr>
                <w:t>(95%CI)</w:t>
              </w:r>
            </w:ins>
          </w:p>
        </w:tc>
        <w:tc>
          <w:tcPr>
            <w:tcW w:w="1446" w:type="pct"/>
          </w:tcPr>
          <w:p w14:paraId="7CEF22AE" w14:textId="77777777" w:rsidR="00C73039" w:rsidRPr="00C73039" w:rsidRDefault="00C73039" w:rsidP="00C73039">
            <w:pPr>
              <w:widowControl/>
              <w:spacing w:line="240" w:lineRule="auto"/>
              <w:ind w:firstLineChars="0" w:firstLine="0"/>
              <w:jc w:val="center"/>
              <w:rPr>
                <w:ins w:id="1585" w:author="wutuan" w:date="2025-04-30T20:16:00Z" w16du:dateUtc="2025-04-30T12:16:00Z"/>
                <w:sz w:val="20"/>
              </w:rPr>
            </w:pPr>
            <w:ins w:id="1586" w:author="wutuan" w:date="2025-04-30T20:16:00Z" w16du:dateUtc="2025-04-30T12:16:00Z">
              <w:r w:rsidRPr="00C73039">
                <w:rPr>
                  <w:sz w:val="20"/>
                </w:rPr>
                <w:t>100.00% (97.40%, 100.00%)</w:t>
              </w:r>
            </w:ins>
          </w:p>
        </w:tc>
        <w:tc>
          <w:tcPr>
            <w:tcW w:w="1446" w:type="pct"/>
          </w:tcPr>
          <w:p w14:paraId="7D125642" w14:textId="77777777" w:rsidR="00C73039" w:rsidRPr="00C73039" w:rsidRDefault="00C73039" w:rsidP="00C73039">
            <w:pPr>
              <w:widowControl/>
              <w:spacing w:line="240" w:lineRule="auto"/>
              <w:ind w:firstLineChars="0" w:firstLine="0"/>
              <w:jc w:val="center"/>
              <w:rPr>
                <w:ins w:id="1587" w:author="wutuan" w:date="2025-04-30T20:16:00Z" w16du:dateUtc="2025-04-30T12:16:00Z"/>
                <w:sz w:val="20"/>
              </w:rPr>
            </w:pPr>
            <w:ins w:id="1588" w:author="wutuan" w:date="2025-04-30T20:16:00Z" w16du:dateUtc="2025-04-30T12:16:00Z">
              <w:r w:rsidRPr="00C73039">
                <w:rPr>
                  <w:sz w:val="20"/>
                </w:rPr>
                <w:t>100.00% (97.36%, 100.00%)</w:t>
              </w:r>
            </w:ins>
          </w:p>
        </w:tc>
      </w:tr>
      <w:tr w:rsidR="00C73039" w:rsidRPr="00C73039" w14:paraId="24F054FD" w14:textId="77777777" w:rsidTr="00C73039">
        <w:trPr>
          <w:ins w:id="1589" w:author="wutuan" w:date="2025-04-30T20:16:00Z" w16du:dateUtc="2025-04-30T12:16:00Z"/>
        </w:trPr>
        <w:tc>
          <w:tcPr>
            <w:tcW w:w="2108" w:type="pct"/>
          </w:tcPr>
          <w:p w14:paraId="3D31A6B4" w14:textId="77777777" w:rsidR="00C73039" w:rsidRPr="00C73039" w:rsidRDefault="00C73039" w:rsidP="00C73039">
            <w:pPr>
              <w:spacing w:line="240" w:lineRule="auto"/>
              <w:ind w:leftChars="200" w:left="420" w:firstLineChars="0" w:firstLine="0"/>
              <w:rPr>
                <w:ins w:id="1590" w:author="wutuan" w:date="2025-04-30T20:16:00Z" w16du:dateUtc="2025-04-30T12:16:00Z"/>
                <w:sz w:val="20"/>
              </w:rPr>
            </w:pPr>
            <w:ins w:id="1591" w:author="wutuan" w:date="2025-04-30T20:16:00Z" w16du:dateUtc="2025-04-30T12:16:00Z">
              <w:r w:rsidRPr="00C73039">
                <w:rPr>
                  <w:rFonts w:hint="eastAsia"/>
                  <w:sz w:val="20"/>
                </w:rPr>
                <w:t>满意率</w:t>
              </w:r>
              <w:r w:rsidRPr="00C73039">
                <w:rPr>
                  <w:sz w:val="20"/>
                </w:rPr>
                <w:t>(95%CI)</w:t>
              </w:r>
            </w:ins>
          </w:p>
        </w:tc>
        <w:tc>
          <w:tcPr>
            <w:tcW w:w="1446" w:type="pct"/>
          </w:tcPr>
          <w:p w14:paraId="34D513AB" w14:textId="77777777" w:rsidR="00C73039" w:rsidRPr="00C73039" w:rsidRDefault="00C73039" w:rsidP="00C73039">
            <w:pPr>
              <w:widowControl/>
              <w:spacing w:line="240" w:lineRule="auto"/>
              <w:ind w:firstLineChars="0" w:firstLine="0"/>
              <w:jc w:val="center"/>
              <w:rPr>
                <w:ins w:id="1592" w:author="wutuan" w:date="2025-04-30T20:16:00Z" w16du:dateUtc="2025-04-30T12:16:00Z"/>
                <w:sz w:val="20"/>
              </w:rPr>
            </w:pPr>
            <w:ins w:id="1593" w:author="wutuan" w:date="2025-04-30T20:16:00Z" w16du:dateUtc="2025-04-30T12:16:00Z">
              <w:r w:rsidRPr="00C73039">
                <w:rPr>
                  <w:sz w:val="20"/>
                </w:rPr>
                <w:t>100.00% (97.40%, 100.00%)</w:t>
              </w:r>
            </w:ins>
          </w:p>
        </w:tc>
        <w:tc>
          <w:tcPr>
            <w:tcW w:w="1446" w:type="pct"/>
          </w:tcPr>
          <w:p w14:paraId="6D605D83" w14:textId="77777777" w:rsidR="00C73039" w:rsidRPr="00C73039" w:rsidRDefault="00C73039" w:rsidP="00C73039">
            <w:pPr>
              <w:widowControl/>
              <w:spacing w:line="240" w:lineRule="auto"/>
              <w:ind w:firstLineChars="0" w:firstLine="0"/>
              <w:jc w:val="center"/>
              <w:rPr>
                <w:ins w:id="1594" w:author="wutuan" w:date="2025-04-30T20:16:00Z" w16du:dateUtc="2025-04-30T12:16:00Z"/>
                <w:sz w:val="20"/>
              </w:rPr>
            </w:pPr>
            <w:ins w:id="1595" w:author="wutuan" w:date="2025-04-30T20:16:00Z" w16du:dateUtc="2025-04-30T12:16:00Z">
              <w:r w:rsidRPr="00C73039">
                <w:rPr>
                  <w:sz w:val="20"/>
                </w:rPr>
                <w:t>100.00% (97.36%, 100.00%)</w:t>
              </w:r>
            </w:ins>
          </w:p>
        </w:tc>
      </w:tr>
      <w:tr w:rsidR="00C73039" w:rsidRPr="00C73039" w14:paraId="419E5B0D" w14:textId="77777777" w:rsidTr="00C73039">
        <w:trPr>
          <w:ins w:id="1596" w:author="wutuan" w:date="2025-04-30T20:16:00Z" w16du:dateUtc="2025-04-30T12:16:00Z"/>
        </w:trPr>
        <w:tc>
          <w:tcPr>
            <w:tcW w:w="2108" w:type="pct"/>
          </w:tcPr>
          <w:p w14:paraId="32F9450E" w14:textId="77777777" w:rsidR="00C73039" w:rsidRPr="00C73039" w:rsidRDefault="00C73039" w:rsidP="00C73039">
            <w:pPr>
              <w:spacing w:line="240" w:lineRule="auto"/>
              <w:ind w:firstLineChars="0" w:firstLine="0"/>
              <w:rPr>
                <w:ins w:id="1597" w:author="wutuan" w:date="2025-04-30T20:16:00Z" w16du:dateUtc="2025-04-30T12:16:00Z"/>
                <w:sz w:val="20"/>
              </w:rPr>
            </w:pPr>
            <w:ins w:id="1598" w:author="wutuan" w:date="2025-04-30T20:16:00Z" w16du:dateUtc="2025-04-30T12:16:00Z">
              <w:r w:rsidRPr="00C73039">
                <w:rPr>
                  <w:rFonts w:hint="eastAsia"/>
                  <w:sz w:val="20"/>
                </w:rPr>
                <w:t>呼吸导航</w:t>
              </w:r>
              <w:r w:rsidRPr="00C73039">
                <w:rPr>
                  <w:sz w:val="20"/>
                </w:rPr>
                <w:t>, n(%)</w:t>
              </w:r>
            </w:ins>
          </w:p>
        </w:tc>
        <w:tc>
          <w:tcPr>
            <w:tcW w:w="1446" w:type="pct"/>
          </w:tcPr>
          <w:p w14:paraId="1FDAE714" w14:textId="77777777" w:rsidR="00C73039" w:rsidRPr="00C73039" w:rsidRDefault="00C73039" w:rsidP="00C73039">
            <w:pPr>
              <w:widowControl/>
              <w:spacing w:line="240" w:lineRule="auto"/>
              <w:ind w:firstLineChars="0" w:firstLine="0"/>
              <w:jc w:val="center"/>
              <w:rPr>
                <w:ins w:id="1599" w:author="wutuan" w:date="2025-04-30T20:16:00Z" w16du:dateUtc="2025-04-30T12:16:00Z"/>
                <w:sz w:val="20"/>
              </w:rPr>
            </w:pPr>
            <w:ins w:id="1600" w:author="wutuan" w:date="2025-04-30T20:16:00Z" w16du:dateUtc="2025-04-30T12:16:00Z">
              <w:r w:rsidRPr="00C73039">
                <w:rPr>
                  <w:rFonts w:hint="eastAsia"/>
                  <w:sz w:val="20"/>
                </w:rPr>
                <w:t>88</w:t>
              </w:r>
            </w:ins>
          </w:p>
        </w:tc>
        <w:tc>
          <w:tcPr>
            <w:tcW w:w="1446" w:type="pct"/>
          </w:tcPr>
          <w:p w14:paraId="2BDFBE90" w14:textId="77777777" w:rsidR="00C73039" w:rsidRPr="00C73039" w:rsidRDefault="00C73039" w:rsidP="00C73039">
            <w:pPr>
              <w:widowControl/>
              <w:spacing w:line="240" w:lineRule="auto"/>
              <w:ind w:firstLineChars="0" w:firstLine="0"/>
              <w:jc w:val="center"/>
              <w:rPr>
                <w:ins w:id="1601" w:author="wutuan" w:date="2025-04-30T20:16:00Z" w16du:dateUtc="2025-04-30T12:16:00Z"/>
                <w:sz w:val="20"/>
              </w:rPr>
            </w:pPr>
            <w:ins w:id="1602" w:author="wutuan" w:date="2025-04-30T20:16:00Z" w16du:dateUtc="2025-04-30T12:16:00Z">
              <w:r w:rsidRPr="00C73039">
                <w:rPr>
                  <w:rFonts w:hint="eastAsia"/>
                  <w:sz w:val="20"/>
                </w:rPr>
                <w:t>87</w:t>
              </w:r>
            </w:ins>
          </w:p>
        </w:tc>
      </w:tr>
      <w:tr w:rsidR="00C73039" w:rsidRPr="00C73039" w14:paraId="0758BEBF" w14:textId="77777777" w:rsidTr="00C73039">
        <w:trPr>
          <w:ins w:id="1603" w:author="wutuan" w:date="2025-04-30T20:16:00Z" w16du:dateUtc="2025-04-30T12:16:00Z"/>
        </w:trPr>
        <w:tc>
          <w:tcPr>
            <w:tcW w:w="2108" w:type="pct"/>
          </w:tcPr>
          <w:p w14:paraId="7317D929" w14:textId="77777777" w:rsidR="00C73039" w:rsidRPr="00C73039" w:rsidRDefault="00C73039" w:rsidP="00C73039">
            <w:pPr>
              <w:spacing w:line="240" w:lineRule="auto"/>
              <w:ind w:leftChars="200" w:left="420" w:firstLineChars="0" w:firstLine="0"/>
              <w:rPr>
                <w:ins w:id="1604" w:author="wutuan" w:date="2025-04-30T20:16:00Z" w16du:dateUtc="2025-04-30T12:16:00Z"/>
                <w:sz w:val="20"/>
              </w:rPr>
            </w:pPr>
            <w:ins w:id="1605" w:author="wutuan" w:date="2025-04-30T20:16:00Z" w16du:dateUtc="2025-04-30T12:16:00Z">
              <w:r w:rsidRPr="00C73039">
                <w:rPr>
                  <w:rFonts w:hint="eastAsia"/>
                  <w:sz w:val="20"/>
                </w:rPr>
                <w:t>满意</w:t>
              </w:r>
            </w:ins>
          </w:p>
        </w:tc>
        <w:tc>
          <w:tcPr>
            <w:tcW w:w="1446" w:type="pct"/>
          </w:tcPr>
          <w:p w14:paraId="74F2F91F" w14:textId="77777777" w:rsidR="00C73039" w:rsidRPr="00C73039" w:rsidRDefault="00C73039" w:rsidP="00C73039">
            <w:pPr>
              <w:widowControl/>
              <w:spacing w:line="240" w:lineRule="auto"/>
              <w:ind w:firstLineChars="0" w:firstLine="0"/>
              <w:jc w:val="center"/>
              <w:rPr>
                <w:ins w:id="1606" w:author="wutuan" w:date="2025-04-30T20:16:00Z" w16du:dateUtc="2025-04-30T12:16:00Z"/>
                <w:sz w:val="20"/>
              </w:rPr>
            </w:pPr>
            <w:ins w:id="1607" w:author="wutuan" w:date="2025-04-30T20:16:00Z" w16du:dateUtc="2025-04-30T12:16:00Z">
              <w:r w:rsidRPr="00C73039">
                <w:rPr>
                  <w:rFonts w:hint="eastAsia"/>
                  <w:sz w:val="20"/>
                </w:rPr>
                <w:t>88(100.00%)</w:t>
              </w:r>
            </w:ins>
          </w:p>
        </w:tc>
        <w:tc>
          <w:tcPr>
            <w:tcW w:w="1446" w:type="pct"/>
          </w:tcPr>
          <w:p w14:paraId="284C0496" w14:textId="77777777" w:rsidR="00C73039" w:rsidRPr="00C73039" w:rsidRDefault="00C73039" w:rsidP="00C73039">
            <w:pPr>
              <w:widowControl/>
              <w:spacing w:line="240" w:lineRule="auto"/>
              <w:ind w:firstLineChars="0" w:firstLine="0"/>
              <w:jc w:val="center"/>
              <w:rPr>
                <w:ins w:id="1608" w:author="wutuan" w:date="2025-04-30T20:16:00Z" w16du:dateUtc="2025-04-30T12:16:00Z"/>
                <w:sz w:val="20"/>
              </w:rPr>
            </w:pPr>
            <w:ins w:id="1609" w:author="wutuan" w:date="2025-04-30T20:16:00Z" w16du:dateUtc="2025-04-30T12:16:00Z">
              <w:r w:rsidRPr="00C73039">
                <w:rPr>
                  <w:rFonts w:hint="eastAsia"/>
                  <w:sz w:val="20"/>
                </w:rPr>
                <w:t>87 (100.00%)</w:t>
              </w:r>
            </w:ins>
          </w:p>
        </w:tc>
      </w:tr>
      <w:tr w:rsidR="00C73039" w:rsidRPr="00C73039" w14:paraId="35213FBC" w14:textId="77777777" w:rsidTr="00C73039">
        <w:trPr>
          <w:ins w:id="1610" w:author="wutuan" w:date="2025-04-30T20:16:00Z" w16du:dateUtc="2025-04-30T12:16:00Z"/>
        </w:trPr>
        <w:tc>
          <w:tcPr>
            <w:tcW w:w="2108" w:type="pct"/>
          </w:tcPr>
          <w:p w14:paraId="729A471A" w14:textId="77777777" w:rsidR="00C73039" w:rsidRPr="00C73039" w:rsidRDefault="00C73039" w:rsidP="00C73039">
            <w:pPr>
              <w:spacing w:line="240" w:lineRule="auto"/>
              <w:ind w:leftChars="200" w:left="420" w:firstLineChars="0" w:firstLine="0"/>
              <w:rPr>
                <w:ins w:id="1611" w:author="wutuan" w:date="2025-04-30T20:16:00Z" w16du:dateUtc="2025-04-30T12:16:00Z"/>
                <w:sz w:val="20"/>
              </w:rPr>
            </w:pPr>
            <w:ins w:id="1612" w:author="wutuan" w:date="2025-04-30T20:16:00Z" w16du:dateUtc="2025-04-30T12:16:00Z">
              <w:r w:rsidRPr="00C73039">
                <w:rPr>
                  <w:rFonts w:hint="eastAsia"/>
                  <w:sz w:val="20"/>
                </w:rPr>
                <w:t>一般</w:t>
              </w:r>
            </w:ins>
          </w:p>
        </w:tc>
        <w:tc>
          <w:tcPr>
            <w:tcW w:w="1446" w:type="pct"/>
          </w:tcPr>
          <w:p w14:paraId="23A6A69C" w14:textId="77777777" w:rsidR="00C73039" w:rsidRPr="00C73039" w:rsidRDefault="00C73039" w:rsidP="00C73039">
            <w:pPr>
              <w:widowControl/>
              <w:spacing w:line="240" w:lineRule="auto"/>
              <w:ind w:firstLineChars="0" w:firstLine="0"/>
              <w:jc w:val="center"/>
              <w:rPr>
                <w:ins w:id="1613" w:author="wutuan" w:date="2025-04-30T20:16:00Z" w16du:dateUtc="2025-04-30T12:16:00Z"/>
                <w:sz w:val="20"/>
              </w:rPr>
            </w:pPr>
            <w:ins w:id="1614"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4B527361" w14:textId="77777777" w:rsidR="00C73039" w:rsidRPr="00C73039" w:rsidRDefault="00C73039" w:rsidP="00C73039">
            <w:pPr>
              <w:widowControl/>
              <w:spacing w:line="240" w:lineRule="auto"/>
              <w:ind w:firstLineChars="0" w:firstLine="0"/>
              <w:jc w:val="center"/>
              <w:rPr>
                <w:ins w:id="1615" w:author="wutuan" w:date="2025-04-30T20:16:00Z" w16du:dateUtc="2025-04-30T12:16:00Z"/>
                <w:sz w:val="20"/>
              </w:rPr>
            </w:pPr>
            <w:ins w:id="1616"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068D6AB" w14:textId="77777777" w:rsidTr="00C73039">
        <w:trPr>
          <w:ins w:id="1617" w:author="wutuan" w:date="2025-04-30T20:16:00Z" w16du:dateUtc="2025-04-30T12:16:00Z"/>
        </w:trPr>
        <w:tc>
          <w:tcPr>
            <w:tcW w:w="2108" w:type="pct"/>
          </w:tcPr>
          <w:p w14:paraId="5796CD90" w14:textId="77777777" w:rsidR="00C73039" w:rsidRPr="00C73039" w:rsidRDefault="00C73039" w:rsidP="00C73039">
            <w:pPr>
              <w:spacing w:line="240" w:lineRule="auto"/>
              <w:ind w:leftChars="200" w:left="420" w:firstLineChars="0" w:firstLine="0"/>
              <w:rPr>
                <w:ins w:id="1618" w:author="wutuan" w:date="2025-04-30T20:16:00Z" w16du:dateUtc="2025-04-30T12:16:00Z"/>
                <w:sz w:val="20"/>
              </w:rPr>
            </w:pPr>
            <w:ins w:id="1619" w:author="wutuan" w:date="2025-04-30T20:16:00Z" w16du:dateUtc="2025-04-30T12:16:00Z">
              <w:r w:rsidRPr="00C73039">
                <w:rPr>
                  <w:rFonts w:hint="eastAsia"/>
                  <w:sz w:val="20"/>
                </w:rPr>
                <w:t>不满意</w:t>
              </w:r>
            </w:ins>
          </w:p>
        </w:tc>
        <w:tc>
          <w:tcPr>
            <w:tcW w:w="1446" w:type="pct"/>
          </w:tcPr>
          <w:p w14:paraId="4F58E4FA" w14:textId="77777777" w:rsidR="00C73039" w:rsidRPr="00C73039" w:rsidRDefault="00C73039" w:rsidP="00C73039">
            <w:pPr>
              <w:widowControl/>
              <w:spacing w:line="240" w:lineRule="auto"/>
              <w:ind w:firstLineChars="0" w:firstLine="0"/>
              <w:jc w:val="center"/>
              <w:rPr>
                <w:ins w:id="1620" w:author="wutuan" w:date="2025-04-30T20:16:00Z" w16du:dateUtc="2025-04-30T12:16:00Z"/>
                <w:sz w:val="20"/>
              </w:rPr>
            </w:pPr>
            <w:ins w:id="1621"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20553898" w14:textId="77777777" w:rsidR="00C73039" w:rsidRPr="00C73039" w:rsidRDefault="00C73039" w:rsidP="00C73039">
            <w:pPr>
              <w:widowControl/>
              <w:spacing w:line="240" w:lineRule="auto"/>
              <w:ind w:firstLineChars="0" w:firstLine="0"/>
              <w:jc w:val="center"/>
              <w:rPr>
                <w:ins w:id="1622" w:author="wutuan" w:date="2025-04-30T20:16:00Z" w16du:dateUtc="2025-04-30T12:16:00Z"/>
                <w:sz w:val="20"/>
              </w:rPr>
            </w:pPr>
            <w:ins w:id="1623"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3626DBE" w14:textId="77777777" w:rsidTr="00C73039">
        <w:trPr>
          <w:ins w:id="1624" w:author="wutuan" w:date="2025-04-30T20:16:00Z" w16du:dateUtc="2025-04-30T12:16:00Z"/>
        </w:trPr>
        <w:tc>
          <w:tcPr>
            <w:tcW w:w="2108" w:type="pct"/>
          </w:tcPr>
          <w:p w14:paraId="5100217B" w14:textId="77777777" w:rsidR="00C73039" w:rsidRPr="00C73039" w:rsidRDefault="00C73039" w:rsidP="00C73039">
            <w:pPr>
              <w:spacing w:line="240" w:lineRule="auto"/>
              <w:ind w:leftChars="200" w:left="420" w:firstLineChars="0" w:firstLine="0"/>
              <w:rPr>
                <w:ins w:id="1625" w:author="wutuan" w:date="2025-04-30T20:16:00Z" w16du:dateUtc="2025-04-30T12:16:00Z"/>
                <w:sz w:val="20"/>
              </w:rPr>
            </w:pPr>
            <w:ins w:id="1626" w:author="wutuan" w:date="2025-04-30T20:16:00Z" w16du:dateUtc="2025-04-30T12:16:00Z">
              <w:r w:rsidRPr="00C73039">
                <w:rPr>
                  <w:rFonts w:hint="eastAsia"/>
                  <w:sz w:val="20"/>
                </w:rPr>
                <w:t>可接受率</w:t>
              </w:r>
              <w:r w:rsidRPr="00C73039">
                <w:rPr>
                  <w:rFonts w:hint="eastAsia"/>
                  <w:sz w:val="20"/>
                </w:rPr>
                <w:t>(%)</w:t>
              </w:r>
            </w:ins>
          </w:p>
        </w:tc>
        <w:tc>
          <w:tcPr>
            <w:tcW w:w="1446" w:type="pct"/>
          </w:tcPr>
          <w:p w14:paraId="0D1150D7" w14:textId="77777777" w:rsidR="00C73039" w:rsidRPr="00C73039" w:rsidRDefault="00C73039" w:rsidP="00C73039">
            <w:pPr>
              <w:widowControl/>
              <w:spacing w:line="240" w:lineRule="auto"/>
              <w:ind w:firstLineChars="0" w:firstLine="0"/>
              <w:jc w:val="center"/>
              <w:rPr>
                <w:ins w:id="1627" w:author="wutuan" w:date="2025-04-30T20:16:00Z" w16du:dateUtc="2025-04-30T12:16:00Z"/>
                <w:sz w:val="20"/>
              </w:rPr>
            </w:pPr>
            <w:ins w:id="1628" w:author="wutuan" w:date="2025-04-30T20:16:00Z" w16du:dateUtc="2025-04-30T12:16:00Z">
              <w:r w:rsidRPr="00C73039">
                <w:rPr>
                  <w:rFonts w:hint="eastAsia"/>
                  <w:sz w:val="20"/>
                </w:rPr>
                <w:t>88(100.00%)</w:t>
              </w:r>
            </w:ins>
          </w:p>
        </w:tc>
        <w:tc>
          <w:tcPr>
            <w:tcW w:w="1446" w:type="pct"/>
          </w:tcPr>
          <w:p w14:paraId="6C571235" w14:textId="77777777" w:rsidR="00C73039" w:rsidRPr="00C73039" w:rsidRDefault="00C73039" w:rsidP="00C73039">
            <w:pPr>
              <w:widowControl/>
              <w:spacing w:line="240" w:lineRule="auto"/>
              <w:ind w:firstLineChars="0" w:firstLine="0"/>
              <w:jc w:val="center"/>
              <w:rPr>
                <w:ins w:id="1629" w:author="wutuan" w:date="2025-04-30T20:16:00Z" w16du:dateUtc="2025-04-30T12:16:00Z"/>
                <w:sz w:val="20"/>
              </w:rPr>
            </w:pPr>
            <w:ins w:id="1630" w:author="wutuan" w:date="2025-04-30T20:16:00Z" w16du:dateUtc="2025-04-30T12:16:00Z">
              <w:r w:rsidRPr="00C73039">
                <w:rPr>
                  <w:rFonts w:hint="eastAsia"/>
                  <w:sz w:val="20"/>
                </w:rPr>
                <w:t>87 (100.00%)</w:t>
              </w:r>
            </w:ins>
          </w:p>
        </w:tc>
      </w:tr>
      <w:tr w:rsidR="00C73039" w:rsidRPr="00C73039" w14:paraId="478D37B1" w14:textId="77777777" w:rsidTr="00C73039">
        <w:trPr>
          <w:ins w:id="1631" w:author="wutuan" w:date="2025-04-30T20:16:00Z" w16du:dateUtc="2025-04-30T12:16:00Z"/>
        </w:trPr>
        <w:tc>
          <w:tcPr>
            <w:tcW w:w="2108" w:type="pct"/>
          </w:tcPr>
          <w:p w14:paraId="521900D7" w14:textId="77777777" w:rsidR="00C73039" w:rsidRPr="00C73039" w:rsidRDefault="00C73039" w:rsidP="00C73039">
            <w:pPr>
              <w:spacing w:line="240" w:lineRule="auto"/>
              <w:ind w:leftChars="200" w:left="420" w:firstLineChars="0" w:firstLine="0"/>
              <w:rPr>
                <w:ins w:id="1632" w:author="wutuan" w:date="2025-04-30T20:16:00Z" w16du:dateUtc="2025-04-30T12:16:00Z"/>
                <w:sz w:val="20"/>
              </w:rPr>
            </w:pPr>
            <w:ins w:id="1633" w:author="wutuan" w:date="2025-04-30T20:16:00Z" w16du:dateUtc="2025-04-30T12:16:00Z">
              <w:r w:rsidRPr="00C73039">
                <w:rPr>
                  <w:rFonts w:hint="eastAsia"/>
                  <w:sz w:val="20"/>
                </w:rPr>
                <w:t>满意率</w:t>
              </w:r>
              <w:r w:rsidRPr="00C73039">
                <w:rPr>
                  <w:rFonts w:hint="eastAsia"/>
                  <w:sz w:val="20"/>
                </w:rPr>
                <w:t>(%)</w:t>
              </w:r>
            </w:ins>
          </w:p>
        </w:tc>
        <w:tc>
          <w:tcPr>
            <w:tcW w:w="1446" w:type="pct"/>
          </w:tcPr>
          <w:p w14:paraId="24422ABF" w14:textId="77777777" w:rsidR="00C73039" w:rsidRPr="00C73039" w:rsidRDefault="00C73039" w:rsidP="00C73039">
            <w:pPr>
              <w:widowControl/>
              <w:spacing w:line="240" w:lineRule="auto"/>
              <w:ind w:firstLineChars="0" w:firstLine="0"/>
              <w:jc w:val="center"/>
              <w:rPr>
                <w:ins w:id="1634" w:author="wutuan" w:date="2025-04-30T20:16:00Z" w16du:dateUtc="2025-04-30T12:16:00Z"/>
                <w:sz w:val="20"/>
              </w:rPr>
            </w:pPr>
            <w:ins w:id="1635" w:author="wutuan" w:date="2025-04-30T20:16:00Z" w16du:dateUtc="2025-04-30T12:16:00Z">
              <w:r w:rsidRPr="00C73039">
                <w:rPr>
                  <w:sz w:val="20"/>
                </w:rPr>
                <w:t>88(</w:t>
              </w:r>
              <w:r w:rsidRPr="00C73039">
                <w:rPr>
                  <w:rFonts w:hint="eastAsia"/>
                  <w:sz w:val="20"/>
                </w:rPr>
                <w:t>100.00%</w:t>
              </w:r>
              <w:r w:rsidRPr="00C73039">
                <w:rPr>
                  <w:sz w:val="20"/>
                </w:rPr>
                <w:t>)</w:t>
              </w:r>
            </w:ins>
          </w:p>
        </w:tc>
        <w:tc>
          <w:tcPr>
            <w:tcW w:w="1446" w:type="pct"/>
          </w:tcPr>
          <w:p w14:paraId="196EB7C8" w14:textId="77777777" w:rsidR="00C73039" w:rsidRPr="00C73039" w:rsidRDefault="00C73039" w:rsidP="00C73039">
            <w:pPr>
              <w:widowControl/>
              <w:spacing w:line="240" w:lineRule="auto"/>
              <w:ind w:firstLineChars="0" w:firstLine="0"/>
              <w:jc w:val="center"/>
              <w:rPr>
                <w:ins w:id="1636" w:author="wutuan" w:date="2025-04-30T20:16:00Z" w16du:dateUtc="2025-04-30T12:16:00Z"/>
                <w:sz w:val="20"/>
              </w:rPr>
            </w:pPr>
            <w:ins w:id="1637" w:author="wutuan" w:date="2025-04-30T20:16:00Z" w16du:dateUtc="2025-04-30T12:16:00Z">
              <w:r w:rsidRPr="00C73039">
                <w:rPr>
                  <w:sz w:val="20"/>
                </w:rPr>
                <w:t>87(</w:t>
              </w:r>
              <w:r w:rsidRPr="00C73039">
                <w:rPr>
                  <w:rFonts w:hint="eastAsia"/>
                  <w:sz w:val="20"/>
                </w:rPr>
                <w:t>100.00%</w:t>
              </w:r>
              <w:r w:rsidRPr="00C73039">
                <w:rPr>
                  <w:sz w:val="20"/>
                </w:rPr>
                <w:t>)</w:t>
              </w:r>
            </w:ins>
          </w:p>
        </w:tc>
      </w:tr>
      <w:tr w:rsidR="00C73039" w:rsidRPr="00C73039" w14:paraId="3369DC01" w14:textId="77777777" w:rsidTr="00C73039">
        <w:trPr>
          <w:ins w:id="1638" w:author="wutuan" w:date="2025-04-30T20:16:00Z" w16du:dateUtc="2025-04-30T12:16:00Z"/>
        </w:trPr>
        <w:tc>
          <w:tcPr>
            <w:tcW w:w="2108" w:type="pct"/>
          </w:tcPr>
          <w:p w14:paraId="0F9E5872" w14:textId="77777777" w:rsidR="00C73039" w:rsidRPr="00C73039" w:rsidRDefault="00C73039" w:rsidP="00C73039">
            <w:pPr>
              <w:spacing w:line="240" w:lineRule="auto"/>
              <w:ind w:leftChars="200" w:left="420" w:firstLineChars="0" w:firstLine="0"/>
              <w:rPr>
                <w:ins w:id="1639" w:author="wutuan" w:date="2025-04-30T20:16:00Z" w16du:dateUtc="2025-04-30T12:16:00Z"/>
                <w:sz w:val="20"/>
              </w:rPr>
            </w:pPr>
            <w:ins w:id="1640" w:author="wutuan" w:date="2025-04-30T20:16:00Z" w16du:dateUtc="2025-04-30T12:16:00Z">
              <w:r w:rsidRPr="00C73039">
                <w:rPr>
                  <w:rFonts w:hint="eastAsia"/>
                  <w:sz w:val="20"/>
                </w:rPr>
                <w:t>可接受率</w:t>
              </w:r>
              <w:r w:rsidRPr="00C73039">
                <w:rPr>
                  <w:sz w:val="20"/>
                </w:rPr>
                <w:t>(95%CI)</w:t>
              </w:r>
            </w:ins>
          </w:p>
        </w:tc>
        <w:tc>
          <w:tcPr>
            <w:tcW w:w="1446" w:type="pct"/>
          </w:tcPr>
          <w:p w14:paraId="48B3CA68" w14:textId="77777777" w:rsidR="00C73039" w:rsidRPr="00C73039" w:rsidRDefault="00C73039" w:rsidP="00C73039">
            <w:pPr>
              <w:widowControl/>
              <w:spacing w:line="240" w:lineRule="auto"/>
              <w:ind w:firstLineChars="0" w:firstLine="0"/>
              <w:jc w:val="center"/>
              <w:rPr>
                <w:ins w:id="1641" w:author="wutuan" w:date="2025-04-30T20:16:00Z" w16du:dateUtc="2025-04-30T12:16:00Z"/>
                <w:sz w:val="20"/>
              </w:rPr>
            </w:pPr>
            <w:ins w:id="1642" w:author="wutuan" w:date="2025-04-30T20:16:00Z" w16du:dateUtc="2025-04-30T12:16:00Z">
              <w:r w:rsidRPr="00C73039">
                <w:rPr>
                  <w:sz w:val="20"/>
                </w:rPr>
                <w:t>100.00% (95.89%, 100.00%)</w:t>
              </w:r>
            </w:ins>
          </w:p>
        </w:tc>
        <w:tc>
          <w:tcPr>
            <w:tcW w:w="1446" w:type="pct"/>
          </w:tcPr>
          <w:p w14:paraId="3468CC14" w14:textId="77777777" w:rsidR="00C73039" w:rsidRPr="00C73039" w:rsidRDefault="00C73039" w:rsidP="00C73039">
            <w:pPr>
              <w:widowControl/>
              <w:spacing w:line="240" w:lineRule="auto"/>
              <w:ind w:firstLineChars="0" w:firstLine="0"/>
              <w:jc w:val="center"/>
              <w:rPr>
                <w:ins w:id="1643" w:author="wutuan" w:date="2025-04-30T20:16:00Z" w16du:dateUtc="2025-04-30T12:16:00Z"/>
                <w:sz w:val="20"/>
              </w:rPr>
            </w:pPr>
            <w:ins w:id="1644" w:author="wutuan" w:date="2025-04-30T20:16:00Z" w16du:dateUtc="2025-04-30T12:16:00Z">
              <w:r w:rsidRPr="00C73039">
                <w:rPr>
                  <w:sz w:val="20"/>
                </w:rPr>
                <w:t>100.00% (95.85%, 100.00%)</w:t>
              </w:r>
            </w:ins>
          </w:p>
        </w:tc>
      </w:tr>
      <w:tr w:rsidR="00C73039" w:rsidRPr="00C73039" w14:paraId="47DF31DE" w14:textId="77777777" w:rsidTr="00C73039">
        <w:trPr>
          <w:ins w:id="1645" w:author="wutuan" w:date="2025-04-30T20:16:00Z" w16du:dateUtc="2025-04-30T12:16:00Z"/>
        </w:trPr>
        <w:tc>
          <w:tcPr>
            <w:tcW w:w="2108" w:type="pct"/>
          </w:tcPr>
          <w:p w14:paraId="7F29E9CD" w14:textId="77777777" w:rsidR="00C73039" w:rsidRPr="00C73039" w:rsidRDefault="00C73039" w:rsidP="00C73039">
            <w:pPr>
              <w:spacing w:line="240" w:lineRule="auto"/>
              <w:ind w:leftChars="200" w:left="420" w:firstLineChars="0" w:firstLine="0"/>
              <w:rPr>
                <w:ins w:id="1646" w:author="wutuan" w:date="2025-04-30T20:16:00Z" w16du:dateUtc="2025-04-30T12:16:00Z"/>
                <w:sz w:val="20"/>
              </w:rPr>
            </w:pPr>
            <w:ins w:id="1647" w:author="wutuan" w:date="2025-04-30T20:16:00Z" w16du:dateUtc="2025-04-30T12:16:00Z">
              <w:r w:rsidRPr="00C73039">
                <w:rPr>
                  <w:rFonts w:hint="eastAsia"/>
                  <w:sz w:val="20"/>
                </w:rPr>
                <w:t>满意率</w:t>
              </w:r>
              <w:r w:rsidRPr="00C73039">
                <w:rPr>
                  <w:sz w:val="20"/>
                </w:rPr>
                <w:t>(95%CI)</w:t>
              </w:r>
            </w:ins>
          </w:p>
        </w:tc>
        <w:tc>
          <w:tcPr>
            <w:tcW w:w="1446" w:type="pct"/>
          </w:tcPr>
          <w:p w14:paraId="05FB5CB4" w14:textId="77777777" w:rsidR="00C73039" w:rsidRPr="00C73039" w:rsidRDefault="00C73039" w:rsidP="00C73039">
            <w:pPr>
              <w:widowControl/>
              <w:spacing w:line="240" w:lineRule="auto"/>
              <w:ind w:firstLineChars="0" w:firstLine="0"/>
              <w:jc w:val="center"/>
              <w:rPr>
                <w:ins w:id="1648" w:author="wutuan" w:date="2025-04-30T20:16:00Z" w16du:dateUtc="2025-04-30T12:16:00Z"/>
                <w:sz w:val="20"/>
              </w:rPr>
            </w:pPr>
            <w:ins w:id="1649" w:author="wutuan" w:date="2025-04-30T20:16:00Z" w16du:dateUtc="2025-04-30T12:16:00Z">
              <w:r w:rsidRPr="00C73039">
                <w:rPr>
                  <w:sz w:val="20"/>
                </w:rPr>
                <w:t>100.00% (95.89%, 100.00%)</w:t>
              </w:r>
            </w:ins>
          </w:p>
        </w:tc>
        <w:tc>
          <w:tcPr>
            <w:tcW w:w="1446" w:type="pct"/>
          </w:tcPr>
          <w:p w14:paraId="1720295A" w14:textId="77777777" w:rsidR="00C73039" w:rsidRPr="00C73039" w:rsidRDefault="00C73039" w:rsidP="00C73039">
            <w:pPr>
              <w:widowControl/>
              <w:spacing w:line="240" w:lineRule="auto"/>
              <w:ind w:firstLineChars="0" w:firstLine="0"/>
              <w:jc w:val="center"/>
              <w:rPr>
                <w:ins w:id="1650" w:author="wutuan" w:date="2025-04-30T20:16:00Z" w16du:dateUtc="2025-04-30T12:16:00Z"/>
                <w:sz w:val="20"/>
              </w:rPr>
            </w:pPr>
            <w:ins w:id="1651" w:author="wutuan" w:date="2025-04-30T20:16:00Z" w16du:dateUtc="2025-04-30T12:16:00Z">
              <w:r w:rsidRPr="00C73039">
                <w:rPr>
                  <w:sz w:val="20"/>
                </w:rPr>
                <w:t>100.00% (95.85%, 100.00%)</w:t>
              </w:r>
            </w:ins>
          </w:p>
        </w:tc>
      </w:tr>
      <w:tr w:rsidR="00C73039" w:rsidRPr="00C73039" w14:paraId="551B81F2" w14:textId="77777777" w:rsidTr="00C73039">
        <w:trPr>
          <w:ins w:id="1652" w:author="wutuan" w:date="2025-04-30T20:16:00Z" w16du:dateUtc="2025-04-30T12:16:00Z"/>
        </w:trPr>
        <w:tc>
          <w:tcPr>
            <w:tcW w:w="2108" w:type="pct"/>
          </w:tcPr>
          <w:p w14:paraId="5888F920" w14:textId="77777777" w:rsidR="00C73039" w:rsidRPr="00C73039" w:rsidRDefault="00C73039" w:rsidP="00C73039">
            <w:pPr>
              <w:spacing w:line="240" w:lineRule="auto"/>
              <w:ind w:firstLineChars="0" w:firstLine="0"/>
              <w:rPr>
                <w:ins w:id="1653" w:author="wutuan" w:date="2025-04-30T20:16:00Z" w16du:dateUtc="2025-04-30T12:16:00Z"/>
                <w:sz w:val="20"/>
              </w:rPr>
            </w:pPr>
            <w:ins w:id="1654" w:author="wutuan" w:date="2025-04-30T20:16:00Z" w16du:dateUtc="2025-04-30T12:16:00Z">
              <w:r w:rsidRPr="00C73039">
                <w:rPr>
                  <w:rFonts w:hint="eastAsia"/>
                  <w:sz w:val="20"/>
                </w:rPr>
                <w:t>控制按键</w:t>
              </w:r>
              <w:r w:rsidRPr="00C73039">
                <w:rPr>
                  <w:sz w:val="20"/>
                </w:rPr>
                <w:t>, n(%)</w:t>
              </w:r>
            </w:ins>
          </w:p>
        </w:tc>
        <w:tc>
          <w:tcPr>
            <w:tcW w:w="1446" w:type="pct"/>
          </w:tcPr>
          <w:p w14:paraId="19CA148C" w14:textId="77777777" w:rsidR="00C73039" w:rsidRPr="00C73039" w:rsidRDefault="00C73039" w:rsidP="00C73039">
            <w:pPr>
              <w:widowControl/>
              <w:spacing w:line="240" w:lineRule="auto"/>
              <w:ind w:firstLineChars="0" w:firstLine="0"/>
              <w:jc w:val="center"/>
              <w:rPr>
                <w:ins w:id="1655" w:author="wutuan" w:date="2025-04-30T20:16:00Z" w16du:dateUtc="2025-04-30T12:16:00Z"/>
                <w:sz w:val="20"/>
              </w:rPr>
            </w:pPr>
            <w:ins w:id="1656" w:author="wutuan" w:date="2025-04-30T20:16:00Z" w16du:dateUtc="2025-04-30T12:16:00Z">
              <w:r w:rsidRPr="00C73039">
                <w:rPr>
                  <w:rFonts w:hint="eastAsia"/>
                  <w:sz w:val="20"/>
                </w:rPr>
                <w:t>140</w:t>
              </w:r>
            </w:ins>
          </w:p>
        </w:tc>
        <w:tc>
          <w:tcPr>
            <w:tcW w:w="1446" w:type="pct"/>
          </w:tcPr>
          <w:p w14:paraId="7883031E" w14:textId="77777777" w:rsidR="00C73039" w:rsidRPr="00C73039" w:rsidRDefault="00C73039" w:rsidP="00C73039">
            <w:pPr>
              <w:widowControl/>
              <w:spacing w:line="240" w:lineRule="auto"/>
              <w:ind w:firstLineChars="0" w:firstLine="0"/>
              <w:jc w:val="center"/>
              <w:rPr>
                <w:ins w:id="1657" w:author="wutuan" w:date="2025-04-30T20:16:00Z" w16du:dateUtc="2025-04-30T12:16:00Z"/>
                <w:sz w:val="20"/>
              </w:rPr>
            </w:pPr>
            <w:ins w:id="1658" w:author="wutuan" w:date="2025-04-30T20:16:00Z" w16du:dateUtc="2025-04-30T12:16:00Z">
              <w:r w:rsidRPr="00C73039">
                <w:rPr>
                  <w:rFonts w:hint="eastAsia"/>
                  <w:sz w:val="20"/>
                </w:rPr>
                <w:t>138</w:t>
              </w:r>
            </w:ins>
          </w:p>
        </w:tc>
      </w:tr>
      <w:tr w:rsidR="00C73039" w:rsidRPr="00C73039" w14:paraId="0514A213" w14:textId="77777777" w:rsidTr="00C73039">
        <w:trPr>
          <w:ins w:id="1659" w:author="wutuan" w:date="2025-04-30T20:16:00Z" w16du:dateUtc="2025-04-30T12:16:00Z"/>
        </w:trPr>
        <w:tc>
          <w:tcPr>
            <w:tcW w:w="2108" w:type="pct"/>
          </w:tcPr>
          <w:p w14:paraId="1B54F80F" w14:textId="77777777" w:rsidR="00C73039" w:rsidRPr="00C73039" w:rsidRDefault="00C73039" w:rsidP="00C73039">
            <w:pPr>
              <w:spacing w:line="240" w:lineRule="auto"/>
              <w:ind w:leftChars="200" w:left="420" w:firstLineChars="0" w:firstLine="0"/>
              <w:rPr>
                <w:ins w:id="1660" w:author="wutuan" w:date="2025-04-30T20:16:00Z" w16du:dateUtc="2025-04-30T12:16:00Z"/>
                <w:sz w:val="20"/>
              </w:rPr>
            </w:pPr>
            <w:ins w:id="1661" w:author="wutuan" w:date="2025-04-30T20:16:00Z" w16du:dateUtc="2025-04-30T12:16:00Z">
              <w:r w:rsidRPr="00C73039">
                <w:rPr>
                  <w:rFonts w:hint="eastAsia"/>
                  <w:sz w:val="20"/>
                </w:rPr>
                <w:t>满意</w:t>
              </w:r>
            </w:ins>
          </w:p>
        </w:tc>
        <w:tc>
          <w:tcPr>
            <w:tcW w:w="1446" w:type="pct"/>
          </w:tcPr>
          <w:p w14:paraId="25BD1471" w14:textId="77777777" w:rsidR="00C73039" w:rsidRPr="00C73039" w:rsidRDefault="00C73039" w:rsidP="00C73039">
            <w:pPr>
              <w:widowControl/>
              <w:spacing w:line="240" w:lineRule="auto"/>
              <w:ind w:firstLineChars="0" w:firstLine="0"/>
              <w:jc w:val="center"/>
              <w:rPr>
                <w:ins w:id="1662" w:author="wutuan" w:date="2025-04-30T20:16:00Z" w16du:dateUtc="2025-04-30T12:16:00Z"/>
                <w:sz w:val="20"/>
              </w:rPr>
            </w:pPr>
            <w:ins w:id="1663" w:author="wutuan" w:date="2025-04-30T20:16:00Z" w16du:dateUtc="2025-04-30T12:16:00Z">
              <w:r w:rsidRPr="00C73039">
                <w:rPr>
                  <w:rFonts w:hint="eastAsia"/>
                  <w:sz w:val="20"/>
                </w:rPr>
                <w:t>140(100.00%)</w:t>
              </w:r>
            </w:ins>
          </w:p>
        </w:tc>
        <w:tc>
          <w:tcPr>
            <w:tcW w:w="1446" w:type="pct"/>
          </w:tcPr>
          <w:p w14:paraId="61C60758" w14:textId="77777777" w:rsidR="00C73039" w:rsidRPr="00C73039" w:rsidRDefault="00C73039" w:rsidP="00C73039">
            <w:pPr>
              <w:widowControl/>
              <w:spacing w:line="240" w:lineRule="auto"/>
              <w:ind w:firstLineChars="0" w:firstLine="0"/>
              <w:jc w:val="center"/>
              <w:rPr>
                <w:ins w:id="1664" w:author="wutuan" w:date="2025-04-30T20:16:00Z" w16du:dateUtc="2025-04-30T12:16:00Z"/>
                <w:sz w:val="20"/>
              </w:rPr>
            </w:pPr>
            <w:ins w:id="1665" w:author="wutuan" w:date="2025-04-30T20:16:00Z" w16du:dateUtc="2025-04-30T12:16:00Z">
              <w:r w:rsidRPr="00C73039">
                <w:rPr>
                  <w:rFonts w:hint="eastAsia"/>
                  <w:sz w:val="20"/>
                </w:rPr>
                <w:t>138(100.00%)</w:t>
              </w:r>
            </w:ins>
          </w:p>
        </w:tc>
      </w:tr>
      <w:tr w:rsidR="00C73039" w:rsidRPr="00C73039" w14:paraId="0C95FD02" w14:textId="77777777" w:rsidTr="00C73039">
        <w:trPr>
          <w:ins w:id="1666" w:author="wutuan" w:date="2025-04-30T20:16:00Z" w16du:dateUtc="2025-04-30T12:16:00Z"/>
        </w:trPr>
        <w:tc>
          <w:tcPr>
            <w:tcW w:w="2108" w:type="pct"/>
          </w:tcPr>
          <w:p w14:paraId="039A63FC" w14:textId="77777777" w:rsidR="00C73039" w:rsidRPr="00C73039" w:rsidRDefault="00C73039" w:rsidP="00C73039">
            <w:pPr>
              <w:spacing w:line="240" w:lineRule="auto"/>
              <w:ind w:leftChars="200" w:left="420" w:firstLineChars="0" w:firstLine="0"/>
              <w:rPr>
                <w:ins w:id="1667" w:author="wutuan" w:date="2025-04-30T20:16:00Z" w16du:dateUtc="2025-04-30T12:16:00Z"/>
                <w:sz w:val="20"/>
              </w:rPr>
            </w:pPr>
            <w:ins w:id="1668" w:author="wutuan" w:date="2025-04-30T20:16:00Z" w16du:dateUtc="2025-04-30T12:16:00Z">
              <w:r w:rsidRPr="00C73039">
                <w:rPr>
                  <w:rFonts w:hint="eastAsia"/>
                  <w:sz w:val="20"/>
                </w:rPr>
                <w:t>一般</w:t>
              </w:r>
            </w:ins>
          </w:p>
        </w:tc>
        <w:tc>
          <w:tcPr>
            <w:tcW w:w="1446" w:type="pct"/>
          </w:tcPr>
          <w:p w14:paraId="54FA6D0C" w14:textId="77777777" w:rsidR="00C73039" w:rsidRPr="00C73039" w:rsidRDefault="00C73039" w:rsidP="00C73039">
            <w:pPr>
              <w:widowControl/>
              <w:spacing w:line="240" w:lineRule="auto"/>
              <w:ind w:firstLineChars="0" w:firstLine="0"/>
              <w:jc w:val="center"/>
              <w:rPr>
                <w:ins w:id="1669" w:author="wutuan" w:date="2025-04-30T20:16:00Z" w16du:dateUtc="2025-04-30T12:16:00Z"/>
                <w:sz w:val="20"/>
              </w:rPr>
            </w:pPr>
            <w:ins w:id="1670"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26364F89" w14:textId="77777777" w:rsidR="00C73039" w:rsidRPr="00C73039" w:rsidRDefault="00C73039" w:rsidP="00C73039">
            <w:pPr>
              <w:widowControl/>
              <w:spacing w:line="240" w:lineRule="auto"/>
              <w:ind w:firstLineChars="0" w:firstLine="0"/>
              <w:jc w:val="center"/>
              <w:rPr>
                <w:ins w:id="1671" w:author="wutuan" w:date="2025-04-30T20:16:00Z" w16du:dateUtc="2025-04-30T12:16:00Z"/>
                <w:sz w:val="20"/>
              </w:rPr>
            </w:pPr>
            <w:ins w:id="1672"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22C2A491" w14:textId="77777777" w:rsidTr="00C73039">
        <w:trPr>
          <w:ins w:id="1673" w:author="wutuan" w:date="2025-04-30T20:16:00Z" w16du:dateUtc="2025-04-30T12:16:00Z"/>
        </w:trPr>
        <w:tc>
          <w:tcPr>
            <w:tcW w:w="2108" w:type="pct"/>
          </w:tcPr>
          <w:p w14:paraId="7117FF14" w14:textId="77777777" w:rsidR="00C73039" w:rsidRPr="00C73039" w:rsidRDefault="00C73039" w:rsidP="00C73039">
            <w:pPr>
              <w:spacing w:line="240" w:lineRule="auto"/>
              <w:ind w:leftChars="200" w:left="420" w:firstLineChars="0" w:firstLine="0"/>
              <w:rPr>
                <w:ins w:id="1674" w:author="wutuan" w:date="2025-04-30T20:16:00Z" w16du:dateUtc="2025-04-30T12:16:00Z"/>
                <w:sz w:val="20"/>
              </w:rPr>
            </w:pPr>
            <w:ins w:id="1675" w:author="wutuan" w:date="2025-04-30T20:16:00Z" w16du:dateUtc="2025-04-30T12:16:00Z">
              <w:r w:rsidRPr="00C73039">
                <w:rPr>
                  <w:rFonts w:hint="eastAsia"/>
                  <w:sz w:val="20"/>
                </w:rPr>
                <w:t>不满意</w:t>
              </w:r>
            </w:ins>
          </w:p>
        </w:tc>
        <w:tc>
          <w:tcPr>
            <w:tcW w:w="1446" w:type="pct"/>
          </w:tcPr>
          <w:p w14:paraId="40A19BCD" w14:textId="77777777" w:rsidR="00C73039" w:rsidRPr="00C73039" w:rsidRDefault="00C73039" w:rsidP="00C73039">
            <w:pPr>
              <w:widowControl/>
              <w:spacing w:line="240" w:lineRule="auto"/>
              <w:ind w:firstLineChars="0" w:firstLine="0"/>
              <w:jc w:val="center"/>
              <w:rPr>
                <w:ins w:id="1676" w:author="wutuan" w:date="2025-04-30T20:16:00Z" w16du:dateUtc="2025-04-30T12:16:00Z"/>
                <w:sz w:val="20"/>
              </w:rPr>
            </w:pPr>
            <w:ins w:id="1677"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12E2D2EE" w14:textId="77777777" w:rsidR="00C73039" w:rsidRPr="00C73039" w:rsidRDefault="00C73039" w:rsidP="00C73039">
            <w:pPr>
              <w:widowControl/>
              <w:spacing w:line="240" w:lineRule="auto"/>
              <w:ind w:firstLineChars="0" w:firstLine="0"/>
              <w:jc w:val="center"/>
              <w:rPr>
                <w:ins w:id="1678" w:author="wutuan" w:date="2025-04-30T20:16:00Z" w16du:dateUtc="2025-04-30T12:16:00Z"/>
                <w:sz w:val="20"/>
              </w:rPr>
            </w:pPr>
            <w:ins w:id="1679"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E8B1E1C" w14:textId="77777777" w:rsidTr="00C73039">
        <w:trPr>
          <w:ins w:id="1680" w:author="wutuan" w:date="2025-04-30T20:16:00Z" w16du:dateUtc="2025-04-30T12:16:00Z"/>
        </w:trPr>
        <w:tc>
          <w:tcPr>
            <w:tcW w:w="2108" w:type="pct"/>
          </w:tcPr>
          <w:p w14:paraId="203019AE" w14:textId="77777777" w:rsidR="00C73039" w:rsidRPr="00C73039" w:rsidRDefault="00C73039" w:rsidP="00C73039">
            <w:pPr>
              <w:spacing w:line="240" w:lineRule="auto"/>
              <w:ind w:leftChars="200" w:left="420" w:firstLineChars="0" w:firstLine="0"/>
              <w:rPr>
                <w:ins w:id="1681" w:author="wutuan" w:date="2025-04-30T20:16:00Z" w16du:dateUtc="2025-04-30T12:16:00Z"/>
                <w:sz w:val="20"/>
              </w:rPr>
            </w:pPr>
            <w:ins w:id="1682" w:author="wutuan" w:date="2025-04-30T20:16:00Z" w16du:dateUtc="2025-04-30T12:16:00Z">
              <w:r w:rsidRPr="00C73039">
                <w:rPr>
                  <w:rFonts w:hint="eastAsia"/>
                  <w:sz w:val="20"/>
                </w:rPr>
                <w:t>可接受率</w:t>
              </w:r>
              <w:r w:rsidRPr="00C73039">
                <w:rPr>
                  <w:rFonts w:hint="eastAsia"/>
                  <w:sz w:val="20"/>
                </w:rPr>
                <w:t>(%)</w:t>
              </w:r>
            </w:ins>
          </w:p>
        </w:tc>
        <w:tc>
          <w:tcPr>
            <w:tcW w:w="1446" w:type="pct"/>
          </w:tcPr>
          <w:p w14:paraId="7055FB3B" w14:textId="77777777" w:rsidR="00C73039" w:rsidRPr="00C73039" w:rsidRDefault="00C73039" w:rsidP="00C73039">
            <w:pPr>
              <w:widowControl/>
              <w:spacing w:line="240" w:lineRule="auto"/>
              <w:ind w:firstLineChars="0" w:firstLine="0"/>
              <w:jc w:val="center"/>
              <w:rPr>
                <w:ins w:id="1683" w:author="wutuan" w:date="2025-04-30T20:16:00Z" w16du:dateUtc="2025-04-30T12:16:00Z"/>
                <w:sz w:val="20"/>
              </w:rPr>
            </w:pPr>
            <w:ins w:id="1684" w:author="wutuan" w:date="2025-04-30T20:16:00Z" w16du:dateUtc="2025-04-30T12:16:00Z">
              <w:r w:rsidRPr="00C73039">
                <w:rPr>
                  <w:rFonts w:hint="eastAsia"/>
                  <w:sz w:val="20"/>
                </w:rPr>
                <w:t>140(100.00%)</w:t>
              </w:r>
            </w:ins>
          </w:p>
        </w:tc>
        <w:tc>
          <w:tcPr>
            <w:tcW w:w="1446" w:type="pct"/>
          </w:tcPr>
          <w:p w14:paraId="2D93EA2A" w14:textId="77777777" w:rsidR="00C73039" w:rsidRPr="00C73039" w:rsidRDefault="00C73039" w:rsidP="00C73039">
            <w:pPr>
              <w:widowControl/>
              <w:spacing w:line="240" w:lineRule="auto"/>
              <w:ind w:firstLineChars="0" w:firstLine="0"/>
              <w:jc w:val="center"/>
              <w:rPr>
                <w:ins w:id="1685" w:author="wutuan" w:date="2025-04-30T20:16:00Z" w16du:dateUtc="2025-04-30T12:16:00Z"/>
                <w:sz w:val="20"/>
              </w:rPr>
            </w:pPr>
            <w:ins w:id="1686" w:author="wutuan" w:date="2025-04-30T20:16:00Z" w16du:dateUtc="2025-04-30T12:16:00Z">
              <w:r w:rsidRPr="00C73039">
                <w:rPr>
                  <w:rFonts w:hint="eastAsia"/>
                  <w:sz w:val="20"/>
                </w:rPr>
                <w:t>138(100.00%)</w:t>
              </w:r>
            </w:ins>
          </w:p>
        </w:tc>
      </w:tr>
      <w:tr w:rsidR="00C73039" w:rsidRPr="00C73039" w14:paraId="38E554D4" w14:textId="77777777" w:rsidTr="00C73039">
        <w:trPr>
          <w:ins w:id="1687" w:author="wutuan" w:date="2025-04-30T20:16:00Z" w16du:dateUtc="2025-04-30T12:16:00Z"/>
        </w:trPr>
        <w:tc>
          <w:tcPr>
            <w:tcW w:w="2108" w:type="pct"/>
          </w:tcPr>
          <w:p w14:paraId="5A0ECB46" w14:textId="77777777" w:rsidR="00C73039" w:rsidRPr="00C73039" w:rsidRDefault="00C73039" w:rsidP="00C73039">
            <w:pPr>
              <w:spacing w:line="240" w:lineRule="auto"/>
              <w:ind w:leftChars="200" w:left="420" w:firstLineChars="0" w:firstLine="0"/>
              <w:rPr>
                <w:ins w:id="1688" w:author="wutuan" w:date="2025-04-30T20:16:00Z" w16du:dateUtc="2025-04-30T12:16:00Z"/>
                <w:sz w:val="20"/>
              </w:rPr>
            </w:pPr>
            <w:ins w:id="1689" w:author="wutuan" w:date="2025-04-30T20:16:00Z" w16du:dateUtc="2025-04-30T12:16:00Z">
              <w:r w:rsidRPr="00C73039">
                <w:rPr>
                  <w:rFonts w:hint="eastAsia"/>
                  <w:sz w:val="20"/>
                </w:rPr>
                <w:t>满意率</w:t>
              </w:r>
              <w:r w:rsidRPr="00C73039">
                <w:rPr>
                  <w:rFonts w:hint="eastAsia"/>
                  <w:sz w:val="20"/>
                </w:rPr>
                <w:t>(%)</w:t>
              </w:r>
            </w:ins>
          </w:p>
        </w:tc>
        <w:tc>
          <w:tcPr>
            <w:tcW w:w="1446" w:type="pct"/>
          </w:tcPr>
          <w:p w14:paraId="049911A1" w14:textId="77777777" w:rsidR="00C73039" w:rsidRPr="00C73039" w:rsidRDefault="00C73039" w:rsidP="00C73039">
            <w:pPr>
              <w:widowControl/>
              <w:spacing w:line="240" w:lineRule="auto"/>
              <w:ind w:firstLineChars="0" w:firstLine="0"/>
              <w:jc w:val="center"/>
              <w:rPr>
                <w:ins w:id="1690" w:author="wutuan" w:date="2025-04-30T20:16:00Z" w16du:dateUtc="2025-04-30T12:16:00Z"/>
                <w:sz w:val="20"/>
              </w:rPr>
            </w:pPr>
            <w:ins w:id="1691" w:author="wutuan" w:date="2025-04-30T20:16:00Z" w16du:dateUtc="2025-04-30T12:16:00Z">
              <w:r w:rsidRPr="00C73039">
                <w:rPr>
                  <w:rFonts w:hint="eastAsia"/>
                  <w:sz w:val="20"/>
                </w:rPr>
                <w:t>140(100.00%)</w:t>
              </w:r>
            </w:ins>
          </w:p>
        </w:tc>
        <w:tc>
          <w:tcPr>
            <w:tcW w:w="1446" w:type="pct"/>
          </w:tcPr>
          <w:p w14:paraId="7F45EEC1" w14:textId="77777777" w:rsidR="00C73039" w:rsidRPr="00C73039" w:rsidRDefault="00C73039" w:rsidP="00C73039">
            <w:pPr>
              <w:widowControl/>
              <w:spacing w:line="240" w:lineRule="auto"/>
              <w:ind w:firstLineChars="0" w:firstLine="0"/>
              <w:jc w:val="center"/>
              <w:rPr>
                <w:ins w:id="1692" w:author="wutuan" w:date="2025-04-30T20:16:00Z" w16du:dateUtc="2025-04-30T12:16:00Z"/>
                <w:sz w:val="20"/>
              </w:rPr>
            </w:pPr>
            <w:ins w:id="1693" w:author="wutuan" w:date="2025-04-30T20:16:00Z" w16du:dateUtc="2025-04-30T12:16:00Z">
              <w:r w:rsidRPr="00C73039">
                <w:rPr>
                  <w:rFonts w:hint="eastAsia"/>
                  <w:sz w:val="20"/>
                </w:rPr>
                <w:t>138(100.00%)</w:t>
              </w:r>
            </w:ins>
          </w:p>
        </w:tc>
      </w:tr>
      <w:tr w:rsidR="00C73039" w:rsidRPr="00C73039" w14:paraId="42FD0B9C" w14:textId="77777777" w:rsidTr="00C73039">
        <w:trPr>
          <w:ins w:id="1694" w:author="wutuan" w:date="2025-04-30T20:16:00Z" w16du:dateUtc="2025-04-30T12:16:00Z"/>
        </w:trPr>
        <w:tc>
          <w:tcPr>
            <w:tcW w:w="2108" w:type="pct"/>
          </w:tcPr>
          <w:p w14:paraId="50F42673" w14:textId="77777777" w:rsidR="00C73039" w:rsidRPr="00C73039" w:rsidRDefault="00C73039" w:rsidP="00C73039">
            <w:pPr>
              <w:spacing w:line="240" w:lineRule="auto"/>
              <w:ind w:leftChars="200" w:left="420" w:firstLineChars="0" w:firstLine="0"/>
              <w:rPr>
                <w:ins w:id="1695" w:author="wutuan" w:date="2025-04-30T20:16:00Z" w16du:dateUtc="2025-04-30T12:16:00Z"/>
                <w:sz w:val="20"/>
              </w:rPr>
            </w:pPr>
            <w:ins w:id="1696" w:author="wutuan" w:date="2025-04-30T20:16:00Z" w16du:dateUtc="2025-04-30T12:16:00Z">
              <w:r w:rsidRPr="00C73039">
                <w:rPr>
                  <w:rFonts w:hint="eastAsia"/>
                  <w:sz w:val="20"/>
                </w:rPr>
                <w:t>可接受率</w:t>
              </w:r>
              <w:r w:rsidRPr="00C73039">
                <w:rPr>
                  <w:sz w:val="20"/>
                </w:rPr>
                <w:t>(95%CI)</w:t>
              </w:r>
            </w:ins>
          </w:p>
        </w:tc>
        <w:tc>
          <w:tcPr>
            <w:tcW w:w="1446" w:type="pct"/>
          </w:tcPr>
          <w:p w14:paraId="4173F706" w14:textId="77777777" w:rsidR="00C73039" w:rsidRPr="00C73039" w:rsidRDefault="00C73039" w:rsidP="00C73039">
            <w:pPr>
              <w:widowControl/>
              <w:spacing w:line="240" w:lineRule="auto"/>
              <w:ind w:firstLineChars="0" w:firstLine="0"/>
              <w:jc w:val="center"/>
              <w:rPr>
                <w:ins w:id="1697" w:author="wutuan" w:date="2025-04-30T20:16:00Z" w16du:dateUtc="2025-04-30T12:16:00Z"/>
                <w:sz w:val="20"/>
              </w:rPr>
            </w:pPr>
            <w:ins w:id="1698" w:author="wutuan" w:date="2025-04-30T20:16:00Z" w16du:dateUtc="2025-04-30T12:16:00Z">
              <w:r w:rsidRPr="00C73039">
                <w:rPr>
                  <w:sz w:val="20"/>
                </w:rPr>
                <w:t>100.00% (97.40%, 100.00%)</w:t>
              </w:r>
            </w:ins>
          </w:p>
        </w:tc>
        <w:tc>
          <w:tcPr>
            <w:tcW w:w="1446" w:type="pct"/>
          </w:tcPr>
          <w:p w14:paraId="18D87494" w14:textId="77777777" w:rsidR="00C73039" w:rsidRPr="00C73039" w:rsidRDefault="00C73039" w:rsidP="00C73039">
            <w:pPr>
              <w:widowControl/>
              <w:spacing w:line="240" w:lineRule="auto"/>
              <w:ind w:firstLineChars="0" w:firstLine="0"/>
              <w:jc w:val="center"/>
              <w:rPr>
                <w:ins w:id="1699" w:author="wutuan" w:date="2025-04-30T20:16:00Z" w16du:dateUtc="2025-04-30T12:16:00Z"/>
                <w:sz w:val="20"/>
              </w:rPr>
            </w:pPr>
            <w:ins w:id="1700" w:author="wutuan" w:date="2025-04-30T20:16:00Z" w16du:dateUtc="2025-04-30T12:16:00Z">
              <w:r w:rsidRPr="00C73039">
                <w:rPr>
                  <w:sz w:val="20"/>
                </w:rPr>
                <w:t>100.00% (97.36%, 100.00%)</w:t>
              </w:r>
            </w:ins>
          </w:p>
        </w:tc>
      </w:tr>
      <w:tr w:rsidR="00C73039" w:rsidRPr="00C73039" w14:paraId="6829164B" w14:textId="77777777" w:rsidTr="00C73039">
        <w:trPr>
          <w:ins w:id="1701" w:author="wutuan" w:date="2025-04-30T20:16:00Z" w16du:dateUtc="2025-04-30T12:16:00Z"/>
        </w:trPr>
        <w:tc>
          <w:tcPr>
            <w:tcW w:w="2108" w:type="pct"/>
          </w:tcPr>
          <w:p w14:paraId="00B34235" w14:textId="77777777" w:rsidR="00C73039" w:rsidRPr="00C73039" w:rsidRDefault="00C73039" w:rsidP="00C73039">
            <w:pPr>
              <w:spacing w:line="240" w:lineRule="auto"/>
              <w:ind w:leftChars="200" w:left="420" w:firstLineChars="0" w:firstLine="0"/>
              <w:rPr>
                <w:ins w:id="1702" w:author="wutuan" w:date="2025-04-30T20:16:00Z" w16du:dateUtc="2025-04-30T12:16:00Z"/>
                <w:sz w:val="20"/>
              </w:rPr>
            </w:pPr>
            <w:ins w:id="1703" w:author="wutuan" w:date="2025-04-30T20:16:00Z" w16du:dateUtc="2025-04-30T12:16:00Z">
              <w:r w:rsidRPr="00C73039">
                <w:rPr>
                  <w:rFonts w:hint="eastAsia"/>
                  <w:sz w:val="20"/>
                </w:rPr>
                <w:t>满意率</w:t>
              </w:r>
              <w:r w:rsidRPr="00C73039">
                <w:rPr>
                  <w:sz w:val="20"/>
                </w:rPr>
                <w:t>(95%CI)</w:t>
              </w:r>
            </w:ins>
          </w:p>
        </w:tc>
        <w:tc>
          <w:tcPr>
            <w:tcW w:w="1446" w:type="pct"/>
          </w:tcPr>
          <w:p w14:paraId="77FF9942" w14:textId="77777777" w:rsidR="00C73039" w:rsidRPr="00C73039" w:rsidRDefault="00C73039" w:rsidP="00C73039">
            <w:pPr>
              <w:widowControl/>
              <w:spacing w:line="240" w:lineRule="auto"/>
              <w:ind w:firstLineChars="0" w:firstLine="0"/>
              <w:jc w:val="center"/>
              <w:rPr>
                <w:ins w:id="1704" w:author="wutuan" w:date="2025-04-30T20:16:00Z" w16du:dateUtc="2025-04-30T12:16:00Z"/>
                <w:sz w:val="20"/>
              </w:rPr>
            </w:pPr>
            <w:ins w:id="1705" w:author="wutuan" w:date="2025-04-30T20:16:00Z" w16du:dateUtc="2025-04-30T12:16:00Z">
              <w:r w:rsidRPr="00C73039">
                <w:rPr>
                  <w:sz w:val="20"/>
                </w:rPr>
                <w:t>100.00% (97.40%, 100.00%)</w:t>
              </w:r>
            </w:ins>
          </w:p>
        </w:tc>
        <w:tc>
          <w:tcPr>
            <w:tcW w:w="1446" w:type="pct"/>
          </w:tcPr>
          <w:p w14:paraId="23A7670D" w14:textId="77777777" w:rsidR="00C73039" w:rsidRPr="00C73039" w:rsidRDefault="00C73039" w:rsidP="00C73039">
            <w:pPr>
              <w:widowControl/>
              <w:spacing w:line="240" w:lineRule="auto"/>
              <w:ind w:firstLineChars="0" w:firstLine="0"/>
              <w:jc w:val="center"/>
              <w:rPr>
                <w:ins w:id="1706" w:author="wutuan" w:date="2025-04-30T20:16:00Z" w16du:dateUtc="2025-04-30T12:16:00Z"/>
                <w:sz w:val="20"/>
              </w:rPr>
            </w:pPr>
            <w:ins w:id="1707" w:author="wutuan" w:date="2025-04-30T20:16:00Z" w16du:dateUtc="2025-04-30T12:16:00Z">
              <w:r w:rsidRPr="00C73039">
                <w:rPr>
                  <w:sz w:val="20"/>
                </w:rPr>
                <w:t>100.00% (97.36%, 100.00%)</w:t>
              </w:r>
            </w:ins>
          </w:p>
        </w:tc>
      </w:tr>
      <w:tr w:rsidR="00C73039" w:rsidRPr="00C73039" w14:paraId="7A60136C" w14:textId="77777777" w:rsidTr="00C73039">
        <w:trPr>
          <w:ins w:id="1708" w:author="wutuan" w:date="2025-04-30T20:16:00Z" w16du:dateUtc="2025-04-30T12:16:00Z"/>
        </w:trPr>
        <w:tc>
          <w:tcPr>
            <w:tcW w:w="2108" w:type="pct"/>
          </w:tcPr>
          <w:p w14:paraId="0B491A69" w14:textId="77777777" w:rsidR="00C73039" w:rsidRPr="00C73039" w:rsidRDefault="00C73039" w:rsidP="00C73039">
            <w:pPr>
              <w:spacing w:line="240" w:lineRule="auto"/>
              <w:ind w:firstLineChars="0" w:firstLine="0"/>
              <w:rPr>
                <w:ins w:id="1709" w:author="wutuan" w:date="2025-04-30T20:16:00Z" w16du:dateUtc="2025-04-30T12:16:00Z"/>
                <w:sz w:val="20"/>
              </w:rPr>
            </w:pPr>
            <w:ins w:id="1710" w:author="wutuan" w:date="2025-04-30T20:16:00Z" w16du:dateUtc="2025-04-30T12:16:00Z">
              <w:r w:rsidRPr="00C73039">
                <w:rPr>
                  <w:rFonts w:hint="eastAsia"/>
                  <w:sz w:val="20"/>
                </w:rPr>
                <w:t>图像预览便捷性</w:t>
              </w:r>
              <w:r w:rsidRPr="00C73039">
                <w:rPr>
                  <w:sz w:val="20"/>
                </w:rPr>
                <w:t>, n(%)</w:t>
              </w:r>
            </w:ins>
          </w:p>
        </w:tc>
        <w:tc>
          <w:tcPr>
            <w:tcW w:w="1446" w:type="pct"/>
          </w:tcPr>
          <w:p w14:paraId="0E86D57C" w14:textId="77777777" w:rsidR="00C73039" w:rsidRPr="00C73039" w:rsidRDefault="00C73039" w:rsidP="00C73039">
            <w:pPr>
              <w:widowControl/>
              <w:spacing w:line="240" w:lineRule="auto"/>
              <w:ind w:firstLineChars="0" w:firstLine="0"/>
              <w:jc w:val="center"/>
              <w:rPr>
                <w:ins w:id="1711" w:author="wutuan" w:date="2025-04-30T20:16:00Z" w16du:dateUtc="2025-04-30T12:16:00Z"/>
                <w:sz w:val="20"/>
              </w:rPr>
            </w:pPr>
            <w:ins w:id="1712" w:author="wutuan" w:date="2025-04-30T20:16:00Z" w16du:dateUtc="2025-04-30T12:16:00Z">
              <w:r w:rsidRPr="00C73039">
                <w:rPr>
                  <w:rFonts w:hint="eastAsia"/>
                  <w:sz w:val="20"/>
                </w:rPr>
                <w:t>115</w:t>
              </w:r>
            </w:ins>
          </w:p>
        </w:tc>
        <w:tc>
          <w:tcPr>
            <w:tcW w:w="1446" w:type="pct"/>
          </w:tcPr>
          <w:p w14:paraId="65B8B762" w14:textId="77777777" w:rsidR="00C73039" w:rsidRPr="00C73039" w:rsidRDefault="00C73039" w:rsidP="00C73039">
            <w:pPr>
              <w:widowControl/>
              <w:spacing w:line="240" w:lineRule="auto"/>
              <w:ind w:firstLineChars="0" w:firstLine="0"/>
              <w:jc w:val="center"/>
              <w:rPr>
                <w:ins w:id="1713" w:author="wutuan" w:date="2025-04-30T20:16:00Z" w16du:dateUtc="2025-04-30T12:16:00Z"/>
                <w:sz w:val="20"/>
              </w:rPr>
            </w:pPr>
            <w:bookmarkStart w:id="1714" w:name="OLE_LINK2"/>
            <w:ins w:id="1715" w:author="wutuan" w:date="2025-04-30T20:16:00Z" w16du:dateUtc="2025-04-30T12:16:00Z">
              <w:r w:rsidRPr="00C73039">
                <w:rPr>
                  <w:rFonts w:hint="eastAsia"/>
                  <w:sz w:val="20"/>
                </w:rPr>
                <w:t>113</w:t>
              </w:r>
              <w:bookmarkEnd w:id="1714"/>
            </w:ins>
          </w:p>
        </w:tc>
      </w:tr>
      <w:tr w:rsidR="00C73039" w:rsidRPr="00C73039" w14:paraId="13567BAF" w14:textId="77777777" w:rsidTr="00C73039">
        <w:trPr>
          <w:ins w:id="1716" w:author="wutuan" w:date="2025-04-30T20:16:00Z" w16du:dateUtc="2025-04-30T12:16:00Z"/>
        </w:trPr>
        <w:tc>
          <w:tcPr>
            <w:tcW w:w="2108" w:type="pct"/>
          </w:tcPr>
          <w:p w14:paraId="52D61ADB" w14:textId="77777777" w:rsidR="00C73039" w:rsidRPr="00C73039" w:rsidRDefault="00C73039" w:rsidP="00C73039">
            <w:pPr>
              <w:spacing w:line="240" w:lineRule="auto"/>
              <w:ind w:leftChars="200" w:left="420" w:firstLineChars="0" w:firstLine="0"/>
              <w:rPr>
                <w:ins w:id="1717" w:author="wutuan" w:date="2025-04-30T20:16:00Z" w16du:dateUtc="2025-04-30T12:16:00Z"/>
                <w:sz w:val="20"/>
              </w:rPr>
            </w:pPr>
            <w:ins w:id="1718" w:author="wutuan" w:date="2025-04-30T20:16:00Z" w16du:dateUtc="2025-04-30T12:16:00Z">
              <w:r w:rsidRPr="00C73039">
                <w:rPr>
                  <w:rFonts w:hint="eastAsia"/>
                  <w:sz w:val="20"/>
                </w:rPr>
                <w:t>满意</w:t>
              </w:r>
            </w:ins>
          </w:p>
        </w:tc>
        <w:tc>
          <w:tcPr>
            <w:tcW w:w="1446" w:type="pct"/>
          </w:tcPr>
          <w:p w14:paraId="7AD130E0" w14:textId="77777777" w:rsidR="00C73039" w:rsidRPr="00C73039" w:rsidRDefault="00C73039" w:rsidP="00C73039">
            <w:pPr>
              <w:widowControl/>
              <w:spacing w:line="240" w:lineRule="auto"/>
              <w:ind w:firstLineChars="0" w:firstLine="0"/>
              <w:jc w:val="center"/>
              <w:rPr>
                <w:ins w:id="1719" w:author="wutuan" w:date="2025-04-30T20:16:00Z" w16du:dateUtc="2025-04-30T12:16:00Z"/>
                <w:sz w:val="20"/>
              </w:rPr>
            </w:pPr>
            <w:ins w:id="1720" w:author="wutuan" w:date="2025-04-30T20:16:00Z" w16du:dateUtc="2025-04-30T12:16:00Z">
              <w:r w:rsidRPr="00C73039">
                <w:rPr>
                  <w:rFonts w:hint="eastAsia"/>
                  <w:sz w:val="20"/>
                </w:rPr>
                <w:t>115 (100.00%)</w:t>
              </w:r>
            </w:ins>
          </w:p>
        </w:tc>
        <w:tc>
          <w:tcPr>
            <w:tcW w:w="1446" w:type="pct"/>
          </w:tcPr>
          <w:p w14:paraId="464D021A" w14:textId="77777777" w:rsidR="00C73039" w:rsidRPr="00C73039" w:rsidRDefault="00C73039" w:rsidP="00C73039">
            <w:pPr>
              <w:widowControl/>
              <w:spacing w:line="240" w:lineRule="auto"/>
              <w:ind w:firstLineChars="0" w:firstLine="0"/>
              <w:jc w:val="center"/>
              <w:rPr>
                <w:ins w:id="1721" w:author="wutuan" w:date="2025-04-30T20:16:00Z" w16du:dateUtc="2025-04-30T12:16:00Z"/>
                <w:sz w:val="20"/>
              </w:rPr>
            </w:pPr>
            <w:ins w:id="1722" w:author="wutuan" w:date="2025-04-30T20:16:00Z" w16du:dateUtc="2025-04-30T12:16:00Z">
              <w:r w:rsidRPr="00C73039">
                <w:rPr>
                  <w:rFonts w:hint="eastAsia"/>
                  <w:sz w:val="20"/>
                </w:rPr>
                <w:t>113 (100.00%)</w:t>
              </w:r>
            </w:ins>
          </w:p>
        </w:tc>
      </w:tr>
      <w:tr w:rsidR="00C73039" w:rsidRPr="00C73039" w14:paraId="2E777DFA" w14:textId="77777777" w:rsidTr="00C73039">
        <w:trPr>
          <w:ins w:id="1723" w:author="wutuan" w:date="2025-04-30T20:16:00Z" w16du:dateUtc="2025-04-30T12:16:00Z"/>
        </w:trPr>
        <w:tc>
          <w:tcPr>
            <w:tcW w:w="2108" w:type="pct"/>
          </w:tcPr>
          <w:p w14:paraId="77D3B30D" w14:textId="77777777" w:rsidR="00C73039" w:rsidRPr="00C73039" w:rsidRDefault="00C73039" w:rsidP="00C73039">
            <w:pPr>
              <w:spacing w:line="240" w:lineRule="auto"/>
              <w:ind w:leftChars="200" w:left="420" w:firstLineChars="0" w:firstLine="0"/>
              <w:rPr>
                <w:ins w:id="1724" w:author="wutuan" w:date="2025-04-30T20:16:00Z" w16du:dateUtc="2025-04-30T12:16:00Z"/>
                <w:sz w:val="20"/>
              </w:rPr>
            </w:pPr>
            <w:ins w:id="1725" w:author="wutuan" w:date="2025-04-30T20:16:00Z" w16du:dateUtc="2025-04-30T12:16:00Z">
              <w:r w:rsidRPr="00C73039">
                <w:rPr>
                  <w:rFonts w:hint="eastAsia"/>
                  <w:sz w:val="20"/>
                </w:rPr>
                <w:t>一般</w:t>
              </w:r>
            </w:ins>
          </w:p>
        </w:tc>
        <w:tc>
          <w:tcPr>
            <w:tcW w:w="1446" w:type="pct"/>
          </w:tcPr>
          <w:p w14:paraId="0F88E8B2" w14:textId="77777777" w:rsidR="00C73039" w:rsidRPr="00C73039" w:rsidRDefault="00C73039" w:rsidP="00C73039">
            <w:pPr>
              <w:widowControl/>
              <w:spacing w:line="240" w:lineRule="auto"/>
              <w:ind w:firstLineChars="0" w:firstLine="0"/>
              <w:jc w:val="center"/>
              <w:rPr>
                <w:ins w:id="1726" w:author="wutuan" w:date="2025-04-30T20:16:00Z" w16du:dateUtc="2025-04-30T12:16:00Z"/>
                <w:sz w:val="20"/>
              </w:rPr>
            </w:pPr>
            <w:ins w:id="1727"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1253A898" w14:textId="77777777" w:rsidR="00C73039" w:rsidRPr="00C73039" w:rsidRDefault="00C73039" w:rsidP="00C73039">
            <w:pPr>
              <w:widowControl/>
              <w:spacing w:line="240" w:lineRule="auto"/>
              <w:ind w:firstLineChars="0" w:firstLine="0"/>
              <w:jc w:val="center"/>
              <w:rPr>
                <w:ins w:id="1728" w:author="wutuan" w:date="2025-04-30T20:16:00Z" w16du:dateUtc="2025-04-30T12:16:00Z"/>
                <w:sz w:val="20"/>
              </w:rPr>
            </w:pPr>
            <w:ins w:id="1729"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3269FC5" w14:textId="77777777" w:rsidTr="00C73039">
        <w:trPr>
          <w:ins w:id="1730" w:author="wutuan" w:date="2025-04-30T20:16:00Z" w16du:dateUtc="2025-04-30T12:16:00Z"/>
        </w:trPr>
        <w:tc>
          <w:tcPr>
            <w:tcW w:w="2108" w:type="pct"/>
          </w:tcPr>
          <w:p w14:paraId="3928A07C" w14:textId="77777777" w:rsidR="00C73039" w:rsidRPr="00C73039" w:rsidRDefault="00C73039" w:rsidP="00C73039">
            <w:pPr>
              <w:spacing w:line="240" w:lineRule="auto"/>
              <w:ind w:leftChars="200" w:left="420" w:firstLineChars="0" w:firstLine="0"/>
              <w:rPr>
                <w:ins w:id="1731" w:author="wutuan" w:date="2025-04-30T20:16:00Z" w16du:dateUtc="2025-04-30T12:16:00Z"/>
                <w:sz w:val="20"/>
              </w:rPr>
            </w:pPr>
            <w:ins w:id="1732" w:author="wutuan" w:date="2025-04-30T20:16:00Z" w16du:dateUtc="2025-04-30T12:16:00Z">
              <w:r w:rsidRPr="00C73039">
                <w:rPr>
                  <w:rFonts w:hint="eastAsia"/>
                  <w:sz w:val="20"/>
                </w:rPr>
                <w:t>不满意</w:t>
              </w:r>
            </w:ins>
          </w:p>
        </w:tc>
        <w:tc>
          <w:tcPr>
            <w:tcW w:w="1446" w:type="pct"/>
          </w:tcPr>
          <w:p w14:paraId="66A18585" w14:textId="77777777" w:rsidR="00C73039" w:rsidRPr="00C73039" w:rsidRDefault="00C73039" w:rsidP="00C73039">
            <w:pPr>
              <w:widowControl/>
              <w:spacing w:line="240" w:lineRule="auto"/>
              <w:ind w:firstLineChars="0" w:firstLine="0"/>
              <w:jc w:val="center"/>
              <w:rPr>
                <w:ins w:id="1733" w:author="wutuan" w:date="2025-04-30T20:16:00Z" w16du:dateUtc="2025-04-30T12:16:00Z"/>
                <w:sz w:val="20"/>
              </w:rPr>
            </w:pPr>
            <w:ins w:id="1734"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tcPr>
          <w:p w14:paraId="5D8C1C4D" w14:textId="77777777" w:rsidR="00C73039" w:rsidRPr="00C73039" w:rsidRDefault="00C73039" w:rsidP="00C73039">
            <w:pPr>
              <w:widowControl/>
              <w:spacing w:line="240" w:lineRule="auto"/>
              <w:ind w:firstLineChars="0" w:firstLine="0"/>
              <w:jc w:val="center"/>
              <w:rPr>
                <w:ins w:id="1735" w:author="wutuan" w:date="2025-04-30T20:16:00Z" w16du:dateUtc="2025-04-30T12:16:00Z"/>
                <w:sz w:val="20"/>
              </w:rPr>
            </w:pPr>
            <w:ins w:id="1736"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7C7F991A" w14:textId="77777777" w:rsidTr="00C73039">
        <w:trPr>
          <w:ins w:id="1737" w:author="wutuan" w:date="2025-04-30T20:16:00Z" w16du:dateUtc="2025-04-30T12:16:00Z"/>
        </w:trPr>
        <w:tc>
          <w:tcPr>
            <w:tcW w:w="2108" w:type="pct"/>
          </w:tcPr>
          <w:p w14:paraId="5BCC34B0" w14:textId="77777777" w:rsidR="00C73039" w:rsidRPr="00C73039" w:rsidRDefault="00C73039" w:rsidP="00C73039">
            <w:pPr>
              <w:spacing w:line="240" w:lineRule="auto"/>
              <w:ind w:leftChars="200" w:left="420" w:firstLineChars="0" w:firstLine="0"/>
              <w:rPr>
                <w:ins w:id="1738" w:author="wutuan" w:date="2025-04-30T20:16:00Z" w16du:dateUtc="2025-04-30T12:16:00Z"/>
                <w:sz w:val="20"/>
              </w:rPr>
            </w:pPr>
            <w:ins w:id="1739" w:author="wutuan" w:date="2025-04-30T20:16:00Z" w16du:dateUtc="2025-04-30T12:16:00Z">
              <w:r w:rsidRPr="00C73039">
                <w:rPr>
                  <w:rFonts w:hint="eastAsia"/>
                  <w:sz w:val="20"/>
                </w:rPr>
                <w:t>可接受率</w:t>
              </w:r>
              <w:r w:rsidRPr="00C73039">
                <w:rPr>
                  <w:rFonts w:hint="eastAsia"/>
                  <w:sz w:val="20"/>
                </w:rPr>
                <w:t>(%)</w:t>
              </w:r>
            </w:ins>
          </w:p>
        </w:tc>
        <w:tc>
          <w:tcPr>
            <w:tcW w:w="1446" w:type="pct"/>
          </w:tcPr>
          <w:p w14:paraId="440E21E6" w14:textId="77777777" w:rsidR="00C73039" w:rsidRPr="00C73039" w:rsidRDefault="00C73039" w:rsidP="00C73039">
            <w:pPr>
              <w:widowControl/>
              <w:spacing w:line="240" w:lineRule="auto"/>
              <w:ind w:firstLineChars="0" w:firstLine="0"/>
              <w:jc w:val="center"/>
              <w:rPr>
                <w:ins w:id="1740" w:author="wutuan" w:date="2025-04-30T20:16:00Z" w16du:dateUtc="2025-04-30T12:16:00Z"/>
                <w:sz w:val="20"/>
              </w:rPr>
            </w:pPr>
            <w:ins w:id="1741" w:author="wutuan" w:date="2025-04-30T20:16:00Z" w16du:dateUtc="2025-04-30T12:16:00Z">
              <w:r w:rsidRPr="00C73039">
                <w:rPr>
                  <w:rFonts w:hint="eastAsia"/>
                  <w:sz w:val="20"/>
                </w:rPr>
                <w:t>115 (100.00%)</w:t>
              </w:r>
            </w:ins>
          </w:p>
        </w:tc>
        <w:tc>
          <w:tcPr>
            <w:tcW w:w="1446" w:type="pct"/>
          </w:tcPr>
          <w:p w14:paraId="6D3745D9" w14:textId="77777777" w:rsidR="00C73039" w:rsidRPr="00C73039" w:rsidRDefault="00C73039" w:rsidP="00C73039">
            <w:pPr>
              <w:widowControl/>
              <w:spacing w:line="240" w:lineRule="auto"/>
              <w:ind w:firstLineChars="0" w:firstLine="0"/>
              <w:jc w:val="center"/>
              <w:rPr>
                <w:ins w:id="1742" w:author="wutuan" w:date="2025-04-30T20:16:00Z" w16du:dateUtc="2025-04-30T12:16:00Z"/>
                <w:sz w:val="20"/>
              </w:rPr>
            </w:pPr>
            <w:ins w:id="1743" w:author="wutuan" w:date="2025-04-30T20:16:00Z" w16du:dateUtc="2025-04-30T12:16:00Z">
              <w:r w:rsidRPr="00C73039">
                <w:rPr>
                  <w:rFonts w:hint="eastAsia"/>
                  <w:sz w:val="20"/>
                </w:rPr>
                <w:t>113 (100.00%)</w:t>
              </w:r>
            </w:ins>
          </w:p>
        </w:tc>
      </w:tr>
      <w:tr w:rsidR="00C73039" w:rsidRPr="00C73039" w14:paraId="35845311" w14:textId="77777777" w:rsidTr="00C73039">
        <w:trPr>
          <w:ins w:id="1744" w:author="wutuan" w:date="2025-04-30T20:16:00Z" w16du:dateUtc="2025-04-30T12:16:00Z"/>
        </w:trPr>
        <w:tc>
          <w:tcPr>
            <w:tcW w:w="2108" w:type="pct"/>
          </w:tcPr>
          <w:p w14:paraId="462183A4" w14:textId="77777777" w:rsidR="00C73039" w:rsidRPr="00C73039" w:rsidRDefault="00C73039" w:rsidP="00C73039">
            <w:pPr>
              <w:spacing w:line="240" w:lineRule="auto"/>
              <w:ind w:leftChars="200" w:left="420" w:firstLineChars="0" w:firstLine="0"/>
              <w:rPr>
                <w:ins w:id="1745" w:author="wutuan" w:date="2025-04-30T20:16:00Z" w16du:dateUtc="2025-04-30T12:16:00Z"/>
                <w:sz w:val="20"/>
              </w:rPr>
            </w:pPr>
            <w:ins w:id="1746" w:author="wutuan" w:date="2025-04-30T20:16:00Z" w16du:dateUtc="2025-04-30T12:16:00Z">
              <w:r w:rsidRPr="00C73039">
                <w:rPr>
                  <w:rFonts w:hint="eastAsia"/>
                  <w:sz w:val="20"/>
                </w:rPr>
                <w:t>满意率</w:t>
              </w:r>
              <w:r w:rsidRPr="00C73039">
                <w:rPr>
                  <w:rFonts w:hint="eastAsia"/>
                  <w:sz w:val="20"/>
                </w:rPr>
                <w:t>(%)</w:t>
              </w:r>
            </w:ins>
          </w:p>
        </w:tc>
        <w:tc>
          <w:tcPr>
            <w:tcW w:w="1446" w:type="pct"/>
          </w:tcPr>
          <w:p w14:paraId="0EC3F489" w14:textId="77777777" w:rsidR="00C73039" w:rsidRPr="00C73039" w:rsidRDefault="00C73039" w:rsidP="00C73039">
            <w:pPr>
              <w:widowControl/>
              <w:spacing w:line="240" w:lineRule="auto"/>
              <w:ind w:firstLineChars="0" w:firstLine="0"/>
              <w:jc w:val="center"/>
              <w:rPr>
                <w:ins w:id="1747" w:author="wutuan" w:date="2025-04-30T20:16:00Z" w16du:dateUtc="2025-04-30T12:16:00Z"/>
                <w:sz w:val="20"/>
              </w:rPr>
            </w:pPr>
            <w:ins w:id="1748" w:author="wutuan" w:date="2025-04-30T20:16:00Z" w16du:dateUtc="2025-04-30T12:16:00Z">
              <w:r w:rsidRPr="00C73039">
                <w:rPr>
                  <w:sz w:val="20"/>
                </w:rPr>
                <w:t>115(</w:t>
              </w:r>
              <w:r w:rsidRPr="00C73039">
                <w:rPr>
                  <w:rFonts w:hint="eastAsia"/>
                  <w:sz w:val="20"/>
                </w:rPr>
                <w:t>100.00%</w:t>
              </w:r>
              <w:r w:rsidRPr="00C73039">
                <w:rPr>
                  <w:sz w:val="20"/>
                </w:rPr>
                <w:t>)</w:t>
              </w:r>
            </w:ins>
          </w:p>
        </w:tc>
        <w:tc>
          <w:tcPr>
            <w:tcW w:w="1446" w:type="pct"/>
          </w:tcPr>
          <w:p w14:paraId="0E88E9F7" w14:textId="77777777" w:rsidR="00C73039" w:rsidRPr="00C73039" w:rsidRDefault="00C73039" w:rsidP="00C73039">
            <w:pPr>
              <w:widowControl/>
              <w:spacing w:line="240" w:lineRule="auto"/>
              <w:ind w:firstLineChars="0" w:firstLine="0"/>
              <w:jc w:val="center"/>
              <w:rPr>
                <w:ins w:id="1749" w:author="wutuan" w:date="2025-04-30T20:16:00Z" w16du:dateUtc="2025-04-30T12:16:00Z"/>
                <w:sz w:val="20"/>
              </w:rPr>
            </w:pPr>
            <w:ins w:id="1750" w:author="wutuan" w:date="2025-04-30T20:16:00Z" w16du:dateUtc="2025-04-30T12:16:00Z">
              <w:r w:rsidRPr="00C73039">
                <w:rPr>
                  <w:sz w:val="20"/>
                </w:rPr>
                <w:t>113(</w:t>
              </w:r>
              <w:r w:rsidRPr="00C73039">
                <w:rPr>
                  <w:rFonts w:hint="eastAsia"/>
                  <w:sz w:val="20"/>
                </w:rPr>
                <w:t>100.00%</w:t>
              </w:r>
              <w:r w:rsidRPr="00C73039">
                <w:rPr>
                  <w:sz w:val="20"/>
                </w:rPr>
                <w:t>)</w:t>
              </w:r>
            </w:ins>
          </w:p>
        </w:tc>
      </w:tr>
      <w:tr w:rsidR="00C73039" w:rsidRPr="00C73039" w14:paraId="02F645F4" w14:textId="77777777" w:rsidTr="00C73039">
        <w:trPr>
          <w:ins w:id="1751" w:author="wutuan" w:date="2025-04-30T20:16:00Z" w16du:dateUtc="2025-04-30T12:16:00Z"/>
        </w:trPr>
        <w:tc>
          <w:tcPr>
            <w:tcW w:w="2108" w:type="pct"/>
          </w:tcPr>
          <w:p w14:paraId="30737EB4" w14:textId="77777777" w:rsidR="00C73039" w:rsidRPr="00C73039" w:rsidRDefault="00C73039" w:rsidP="00C73039">
            <w:pPr>
              <w:spacing w:line="240" w:lineRule="auto"/>
              <w:ind w:leftChars="200" w:left="420" w:firstLineChars="0" w:firstLine="0"/>
              <w:rPr>
                <w:ins w:id="1752" w:author="wutuan" w:date="2025-04-30T20:16:00Z" w16du:dateUtc="2025-04-30T12:16:00Z"/>
                <w:sz w:val="20"/>
              </w:rPr>
            </w:pPr>
            <w:ins w:id="1753" w:author="wutuan" w:date="2025-04-30T20:16:00Z" w16du:dateUtc="2025-04-30T12:16:00Z">
              <w:r w:rsidRPr="00C73039">
                <w:rPr>
                  <w:rFonts w:hint="eastAsia"/>
                  <w:sz w:val="20"/>
                </w:rPr>
                <w:t>可接受率</w:t>
              </w:r>
              <w:r w:rsidRPr="00C73039">
                <w:rPr>
                  <w:sz w:val="20"/>
                </w:rPr>
                <w:t>(95%CI)</w:t>
              </w:r>
            </w:ins>
          </w:p>
        </w:tc>
        <w:tc>
          <w:tcPr>
            <w:tcW w:w="1446" w:type="pct"/>
          </w:tcPr>
          <w:p w14:paraId="59D09CD3" w14:textId="77777777" w:rsidR="00C73039" w:rsidRPr="00C73039" w:rsidRDefault="00C73039" w:rsidP="00C73039">
            <w:pPr>
              <w:widowControl/>
              <w:spacing w:line="240" w:lineRule="auto"/>
              <w:ind w:firstLineChars="0" w:firstLine="0"/>
              <w:jc w:val="center"/>
              <w:rPr>
                <w:ins w:id="1754" w:author="wutuan" w:date="2025-04-30T20:16:00Z" w16du:dateUtc="2025-04-30T12:16:00Z"/>
                <w:sz w:val="20"/>
              </w:rPr>
            </w:pPr>
            <w:ins w:id="1755" w:author="wutuan" w:date="2025-04-30T20:16:00Z" w16du:dateUtc="2025-04-30T12:16:00Z">
              <w:r w:rsidRPr="00C73039">
                <w:rPr>
                  <w:sz w:val="20"/>
                </w:rPr>
                <w:t>100.00% (96.84%, 100.00%)</w:t>
              </w:r>
            </w:ins>
          </w:p>
        </w:tc>
        <w:tc>
          <w:tcPr>
            <w:tcW w:w="1446" w:type="pct"/>
          </w:tcPr>
          <w:p w14:paraId="331D37E6" w14:textId="77777777" w:rsidR="00C73039" w:rsidRPr="00C73039" w:rsidRDefault="00C73039" w:rsidP="00C73039">
            <w:pPr>
              <w:widowControl/>
              <w:spacing w:line="240" w:lineRule="auto"/>
              <w:ind w:firstLineChars="0" w:firstLine="0"/>
              <w:jc w:val="center"/>
              <w:rPr>
                <w:ins w:id="1756" w:author="wutuan" w:date="2025-04-30T20:16:00Z" w16du:dateUtc="2025-04-30T12:16:00Z"/>
                <w:sz w:val="20"/>
              </w:rPr>
            </w:pPr>
            <w:ins w:id="1757" w:author="wutuan" w:date="2025-04-30T20:16:00Z" w16du:dateUtc="2025-04-30T12:16:00Z">
              <w:r w:rsidRPr="00C73039">
                <w:rPr>
                  <w:sz w:val="20"/>
                </w:rPr>
                <w:t>100.00% (96.79%, 100.00%)</w:t>
              </w:r>
            </w:ins>
          </w:p>
        </w:tc>
      </w:tr>
      <w:tr w:rsidR="00C73039" w:rsidRPr="00C73039" w14:paraId="24AF6ECC" w14:textId="77777777" w:rsidTr="00C73039">
        <w:trPr>
          <w:ins w:id="1758" w:author="wutuan" w:date="2025-04-30T20:16:00Z" w16du:dateUtc="2025-04-30T12:16:00Z"/>
        </w:trPr>
        <w:tc>
          <w:tcPr>
            <w:tcW w:w="2108" w:type="pct"/>
          </w:tcPr>
          <w:p w14:paraId="3CE65B7C" w14:textId="77777777" w:rsidR="00C73039" w:rsidRPr="00C73039" w:rsidRDefault="00C73039" w:rsidP="00C73039">
            <w:pPr>
              <w:spacing w:line="240" w:lineRule="auto"/>
              <w:ind w:leftChars="200" w:left="420" w:firstLineChars="0" w:firstLine="0"/>
              <w:rPr>
                <w:ins w:id="1759" w:author="wutuan" w:date="2025-04-30T20:16:00Z" w16du:dateUtc="2025-04-30T12:16:00Z"/>
                <w:sz w:val="20"/>
              </w:rPr>
            </w:pPr>
            <w:ins w:id="1760" w:author="wutuan" w:date="2025-04-30T20:16:00Z" w16du:dateUtc="2025-04-30T12:16:00Z">
              <w:r w:rsidRPr="00C73039">
                <w:rPr>
                  <w:rFonts w:hint="eastAsia"/>
                  <w:sz w:val="20"/>
                </w:rPr>
                <w:t>满意率</w:t>
              </w:r>
              <w:r w:rsidRPr="00C73039">
                <w:rPr>
                  <w:sz w:val="20"/>
                </w:rPr>
                <w:t>(95%CI)</w:t>
              </w:r>
            </w:ins>
          </w:p>
        </w:tc>
        <w:tc>
          <w:tcPr>
            <w:tcW w:w="1446" w:type="pct"/>
          </w:tcPr>
          <w:p w14:paraId="6C508694" w14:textId="77777777" w:rsidR="00C73039" w:rsidRPr="00C73039" w:rsidRDefault="00C73039" w:rsidP="00C73039">
            <w:pPr>
              <w:widowControl/>
              <w:spacing w:line="240" w:lineRule="auto"/>
              <w:ind w:firstLineChars="0" w:firstLine="0"/>
              <w:jc w:val="center"/>
              <w:rPr>
                <w:ins w:id="1761" w:author="wutuan" w:date="2025-04-30T20:16:00Z" w16du:dateUtc="2025-04-30T12:16:00Z"/>
                <w:sz w:val="20"/>
              </w:rPr>
            </w:pPr>
            <w:ins w:id="1762" w:author="wutuan" w:date="2025-04-30T20:16:00Z" w16du:dateUtc="2025-04-30T12:16:00Z">
              <w:r w:rsidRPr="00C73039">
                <w:rPr>
                  <w:sz w:val="20"/>
                </w:rPr>
                <w:t>100.00% (96.84%, 100.00%)</w:t>
              </w:r>
            </w:ins>
          </w:p>
        </w:tc>
        <w:tc>
          <w:tcPr>
            <w:tcW w:w="1446" w:type="pct"/>
          </w:tcPr>
          <w:p w14:paraId="6847C723" w14:textId="77777777" w:rsidR="00C73039" w:rsidRPr="00C73039" w:rsidRDefault="00C73039" w:rsidP="00C73039">
            <w:pPr>
              <w:widowControl/>
              <w:spacing w:line="240" w:lineRule="auto"/>
              <w:ind w:firstLineChars="0" w:firstLine="0"/>
              <w:jc w:val="center"/>
              <w:rPr>
                <w:ins w:id="1763" w:author="wutuan" w:date="2025-04-30T20:16:00Z" w16du:dateUtc="2025-04-30T12:16:00Z"/>
                <w:sz w:val="20"/>
              </w:rPr>
            </w:pPr>
            <w:ins w:id="1764" w:author="wutuan" w:date="2025-04-30T20:16:00Z" w16du:dateUtc="2025-04-30T12:16:00Z">
              <w:r w:rsidRPr="00C73039">
                <w:rPr>
                  <w:sz w:val="20"/>
                </w:rPr>
                <w:t>100.00% (96.79%, 100.00%)</w:t>
              </w:r>
            </w:ins>
          </w:p>
        </w:tc>
      </w:tr>
      <w:tr w:rsidR="00C73039" w:rsidRPr="00C73039" w14:paraId="0F93C8DA" w14:textId="77777777" w:rsidTr="00C73039">
        <w:trPr>
          <w:ins w:id="1765" w:author="wutuan" w:date="2025-04-30T20:16:00Z" w16du:dateUtc="2025-04-30T12:16:00Z"/>
        </w:trPr>
        <w:tc>
          <w:tcPr>
            <w:tcW w:w="2108" w:type="pct"/>
            <w:shd w:val="clear" w:color="auto" w:fill="auto"/>
          </w:tcPr>
          <w:p w14:paraId="793A3CDB" w14:textId="77777777" w:rsidR="00C73039" w:rsidRPr="00C73039" w:rsidRDefault="00C73039" w:rsidP="00C73039">
            <w:pPr>
              <w:spacing w:line="240" w:lineRule="auto"/>
              <w:ind w:firstLineChars="0" w:firstLine="0"/>
              <w:rPr>
                <w:ins w:id="1766" w:author="wutuan" w:date="2025-04-30T20:16:00Z" w16du:dateUtc="2025-04-30T12:16:00Z"/>
                <w:sz w:val="20"/>
              </w:rPr>
            </w:pPr>
            <w:ins w:id="1767" w:author="wutuan" w:date="2025-04-30T20:16:00Z" w16du:dateUtc="2025-04-30T12:16:00Z">
              <w:r w:rsidRPr="00C73039">
                <w:rPr>
                  <w:rFonts w:hint="eastAsia"/>
                  <w:sz w:val="20"/>
                </w:rPr>
                <w:t>图像传输与储存便捷性</w:t>
              </w:r>
              <w:r w:rsidRPr="00C73039">
                <w:rPr>
                  <w:sz w:val="20"/>
                </w:rPr>
                <w:t>, n(%)</w:t>
              </w:r>
            </w:ins>
          </w:p>
        </w:tc>
        <w:tc>
          <w:tcPr>
            <w:tcW w:w="1446" w:type="pct"/>
            <w:shd w:val="clear" w:color="auto" w:fill="auto"/>
          </w:tcPr>
          <w:p w14:paraId="4A3D98F7" w14:textId="77777777" w:rsidR="00C73039" w:rsidRPr="00C73039" w:rsidRDefault="00C73039" w:rsidP="00C73039">
            <w:pPr>
              <w:widowControl/>
              <w:spacing w:line="240" w:lineRule="auto"/>
              <w:ind w:firstLineChars="0" w:firstLine="0"/>
              <w:jc w:val="center"/>
              <w:rPr>
                <w:ins w:id="1768" w:author="wutuan" w:date="2025-04-30T20:16:00Z" w16du:dateUtc="2025-04-30T12:16:00Z"/>
                <w:sz w:val="20"/>
              </w:rPr>
            </w:pPr>
            <w:ins w:id="1769" w:author="wutuan" w:date="2025-04-30T20:16:00Z" w16du:dateUtc="2025-04-30T12:16:00Z">
              <w:r w:rsidRPr="00C73039">
                <w:rPr>
                  <w:rFonts w:hint="eastAsia"/>
                  <w:sz w:val="20"/>
                </w:rPr>
                <w:t>140</w:t>
              </w:r>
            </w:ins>
          </w:p>
        </w:tc>
        <w:tc>
          <w:tcPr>
            <w:tcW w:w="1446" w:type="pct"/>
            <w:shd w:val="clear" w:color="auto" w:fill="auto"/>
          </w:tcPr>
          <w:p w14:paraId="38221BDD" w14:textId="77777777" w:rsidR="00C73039" w:rsidRPr="00C73039" w:rsidRDefault="00C73039" w:rsidP="00C73039">
            <w:pPr>
              <w:widowControl/>
              <w:spacing w:line="240" w:lineRule="auto"/>
              <w:ind w:firstLineChars="0" w:firstLine="0"/>
              <w:jc w:val="center"/>
              <w:rPr>
                <w:ins w:id="1770" w:author="wutuan" w:date="2025-04-30T20:16:00Z" w16du:dateUtc="2025-04-30T12:16:00Z"/>
                <w:sz w:val="20"/>
              </w:rPr>
            </w:pPr>
            <w:ins w:id="1771" w:author="wutuan" w:date="2025-04-30T20:16:00Z" w16du:dateUtc="2025-04-30T12:16:00Z">
              <w:r w:rsidRPr="00C73039">
                <w:rPr>
                  <w:rFonts w:hint="eastAsia"/>
                  <w:sz w:val="20"/>
                </w:rPr>
                <w:t>138</w:t>
              </w:r>
            </w:ins>
          </w:p>
        </w:tc>
      </w:tr>
      <w:tr w:rsidR="00C73039" w:rsidRPr="00C73039" w14:paraId="598B194F" w14:textId="77777777" w:rsidTr="00C73039">
        <w:trPr>
          <w:ins w:id="1772" w:author="wutuan" w:date="2025-04-30T20:16:00Z" w16du:dateUtc="2025-04-30T12:16:00Z"/>
        </w:trPr>
        <w:tc>
          <w:tcPr>
            <w:tcW w:w="2108" w:type="pct"/>
            <w:shd w:val="clear" w:color="auto" w:fill="auto"/>
          </w:tcPr>
          <w:p w14:paraId="338D0553" w14:textId="77777777" w:rsidR="00C73039" w:rsidRPr="00C73039" w:rsidRDefault="00C73039" w:rsidP="00C73039">
            <w:pPr>
              <w:spacing w:line="240" w:lineRule="auto"/>
              <w:ind w:leftChars="200" w:left="420" w:firstLineChars="0" w:firstLine="0"/>
              <w:rPr>
                <w:ins w:id="1773" w:author="wutuan" w:date="2025-04-30T20:16:00Z" w16du:dateUtc="2025-04-30T12:16:00Z"/>
                <w:sz w:val="20"/>
              </w:rPr>
            </w:pPr>
            <w:ins w:id="1774" w:author="wutuan" w:date="2025-04-30T20:16:00Z" w16du:dateUtc="2025-04-30T12:16:00Z">
              <w:r w:rsidRPr="00C73039">
                <w:rPr>
                  <w:rFonts w:hint="eastAsia"/>
                  <w:sz w:val="20"/>
                </w:rPr>
                <w:t>满意</w:t>
              </w:r>
            </w:ins>
          </w:p>
        </w:tc>
        <w:tc>
          <w:tcPr>
            <w:tcW w:w="1446" w:type="pct"/>
            <w:shd w:val="clear" w:color="auto" w:fill="auto"/>
          </w:tcPr>
          <w:p w14:paraId="4412087C" w14:textId="77777777" w:rsidR="00C73039" w:rsidRPr="00C73039" w:rsidRDefault="00C73039" w:rsidP="00C73039">
            <w:pPr>
              <w:widowControl/>
              <w:spacing w:line="240" w:lineRule="auto"/>
              <w:ind w:firstLineChars="0" w:firstLine="0"/>
              <w:jc w:val="center"/>
              <w:rPr>
                <w:ins w:id="1775" w:author="wutuan" w:date="2025-04-30T20:16:00Z" w16du:dateUtc="2025-04-30T12:16:00Z"/>
                <w:sz w:val="20"/>
              </w:rPr>
            </w:pPr>
            <w:ins w:id="1776" w:author="wutuan" w:date="2025-04-30T20:16:00Z" w16du:dateUtc="2025-04-30T12:16:00Z">
              <w:r w:rsidRPr="00C73039">
                <w:rPr>
                  <w:rFonts w:hint="eastAsia"/>
                  <w:sz w:val="20"/>
                </w:rPr>
                <w:t>140(100.00%)</w:t>
              </w:r>
            </w:ins>
          </w:p>
        </w:tc>
        <w:tc>
          <w:tcPr>
            <w:tcW w:w="1446" w:type="pct"/>
            <w:shd w:val="clear" w:color="auto" w:fill="auto"/>
          </w:tcPr>
          <w:p w14:paraId="02DC53E5" w14:textId="77777777" w:rsidR="00C73039" w:rsidRPr="00C73039" w:rsidRDefault="00C73039" w:rsidP="00C73039">
            <w:pPr>
              <w:widowControl/>
              <w:spacing w:line="240" w:lineRule="auto"/>
              <w:ind w:firstLineChars="0" w:firstLine="0"/>
              <w:jc w:val="center"/>
              <w:rPr>
                <w:ins w:id="1777" w:author="wutuan" w:date="2025-04-30T20:16:00Z" w16du:dateUtc="2025-04-30T12:16:00Z"/>
                <w:sz w:val="20"/>
              </w:rPr>
            </w:pPr>
            <w:ins w:id="1778" w:author="wutuan" w:date="2025-04-30T20:16:00Z" w16du:dateUtc="2025-04-30T12:16:00Z">
              <w:r w:rsidRPr="00C73039">
                <w:rPr>
                  <w:rFonts w:hint="eastAsia"/>
                  <w:sz w:val="20"/>
                </w:rPr>
                <w:t>138(100.00%)</w:t>
              </w:r>
            </w:ins>
          </w:p>
        </w:tc>
      </w:tr>
      <w:tr w:rsidR="00C73039" w:rsidRPr="00C73039" w14:paraId="72E7A155" w14:textId="77777777" w:rsidTr="00C73039">
        <w:trPr>
          <w:ins w:id="1779" w:author="wutuan" w:date="2025-04-30T20:16:00Z" w16du:dateUtc="2025-04-30T12:16:00Z"/>
        </w:trPr>
        <w:tc>
          <w:tcPr>
            <w:tcW w:w="2108" w:type="pct"/>
            <w:shd w:val="clear" w:color="auto" w:fill="auto"/>
          </w:tcPr>
          <w:p w14:paraId="4856D07B" w14:textId="77777777" w:rsidR="00C73039" w:rsidRPr="00C73039" w:rsidRDefault="00C73039" w:rsidP="00C73039">
            <w:pPr>
              <w:spacing w:line="240" w:lineRule="auto"/>
              <w:ind w:leftChars="200" w:left="420" w:firstLineChars="0" w:firstLine="0"/>
              <w:rPr>
                <w:ins w:id="1780" w:author="wutuan" w:date="2025-04-30T20:16:00Z" w16du:dateUtc="2025-04-30T12:16:00Z"/>
                <w:sz w:val="20"/>
              </w:rPr>
            </w:pPr>
            <w:ins w:id="1781" w:author="wutuan" w:date="2025-04-30T20:16:00Z" w16du:dateUtc="2025-04-30T12:16:00Z">
              <w:r w:rsidRPr="00C73039">
                <w:rPr>
                  <w:rFonts w:hint="eastAsia"/>
                  <w:sz w:val="20"/>
                </w:rPr>
                <w:t>一般</w:t>
              </w:r>
            </w:ins>
          </w:p>
        </w:tc>
        <w:tc>
          <w:tcPr>
            <w:tcW w:w="1446" w:type="pct"/>
            <w:shd w:val="clear" w:color="auto" w:fill="auto"/>
          </w:tcPr>
          <w:p w14:paraId="4588D4ED" w14:textId="77777777" w:rsidR="00C73039" w:rsidRPr="00C73039" w:rsidRDefault="00C73039" w:rsidP="00C73039">
            <w:pPr>
              <w:widowControl/>
              <w:spacing w:line="240" w:lineRule="auto"/>
              <w:ind w:firstLineChars="0" w:firstLine="0"/>
              <w:jc w:val="center"/>
              <w:rPr>
                <w:ins w:id="1782" w:author="wutuan" w:date="2025-04-30T20:16:00Z" w16du:dateUtc="2025-04-30T12:16:00Z"/>
                <w:sz w:val="20"/>
              </w:rPr>
            </w:pPr>
            <w:ins w:id="1783"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2D5D6490" w14:textId="77777777" w:rsidR="00C73039" w:rsidRPr="00C73039" w:rsidRDefault="00C73039" w:rsidP="00C73039">
            <w:pPr>
              <w:widowControl/>
              <w:spacing w:line="240" w:lineRule="auto"/>
              <w:ind w:firstLineChars="0" w:firstLine="0"/>
              <w:jc w:val="center"/>
              <w:rPr>
                <w:ins w:id="1784" w:author="wutuan" w:date="2025-04-30T20:16:00Z" w16du:dateUtc="2025-04-30T12:16:00Z"/>
                <w:sz w:val="20"/>
              </w:rPr>
            </w:pPr>
            <w:ins w:id="1785"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7D705EB" w14:textId="77777777" w:rsidTr="00C73039">
        <w:trPr>
          <w:ins w:id="1786" w:author="wutuan" w:date="2025-04-30T20:16:00Z" w16du:dateUtc="2025-04-30T12:16:00Z"/>
        </w:trPr>
        <w:tc>
          <w:tcPr>
            <w:tcW w:w="2108" w:type="pct"/>
            <w:shd w:val="clear" w:color="auto" w:fill="auto"/>
          </w:tcPr>
          <w:p w14:paraId="3B251C7C" w14:textId="77777777" w:rsidR="00C73039" w:rsidRPr="00C73039" w:rsidRDefault="00C73039" w:rsidP="00C73039">
            <w:pPr>
              <w:spacing w:line="240" w:lineRule="auto"/>
              <w:ind w:leftChars="200" w:left="420" w:firstLineChars="0" w:firstLine="0"/>
              <w:rPr>
                <w:ins w:id="1787" w:author="wutuan" w:date="2025-04-30T20:16:00Z" w16du:dateUtc="2025-04-30T12:16:00Z"/>
                <w:sz w:val="20"/>
              </w:rPr>
            </w:pPr>
            <w:ins w:id="1788" w:author="wutuan" w:date="2025-04-30T20:16:00Z" w16du:dateUtc="2025-04-30T12:16:00Z">
              <w:r w:rsidRPr="00C73039">
                <w:rPr>
                  <w:rFonts w:hint="eastAsia"/>
                  <w:sz w:val="20"/>
                </w:rPr>
                <w:t>不满意</w:t>
              </w:r>
            </w:ins>
          </w:p>
        </w:tc>
        <w:tc>
          <w:tcPr>
            <w:tcW w:w="1446" w:type="pct"/>
            <w:shd w:val="clear" w:color="auto" w:fill="auto"/>
          </w:tcPr>
          <w:p w14:paraId="19C29C63" w14:textId="77777777" w:rsidR="00C73039" w:rsidRPr="00C73039" w:rsidRDefault="00C73039" w:rsidP="00C73039">
            <w:pPr>
              <w:widowControl/>
              <w:spacing w:line="240" w:lineRule="auto"/>
              <w:ind w:firstLineChars="0" w:firstLine="0"/>
              <w:jc w:val="center"/>
              <w:rPr>
                <w:ins w:id="1789" w:author="wutuan" w:date="2025-04-30T20:16:00Z" w16du:dateUtc="2025-04-30T12:16:00Z"/>
                <w:sz w:val="20"/>
              </w:rPr>
            </w:pPr>
            <w:ins w:id="1790"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59F6458D" w14:textId="77777777" w:rsidR="00C73039" w:rsidRPr="00C73039" w:rsidRDefault="00C73039" w:rsidP="00C73039">
            <w:pPr>
              <w:widowControl/>
              <w:spacing w:line="240" w:lineRule="auto"/>
              <w:ind w:firstLineChars="0" w:firstLine="0"/>
              <w:jc w:val="center"/>
              <w:rPr>
                <w:ins w:id="1791" w:author="wutuan" w:date="2025-04-30T20:16:00Z" w16du:dateUtc="2025-04-30T12:16:00Z"/>
                <w:sz w:val="20"/>
              </w:rPr>
            </w:pPr>
            <w:ins w:id="1792"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73D7B60" w14:textId="77777777" w:rsidTr="00C73039">
        <w:trPr>
          <w:ins w:id="1793" w:author="wutuan" w:date="2025-04-30T20:16:00Z" w16du:dateUtc="2025-04-30T12:16:00Z"/>
        </w:trPr>
        <w:tc>
          <w:tcPr>
            <w:tcW w:w="2108" w:type="pct"/>
            <w:shd w:val="clear" w:color="auto" w:fill="auto"/>
          </w:tcPr>
          <w:p w14:paraId="6F0ADE16" w14:textId="77777777" w:rsidR="00C73039" w:rsidRPr="00C73039" w:rsidRDefault="00C73039" w:rsidP="00C73039">
            <w:pPr>
              <w:spacing w:line="240" w:lineRule="auto"/>
              <w:ind w:leftChars="200" w:left="420" w:firstLineChars="0" w:firstLine="0"/>
              <w:rPr>
                <w:ins w:id="1794" w:author="wutuan" w:date="2025-04-30T20:16:00Z" w16du:dateUtc="2025-04-30T12:16:00Z"/>
                <w:sz w:val="20"/>
              </w:rPr>
            </w:pPr>
            <w:ins w:id="1795" w:author="wutuan" w:date="2025-04-30T20:16:00Z" w16du:dateUtc="2025-04-30T12:16:00Z">
              <w:r w:rsidRPr="00C73039">
                <w:rPr>
                  <w:rFonts w:hint="eastAsia"/>
                  <w:sz w:val="20"/>
                </w:rPr>
                <w:t>可接受率</w:t>
              </w:r>
              <w:r w:rsidRPr="00C73039">
                <w:rPr>
                  <w:rFonts w:hint="eastAsia"/>
                  <w:sz w:val="20"/>
                </w:rPr>
                <w:t>(%)</w:t>
              </w:r>
            </w:ins>
          </w:p>
        </w:tc>
        <w:tc>
          <w:tcPr>
            <w:tcW w:w="1446" w:type="pct"/>
            <w:shd w:val="clear" w:color="auto" w:fill="auto"/>
          </w:tcPr>
          <w:p w14:paraId="0EF6EA68" w14:textId="77777777" w:rsidR="00C73039" w:rsidRPr="00C73039" w:rsidRDefault="00C73039" w:rsidP="00C73039">
            <w:pPr>
              <w:widowControl/>
              <w:spacing w:line="240" w:lineRule="auto"/>
              <w:ind w:firstLineChars="0" w:firstLine="0"/>
              <w:jc w:val="center"/>
              <w:rPr>
                <w:ins w:id="1796" w:author="wutuan" w:date="2025-04-30T20:16:00Z" w16du:dateUtc="2025-04-30T12:16:00Z"/>
                <w:sz w:val="20"/>
              </w:rPr>
            </w:pPr>
            <w:ins w:id="1797" w:author="wutuan" w:date="2025-04-30T20:16:00Z" w16du:dateUtc="2025-04-30T12:16:00Z">
              <w:r w:rsidRPr="00C73039">
                <w:rPr>
                  <w:rFonts w:hint="eastAsia"/>
                  <w:sz w:val="20"/>
                </w:rPr>
                <w:t>140(100.00%)</w:t>
              </w:r>
            </w:ins>
          </w:p>
        </w:tc>
        <w:tc>
          <w:tcPr>
            <w:tcW w:w="1446" w:type="pct"/>
            <w:shd w:val="clear" w:color="auto" w:fill="auto"/>
          </w:tcPr>
          <w:p w14:paraId="318B475D" w14:textId="77777777" w:rsidR="00C73039" w:rsidRPr="00C73039" w:rsidRDefault="00C73039" w:rsidP="00C73039">
            <w:pPr>
              <w:widowControl/>
              <w:spacing w:line="240" w:lineRule="auto"/>
              <w:ind w:firstLineChars="0" w:firstLine="0"/>
              <w:jc w:val="center"/>
              <w:rPr>
                <w:ins w:id="1798" w:author="wutuan" w:date="2025-04-30T20:16:00Z" w16du:dateUtc="2025-04-30T12:16:00Z"/>
                <w:sz w:val="20"/>
              </w:rPr>
            </w:pPr>
            <w:ins w:id="1799" w:author="wutuan" w:date="2025-04-30T20:16:00Z" w16du:dateUtc="2025-04-30T12:16:00Z">
              <w:r w:rsidRPr="00C73039">
                <w:rPr>
                  <w:rFonts w:hint="eastAsia"/>
                  <w:sz w:val="20"/>
                </w:rPr>
                <w:t>138(100.00%)</w:t>
              </w:r>
            </w:ins>
          </w:p>
        </w:tc>
      </w:tr>
      <w:tr w:rsidR="00C73039" w:rsidRPr="00C73039" w14:paraId="3AAB81F9" w14:textId="77777777" w:rsidTr="00C73039">
        <w:trPr>
          <w:ins w:id="1800" w:author="wutuan" w:date="2025-04-30T20:16:00Z" w16du:dateUtc="2025-04-30T12:16:00Z"/>
        </w:trPr>
        <w:tc>
          <w:tcPr>
            <w:tcW w:w="2108" w:type="pct"/>
            <w:shd w:val="clear" w:color="auto" w:fill="auto"/>
          </w:tcPr>
          <w:p w14:paraId="1CB2DB62" w14:textId="77777777" w:rsidR="00C73039" w:rsidRPr="00C73039" w:rsidRDefault="00C73039" w:rsidP="00C73039">
            <w:pPr>
              <w:spacing w:line="240" w:lineRule="auto"/>
              <w:ind w:leftChars="200" w:left="420" w:firstLineChars="0" w:firstLine="0"/>
              <w:rPr>
                <w:ins w:id="1801" w:author="wutuan" w:date="2025-04-30T20:16:00Z" w16du:dateUtc="2025-04-30T12:16:00Z"/>
                <w:sz w:val="20"/>
              </w:rPr>
            </w:pPr>
            <w:ins w:id="1802" w:author="wutuan" w:date="2025-04-30T20:16:00Z" w16du:dateUtc="2025-04-30T12:16:00Z">
              <w:r w:rsidRPr="00C73039">
                <w:rPr>
                  <w:rFonts w:hint="eastAsia"/>
                  <w:sz w:val="20"/>
                </w:rPr>
                <w:t>满意率</w:t>
              </w:r>
              <w:r w:rsidRPr="00C73039">
                <w:rPr>
                  <w:rFonts w:hint="eastAsia"/>
                  <w:sz w:val="20"/>
                </w:rPr>
                <w:t>(%)</w:t>
              </w:r>
            </w:ins>
          </w:p>
        </w:tc>
        <w:tc>
          <w:tcPr>
            <w:tcW w:w="1446" w:type="pct"/>
            <w:shd w:val="clear" w:color="auto" w:fill="auto"/>
          </w:tcPr>
          <w:p w14:paraId="1496F959" w14:textId="77777777" w:rsidR="00C73039" w:rsidRPr="00C73039" w:rsidRDefault="00C73039" w:rsidP="00C73039">
            <w:pPr>
              <w:widowControl/>
              <w:spacing w:line="240" w:lineRule="auto"/>
              <w:ind w:firstLineChars="0" w:firstLine="0"/>
              <w:jc w:val="center"/>
              <w:rPr>
                <w:ins w:id="1803" w:author="wutuan" w:date="2025-04-30T20:16:00Z" w16du:dateUtc="2025-04-30T12:16:00Z"/>
                <w:sz w:val="20"/>
              </w:rPr>
            </w:pPr>
            <w:ins w:id="1804" w:author="wutuan" w:date="2025-04-30T20:16:00Z" w16du:dateUtc="2025-04-30T12:16:00Z">
              <w:r w:rsidRPr="00C73039">
                <w:rPr>
                  <w:rFonts w:hint="eastAsia"/>
                  <w:sz w:val="20"/>
                </w:rPr>
                <w:t>140(100.00%)</w:t>
              </w:r>
            </w:ins>
          </w:p>
        </w:tc>
        <w:tc>
          <w:tcPr>
            <w:tcW w:w="1446" w:type="pct"/>
            <w:shd w:val="clear" w:color="auto" w:fill="auto"/>
          </w:tcPr>
          <w:p w14:paraId="7EE88E64" w14:textId="77777777" w:rsidR="00C73039" w:rsidRPr="00C73039" w:rsidRDefault="00C73039" w:rsidP="00C73039">
            <w:pPr>
              <w:widowControl/>
              <w:spacing w:line="240" w:lineRule="auto"/>
              <w:ind w:firstLineChars="0" w:firstLine="0"/>
              <w:jc w:val="center"/>
              <w:rPr>
                <w:ins w:id="1805" w:author="wutuan" w:date="2025-04-30T20:16:00Z" w16du:dateUtc="2025-04-30T12:16:00Z"/>
                <w:sz w:val="20"/>
              </w:rPr>
            </w:pPr>
            <w:ins w:id="1806" w:author="wutuan" w:date="2025-04-30T20:16:00Z" w16du:dateUtc="2025-04-30T12:16:00Z">
              <w:r w:rsidRPr="00C73039">
                <w:rPr>
                  <w:rFonts w:hint="eastAsia"/>
                  <w:sz w:val="20"/>
                </w:rPr>
                <w:t>138(100.00%)</w:t>
              </w:r>
            </w:ins>
          </w:p>
        </w:tc>
      </w:tr>
      <w:tr w:rsidR="00C73039" w:rsidRPr="00C73039" w14:paraId="311A5B96" w14:textId="77777777" w:rsidTr="00C73039">
        <w:trPr>
          <w:ins w:id="1807" w:author="wutuan" w:date="2025-04-30T20:16:00Z" w16du:dateUtc="2025-04-30T12:16:00Z"/>
        </w:trPr>
        <w:tc>
          <w:tcPr>
            <w:tcW w:w="2108" w:type="pct"/>
            <w:shd w:val="clear" w:color="auto" w:fill="auto"/>
          </w:tcPr>
          <w:p w14:paraId="60A5F9CF" w14:textId="77777777" w:rsidR="00C73039" w:rsidRPr="00C73039" w:rsidRDefault="00C73039" w:rsidP="00C73039">
            <w:pPr>
              <w:spacing w:line="240" w:lineRule="auto"/>
              <w:ind w:leftChars="200" w:left="420" w:firstLineChars="0" w:firstLine="0"/>
              <w:rPr>
                <w:ins w:id="1808" w:author="wutuan" w:date="2025-04-30T20:16:00Z" w16du:dateUtc="2025-04-30T12:16:00Z"/>
                <w:sz w:val="20"/>
              </w:rPr>
            </w:pPr>
            <w:ins w:id="1809" w:author="wutuan" w:date="2025-04-30T20:16:00Z" w16du:dateUtc="2025-04-30T12:16:00Z">
              <w:r w:rsidRPr="00C73039">
                <w:rPr>
                  <w:rFonts w:hint="eastAsia"/>
                  <w:sz w:val="20"/>
                </w:rPr>
                <w:t>可接受率</w:t>
              </w:r>
              <w:r w:rsidRPr="00C73039">
                <w:rPr>
                  <w:sz w:val="20"/>
                </w:rPr>
                <w:t>(95%CI)</w:t>
              </w:r>
            </w:ins>
          </w:p>
        </w:tc>
        <w:tc>
          <w:tcPr>
            <w:tcW w:w="1446" w:type="pct"/>
            <w:shd w:val="clear" w:color="auto" w:fill="auto"/>
          </w:tcPr>
          <w:p w14:paraId="5A6D578F" w14:textId="77777777" w:rsidR="00C73039" w:rsidRPr="00C73039" w:rsidRDefault="00C73039" w:rsidP="00C73039">
            <w:pPr>
              <w:widowControl/>
              <w:spacing w:line="240" w:lineRule="auto"/>
              <w:ind w:firstLineChars="0" w:firstLine="0"/>
              <w:jc w:val="center"/>
              <w:rPr>
                <w:ins w:id="1810" w:author="wutuan" w:date="2025-04-30T20:16:00Z" w16du:dateUtc="2025-04-30T12:16:00Z"/>
                <w:sz w:val="20"/>
              </w:rPr>
            </w:pPr>
            <w:ins w:id="1811" w:author="wutuan" w:date="2025-04-30T20:16:00Z" w16du:dateUtc="2025-04-30T12:16:00Z">
              <w:r w:rsidRPr="00C73039">
                <w:rPr>
                  <w:sz w:val="20"/>
                </w:rPr>
                <w:t>100.00% (97.40%, 100.00%)</w:t>
              </w:r>
            </w:ins>
          </w:p>
        </w:tc>
        <w:tc>
          <w:tcPr>
            <w:tcW w:w="1446" w:type="pct"/>
            <w:shd w:val="clear" w:color="auto" w:fill="auto"/>
          </w:tcPr>
          <w:p w14:paraId="2FC4EF3A" w14:textId="77777777" w:rsidR="00C73039" w:rsidRPr="00C73039" w:rsidRDefault="00C73039" w:rsidP="00C73039">
            <w:pPr>
              <w:widowControl/>
              <w:spacing w:line="240" w:lineRule="auto"/>
              <w:ind w:firstLineChars="0" w:firstLine="0"/>
              <w:jc w:val="center"/>
              <w:rPr>
                <w:ins w:id="1812" w:author="wutuan" w:date="2025-04-30T20:16:00Z" w16du:dateUtc="2025-04-30T12:16:00Z"/>
                <w:sz w:val="20"/>
              </w:rPr>
            </w:pPr>
            <w:ins w:id="1813" w:author="wutuan" w:date="2025-04-30T20:16:00Z" w16du:dateUtc="2025-04-30T12:16:00Z">
              <w:r w:rsidRPr="00C73039">
                <w:rPr>
                  <w:sz w:val="20"/>
                </w:rPr>
                <w:t>100.00% (97.36%, 100.00%)</w:t>
              </w:r>
            </w:ins>
          </w:p>
        </w:tc>
      </w:tr>
      <w:tr w:rsidR="00C73039" w:rsidRPr="00C73039" w14:paraId="0EC9A47C" w14:textId="77777777" w:rsidTr="00C73039">
        <w:trPr>
          <w:ins w:id="1814" w:author="wutuan" w:date="2025-04-30T20:16:00Z" w16du:dateUtc="2025-04-30T12:16:00Z"/>
        </w:trPr>
        <w:tc>
          <w:tcPr>
            <w:tcW w:w="2108" w:type="pct"/>
            <w:shd w:val="clear" w:color="auto" w:fill="auto"/>
          </w:tcPr>
          <w:p w14:paraId="5B386953" w14:textId="77777777" w:rsidR="00C73039" w:rsidRPr="00C73039" w:rsidRDefault="00C73039" w:rsidP="00C73039">
            <w:pPr>
              <w:spacing w:line="240" w:lineRule="auto"/>
              <w:ind w:leftChars="200" w:left="420" w:firstLineChars="0" w:firstLine="0"/>
              <w:rPr>
                <w:ins w:id="1815" w:author="wutuan" w:date="2025-04-30T20:16:00Z" w16du:dateUtc="2025-04-30T12:16:00Z"/>
                <w:sz w:val="20"/>
              </w:rPr>
            </w:pPr>
            <w:ins w:id="1816" w:author="wutuan" w:date="2025-04-30T20:16:00Z" w16du:dateUtc="2025-04-30T12:16:00Z">
              <w:r w:rsidRPr="00C73039">
                <w:rPr>
                  <w:rFonts w:hint="eastAsia"/>
                  <w:sz w:val="20"/>
                </w:rPr>
                <w:t>满意率</w:t>
              </w:r>
              <w:r w:rsidRPr="00C73039">
                <w:rPr>
                  <w:sz w:val="20"/>
                </w:rPr>
                <w:t>(95%CI)</w:t>
              </w:r>
            </w:ins>
          </w:p>
        </w:tc>
        <w:tc>
          <w:tcPr>
            <w:tcW w:w="1446" w:type="pct"/>
            <w:shd w:val="clear" w:color="auto" w:fill="auto"/>
          </w:tcPr>
          <w:p w14:paraId="1E2D7B35" w14:textId="77777777" w:rsidR="00C73039" w:rsidRPr="00C73039" w:rsidRDefault="00C73039" w:rsidP="00C73039">
            <w:pPr>
              <w:widowControl/>
              <w:spacing w:line="240" w:lineRule="auto"/>
              <w:ind w:firstLineChars="0" w:firstLine="0"/>
              <w:jc w:val="center"/>
              <w:rPr>
                <w:ins w:id="1817" w:author="wutuan" w:date="2025-04-30T20:16:00Z" w16du:dateUtc="2025-04-30T12:16:00Z"/>
                <w:sz w:val="20"/>
              </w:rPr>
            </w:pPr>
            <w:ins w:id="1818" w:author="wutuan" w:date="2025-04-30T20:16:00Z" w16du:dateUtc="2025-04-30T12:16:00Z">
              <w:r w:rsidRPr="00C73039">
                <w:rPr>
                  <w:sz w:val="20"/>
                </w:rPr>
                <w:t>100.00% (97.40%, 100.00%)</w:t>
              </w:r>
            </w:ins>
          </w:p>
        </w:tc>
        <w:tc>
          <w:tcPr>
            <w:tcW w:w="1446" w:type="pct"/>
            <w:shd w:val="clear" w:color="auto" w:fill="auto"/>
          </w:tcPr>
          <w:p w14:paraId="51DC62DD" w14:textId="77777777" w:rsidR="00C73039" w:rsidRPr="00C73039" w:rsidRDefault="00C73039" w:rsidP="00C73039">
            <w:pPr>
              <w:widowControl/>
              <w:spacing w:line="240" w:lineRule="auto"/>
              <w:ind w:firstLineChars="0" w:firstLine="0"/>
              <w:jc w:val="center"/>
              <w:rPr>
                <w:ins w:id="1819" w:author="wutuan" w:date="2025-04-30T20:16:00Z" w16du:dateUtc="2025-04-30T12:16:00Z"/>
                <w:sz w:val="20"/>
              </w:rPr>
            </w:pPr>
            <w:ins w:id="1820" w:author="wutuan" w:date="2025-04-30T20:16:00Z" w16du:dateUtc="2025-04-30T12:16:00Z">
              <w:r w:rsidRPr="00C73039">
                <w:rPr>
                  <w:sz w:val="20"/>
                </w:rPr>
                <w:t>100.00% (97.36%, 100.00%)</w:t>
              </w:r>
            </w:ins>
          </w:p>
        </w:tc>
      </w:tr>
      <w:tr w:rsidR="00C73039" w:rsidRPr="00C73039" w14:paraId="789D984C" w14:textId="77777777" w:rsidTr="00C73039">
        <w:trPr>
          <w:ins w:id="1821" w:author="wutuan" w:date="2025-04-30T20:16:00Z" w16du:dateUtc="2025-04-30T12:16:00Z"/>
        </w:trPr>
        <w:tc>
          <w:tcPr>
            <w:tcW w:w="2108" w:type="pct"/>
            <w:shd w:val="clear" w:color="auto" w:fill="auto"/>
          </w:tcPr>
          <w:p w14:paraId="68B7E79C" w14:textId="77777777" w:rsidR="00C73039" w:rsidRPr="00C73039" w:rsidRDefault="00C73039" w:rsidP="00C73039">
            <w:pPr>
              <w:spacing w:line="240" w:lineRule="auto"/>
              <w:ind w:firstLineChars="0" w:firstLine="0"/>
              <w:rPr>
                <w:ins w:id="1822" w:author="wutuan" w:date="2025-04-30T20:16:00Z" w16du:dateUtc="2025-04-30T12:16:00Z"/>
                <w:sz w:val="20"/>
              </w:rPr>
            </w:pPr>
            <w:ins w:id="1823" w:author="wutuan" w:date="2025-04-30T20:16:00Z" w16du:dateUtc="2025-04-30T12:16:00Z">
              <w:r w:rsidRPr="00C73039">
                <w:rPr>
                  <w:rFonts w:hint="eastAsia"/>
                  <w:sz w:val="20"/>
                </w:rPr>
                <w:t>釆集软件界面便捷性</w:t>
              </w:r>
              <w:r w:rsidRPr="00C73039">
                <w:rPr>
                  <w:sz w:val="20"/>
                </w:rPr>
                <w:t>, n(%)</w:t>
              </w:r>
            </w:ins>
          </w:p>
        </w:tc>
        <w:tc>
          <w:tcPr>
            <w:tcW w:w="1446" w:type="pct"/>
            <w:shd w:val="clear" w:color="auto" w:fill="auto"/>
          </w:tcPr>
          <w:p w14:paraId="723D3F35" w14:textId="77777777" w:rsidR="00C73039" w:rsidRPr="00C73039" w:rsidRDefault="00C73039" w:rsidP="00C73039">
            <w:pPr>
              <w:widowControl/>
              <w:spacing w:line="240" w:lineRule="auto"/>
              <w:ind w:firstLineChars="0" w:firstLine="0"/>
              <w:jc w:val="center"/>
              <w:rPr>
                <w:ins w:id="1824" w:author="wutuan" w:date="2025-04-30T20:16:00Z" w16du:dateUtc="2025-04-30T12:16:00Z"/>
                <w:sz w:val="20"/>
              </w:rPr>
            </w:pPr>
            <w:ins w:id="1825" w:author="wutuan" w:date="2025-04-30T20:16:00Z" w16du:dateUtc="2025-04-30T12:16:00Z">
              <w:r w:rsidRPr="00C73039">
                <w:rPr>
                  <w:rFonts w:hint="eastAsia"/>
                  <w:sz w:val="20"/>
                </w:rPr>
                <w:t>140</w:t>
              </w:r>
            </w:ins>
          </w:p>
        </w:tc>
        <w:tc>
          <w:tcPr>
            <w:tcW w:w="1446" w:type="pct"/>
            <w:shd w:val="clear" w:color="auto" w:fill="auto"/>
          </w:tcPr>
          <w:p w14:paraId="32AED7E7" w14:textId="77777777" w:rsidR="00C73039" w:rsidRPr="00C73039" w:rsidRDefault="00C73039" w:rsidP="00C73039">
            <w:pPr>
              <w:widowControl/>
              <w:spacing w:line="240" w:lineRule="auto"/>
              <w:ind w:firstLineChars="0" w:firstLine="0"/>
              <w:jc w:val="center"/>
              <w:rPr>
                <w:ins w:id="1826" w:author="wutuan" w:date="2025-04-30T20:16:00Z" w16du:dateUtc="2025-04-30T12:16:00Z"/>
                <w:sz w:val="20"/>
              </w:rPr>
            </w:pPr>
            <w:ins w:id="1827" w:author="wutuan" w:date="2025-04-30T20:16:00Z" w16du:dateUtc="2025-04-30T12:16:00Z">
              <w:r w:rsidRPr="00C73039">
                <w:rPr>
                  <w:rFonts w:hint="eastAsia"/>
                  <w:sz w:val="20"/>
                </w:rPr>
                <w:t>138</w:t>
              </w:r>
            </w:ins>
          </w:p>
        </w:tc>
      </w:tr>
      <w:tr w:rsidR="00C73039" w:rsidRPr="00C73039" w14:paraId="52C36E63" w14:textId="77777777" w:rsidTr="00C73039">
        <w:trPr>
          <w:ins w:id="1828" w:author="wutuan" w:date="2025-04-30T20:16:00Z" w16du:dateUtc="2025-04-30T12:16:00Z"/>
        </w:trPr>
        <w:tc>
          <w:tcPr>
            <w:tcW w:w="2108" w:type="pct"/>
            <w:shd w:val="clear" w:color="auto" w:fill="auto"/>
          </w:tcPr>
          <w:p w14:paraId="50E8A494" w14:textId="77777777" w:rsidR="00C73039" w:rsidRPr="00C73039" w:rsidRDefault="00C73039" w:rsidP="00C73039">
            <w:pPr>
              <w:spacing w:line="240" w:lineRule="auto"/>
              <w:ind w:leftChars="200" w:left="420" w:firstLineChars="0" w:firstLine="0"/>
              <w:rPr>
                <w:ins w:id="1829" w:author="wutuan" w:date="2025-04-30T20:16:00Z" w16du:dateUtc="2025-04-30T12:16:00Z"/>
                <w:sz w:val="20"/>
              </w:rPr>
            </w:pPr>
            <w:ins w:id="1830" w:author="wutuan" w:date="2025-04-30T20:16:00Z" w16du:dateUtc="2025-04-30T12:16:00Z">
              <w:r w:rsidRPr="00C73039">
                <w:rPr>
                  <w:rFonts w:hint="eastAsia"/>
                  <w:sz w:val="20"/>
                </w:rPr>
                <w:t>满意</w:t>
              </w:r>
            </w:ins>
          </w:p>
        </w:tc>
        <w:tc>
          <w:tcPr>
            <w:tcW w:w="1446" w:type="pct"/>
            <w:shd w:val="clear" w:color="auto" w:fill="auto"/>
          </w:tcPr>
          <w:p w14:paraId="07FE9D1B" w14:textId="77777777" w:rsidR="00C73039" w:rsidRPr="00C73039" w:rsidRDefault="00C73039" w:rsidP="00C73039">
            <w:pPr>
              <w:widowControl/>
              <w:spacing w:line="240" w:lineRule="auto"/>
              <w:ind w:firstLineChars="0" w:firstLine="0"/>
              <w:jc w:val="center"/>
              <w:rPr>
                <w:ins w:id="1831" w:author="wutuan" w:date="2025-04-30T20:16:00Z" w16du:dateUtc="2025-04-30T12:16:00Z"/>
                <w:sz w:val="20"/>
              </w:rPr>
            </w:pPr>
            <w:ins w:id="1832" w:author="wutuan" w:date="2025-04-30T20:16:00Z" w16du:dateUtc="2025-04-30T12:16:00Z">
              <w:r w:rsidRPr="00C73039">
                <w:rPr>
                  <w:rFonts w:hint="eastAsia"/>
                  <w:sz w:val="20"/>
                </w:rPr>
                <w:t>140(100.00%)</w:t>
              </w:r>
            </w:ins>
          </w:p>
        </w:tc>
        <w:tc>
          <w:tcPr>
            <w:tcW w:w="1446" w:type="pct"/>
            <w:shd w:val="clear" w:color="auto" w:fill="auto"/>
          </w:tcPr>
          <w:p w14:paraId="4DDDD865" w14:textId="77777777" w:rsidR="00C73039" w:rsidRPr="00C73039" w:rsidRDefault="00C73039" w:rsidP="00C73039">
            <w:pPr>
              <w:widowControl/>
              <w:spacing w:line="240" w:lineRule="auto"/>
              <w:ind w:firstLineChars="0" w:firstLine="0"/>
              <w:jc w:val="center"/>
              <w:rPr>
                <w:ins w:id="1833" w:author="wutuan" w:date="2025-04-30T20:16:00Z" w16du:dateUtc="2025-04-30T12:16:00Z"/>
                <w:sz w:val="20"/>
              </w:rPr>
            </w:pPr>
            <w:ins w:id="1834" w:author="wutuan" w:date="2025-04-30T20:16:00Z" w16du:dateUtc="2025-04-30T12:16:00Z">
              <w:r w:rsidRPr="00C73039">
                <w:rPr>
                  <w:rFonts w:hint="eastAsia"/>
                  <w:sz w:val="20"/>
                </w:rPr>
                <w:t>138(100.00%)</w:t>
              </w:r>
            </w:ins>
          </w:p>
        </w:tc>
      </w:tr>
      <w:tr w:rsidR="00C73039" w:rsidRPr="00C73039" w14:paraId="4B442D79" w14:textId="77777777" w:rsidTr="00C73039">
        <w:trPr>
          <w:ins w:id="1835" w:author="wutuan" w:date="2025-04-30T20:16:00Z" w16du:dateUtc="2025-04-30T12:16:00Z"/>
        </w:trPr>
        <w:tc>
          <w:tcPr>
            <w:tcW w:w="2108" w:type="pct"/>
            <w:shd w:val="clear" w:color="auto" w:fill="auto"/>
          </w:tcPr>
          <w:p w14:paraId="2E6EA1AF" w14:textId="77777777" w:rsidR="00C73039" w:rsidRPr="00C73039" w:rsidRDefault="00C73039" w:rsidP="00C73039">
            <w:pPr>
              <w:spacing w:line="240" w:lineRule="auto"/>
              <w:ind w:leftChars="200" w:left="420" w:firstLineChars="0" w:firstLine="0"/>
              <w:rPr>
                <w:ins w:id="1836" w:author="wutuan" w:date="2025-04-30T20:16:00Z" w16du:dateUtc="2025-04-30T12:16:00Z"/>
                <w:sz w:val="20"/>
              </w:rPr>
            </w:pPr>
            <w:ins w:id="1837" w:author="wutuan" w:date="2025-04-30T20:16:00Z" w16du:dateUtc="2025-04-30T12:16:00Z">
              <w:r w:rsidRPr="00C73039">
                <w:rPr>
                  <w:rFonts w:hint="eastAsia"/>
                  <w:sz w:val="20"/>
                </w:rPr>
                <w:t>一般</w:t>
              </w:r>
            </w:ins>
          </w:p>
        </w:tc>
        <w:tc>
          <w:tcPr>
            <w:tcW w:w="1446" w:type="pct"/>
            <w:shd w:val="clear" w:color="auto" w:fill="auto"/>
          </w:tcPr>
          <w:p w14:paraId="653D889E" w14:textId="77777777" w:rsidR="00C73039" w:rsidRPr="00C73039" w:rsidRDefault="00C73039" w:rsidP="00C73039">
            <w:pPr>
              <w:widowControl/>
              <w:spacing w:line="240" w:lineRule="auto"/>
              <w:ind w:firstLineChars="0" w:firstLine="0"/>
              <w:jc w:val="center"/>
              <w:rPr>
                <w:ins w:id="1838" w:author="wutuan" w:date="2025-04-30T20:16:00Z" w16du:dateUtc="2025-04-30T12:16:00Z"/>
                <w:sz w:val="20"/>
              </w:rPr>
            </w:pPr>
            <w:ins w:id="1839"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04AF11A2" w14:textId="77777777" w:rsidR="00C73039" w:rsidRPr="00C73039" w:rsidRDefault="00C73039" w:rsidP="00C73039">
            <w:pPr>
              <w:widowControl/>
              <w:spacing w:line="240" w:lineRule="auto"/>
              <w:ind w:firstLineChars="0" w:firstLine="0"/>
              <w:jc w:val="center"/>
              <w:rPr>
                <w:ins w:id="1840" w:author="wutuan" w:date="2025-04-30T20:16:00Z" w16du:dateUtc="2025-04-30T12:16:00Z"/>
                <w:sz w:val="20"/>
              </w:rPr>
            </w:pPr>
            <w:ins w:id="1841"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2D03289" w14:textId="77777777" w:rsidTr="00C73039">
        <w:trPr>
          <w:ins w:id="1842" w:author="wutuan" w:date="2025-04-30T20:16:00Z" w16du:dateUtc="2025-04-30T12:16:00Z"/>
        </w:trPr>
        <w:tc>
          <w:tcPr>
            <w:tcW w:w="2108" w:type="pct"/>
            <w:shd w:val="clear" w:color="auto" w:fill="auto"/>
          </w:tcPr>
          <w:p w14:paraId="11914896" w14:textId="77777777" w:rsidR="00C73039" w:rsidRPr="00C73039" w:rsidRDefault="00C73039" w:rsidP="00C73039">
            <w:pPr>
              <w:spacing w:line="240" w:lineRule="auto"/>
              <w:ind w:leftChars="200" w:left="420" w:firstLineChars="0" w:firstLine="0"/>
              <w:rPr>
                <w:ins w:id="1843" w:author="wutuan" w:date="2025-04-30T20:16:00Z" w16du:dateUtc="2025-04-30T12:16:00Z"/>
                <w:sz w:val="20"/>
              </w:rPr>
            </w:pPr>
            <w:ins w:id="1844" w:author="wutuan" w:date="2025-04-30T20:16:00Z" w16du:dateUtc="2025-04-30T12:16:00Z">
              <w:r w:rsidRPr="00C73039">
                <w:rPr>
                  <w:rFonts w:hint="eastAsia"/>
                  <w:sz w:val="20"/>
                </w:rPr>
                <w:t>不满意</w:t>
              </w:r>
            </w:ins>
          </w:p>
        </w:tc>
        <w:tc>
          <w:tcPr>
            <w:tcW w:w="1446" w:type="pct"/>
            <w:shd w:val="clear" w:color="auto" w:fill="auto"/>
          </w:tcPr>
          <w:p w14:paraId="0D9A5CDD" w14:textId="77777777" w:rsidR="00C73039" w:rsidRPr="00C73039" w:rsidRDefault="00C73039" w:rsidP="00C73039">
            <w:pPr>
              <w:widowControl/>
              <w:spacing w:line="240" w:lineRule="auto"/>
              <w:ind w:firstLineChars="0" w:firstLine="0"/>
              <w:jc w:val="center"/>
              <w:rPr>
                <w:ins w:id="1845" w:author="wutuan" w:date="2025-04-30T20:16:00Z" w16du:dateUtc="2025-04-30T12:16:00Z"/>
                <w:sz w:val="20"/>
              </w:rPr>
            </w:pPr>
            <w:ins w:id="1846"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75E950DD" w14:textId="77777777" w:rsidR="00C73039" w:rsidRPr="00C73039" w:rsidRDefault="00C73039" w:rsidP="00C73039">
            <w:pPr>
              <w:widowControl/>
              <w:spacing w:line="240" w:lineRule="auto"/>
              <w:ind w:firstLineChars="0" w:firstLine="0"/>
              <w:jc w:val="center"/>
              <w:rPr>
                <w:ins w:id="1847" w:author="wutuan" w:date="2025-04-30T20:16:00Z" w16du:dateUtc="2025-04-30T12:16:00Z"/>
                <w:sz w:val="20"/>
              </w:rPr>
            </w:pPr>
            <w:ins w:id="1848"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E584BE0" w14:textId="77777777" w:rsidTr="00C73039">
        <w:trPr>
          <w:ins w:id="1849" w:author="wutuan" w:date="2025-04-30T20:16:00Z" w16du:dateUtc="2025-04-30T12:16:00Z"/>
        </w:trPr>
        <w:tc>
          <w:tcPr>
            <w:tcW w:w="2108" w:type="pct"/>
            <w:shd w:val="clear" w:color="auto" w:fill="auto"/>
          </w:tcPr>
          <w:p w14:paraId="582F7C2C" w14:textId="77777777" w:rsidR="00C73039" w:rsidRPr="00C73039" w:rsidRDefault="00C73039" w:rsidP="00C73039">
            <w:pPr>
              <w:spacing w:line="240" w:lineRule="auto"/>
              <w:ind w:leftChars="200" w:left="420" w:firstLineChars="0" w:firstLine="0"/>
              <w:rPr>
                <w:ins w:id="1850" w:author="wutuan" w:date="2025-04-30T20:16:00Z" w16du:dateUtc="2025-04-30T12:16:00Z"/>
                <w:sz w:val="20"/>
              </w:rPr>
            </w:pPr>
            <w:ins w:id="1851" w:author="wutuan" w:date="2025-04-30T20:16:00Z" w16du:dateUtc="2025-04-30T12:16:00Z">
              <w:r w:rsidRPr="00C73039">
                <w:rPr>
                  <w:rFonts w:hint="eastAsia"/>
                  <w:sz w:val="20"/>
                </w:rPr>
                <w:t>可接受率</w:t>
              </w:r>
              <w:r w:rsidRPr="00C73039">
                <w:rPr>
                  <w:rFonts w:hint="eastAsia"/>
                  <w:sz w:val="20"/>
                </w:rPr>
                <w:t>(%)</w:t>
              </w:r>
            </w:ins>
          </w:p>
        </w:tc>
        <w:tc>
          <w:tcPr>
            <w:tcW w:w="1446" w:type="pct"/>
            <w:shd w:val="clear" w:color="auto" w:fill="auto"/>
          </w:tcPr>
          <w:p w14:paraId="30BB8BFC" w14:textId="77777777" w:rsidR="00C73039" w:rsidRPr="00C73039" w:rsidRDefault="00C73039" w:rsidP="00C73039">
            <w:pPr>
              <w:widowControl/>
              <w:spacing w:line="240" w:lineRule="auto"/>
              <w:ind w:firstLineChars="0" w:firstLine="0"/>
              <w:jc w:val="center"/>
              <w:rPr>
                <w:ins w:id="1852" w:author="wutuan" w:date="2025-04-30T20:16:00Z" w16du:dateUtc="2025-04-30T12:16:00Z"/>
                <w:sz w:val="20"/>
              </w:rPr>
            </w:pPr>
            <w:ins w:id="1853" w:author="wutuan" w:date="2025-04-30T20:16:00Z" w16du:dateUtc="2025-04-30T12:16:00Z">
              <w:r w:rsidRPr="00C73039">
                <w:rPr>
                  <w:rFonts w:hint="eastAsia"/>
                  <w:sz w:val="20"/>
                </w:rPr>
                <w:t>140(100.00%)</w:t>
              </w:r>
            </w:ins>
          </w:p>
        </w:tc>
        <w:tc>
          <w:tcPr>
            <w:tcW w:w="1446" w:type="pct"/>
            <w:shd w:val="clear" w:color="auto" w:fill="auto"/>
          </w:tcPr>
          <w:p w14:paraId="25F620E2" w14:textId="77777777" w:rsidR="00C73039" w:rsidRPr="00C73039" w:rsidRDefault="00C73039" w:rsidP="00C73039">
            <w:pPr>
              <w:widowControl/>
              <w:spacing w:line="240" w:lineRule="auto"/>
              <w:ind w:firstLineChars="0" w:firstLine="0"/>
              <w:jc w:val="center"/>
              <w:rPr>
                <w:ins w:id="1854" w:author="wutuan" w:date="2025-04-30T20:16:00Z" w16du:dateUtc="2025-04-30T12:16:00Z"/>
                <w:sz w:val="20"/>
              </w:rPr>
            </w:pPr>
            <w:ins w:id="1855" w:author="wutuan" w:date="2025-04-30T20:16:00Z" w16du:dateUtc="2025-04-30T12:16:00Z">
              <w:r w:rsidRPr="00C73039">
                <w:rPr>
                  <w:rFonts w:hint="eastAsia"/>
                  <w:sz w:val="20"/>
                </w:rPr>
                <w:t>138(100.00%)</w:t>
              </w:r>
            </w:ins>
          </w:p>
        </w:tc>
      </w:tr>
      <w:tr w:rsidR="00C73039" w:rsidRPr="00C73039" w14:paraId="139508F0" w14:textId="77777777" w:rsidTr="00C73039">
        <w:trPr>
          <w:ins w:id="1856" w:author="wutuan" w:date="2025-04-30T20:16:00Z" w16du:dateUtc="2025-04-30T12:16:00Z"/>
        </w:trPr>
        <w:tc>
          <w:tcPr>
            <w:tcW w:w="2108" w:type="pct"/>
            <w:shd w:val="clear" w:color="auto" w:fill="auto"/>
          </w:tcPr>
          <w:p w14:paraId="4C63BF0B" w14:textId="77777777" w:rsidR="00C73039" w:rsidRPr="00C73039" w:rsidRDefault="00C73039" w:rsidP="00C73039">
            <w:pPr>
              <w:spacing w:line="240" w:lineRule="auto"/>
              <w:ind w:leftChars="200" w:left="420" w:firstLineChars="0" w:firstLine="0"/>
              <w:rPr>
                <w:ins w:id="1857" w:author="wutuan" w:date="2025-04-30T20:16:00Z" w16du:dateUtc="2025-04-30T12:16:00Z"/>
                <w:sz w:val="20"/>
              </w:rPr>
            </w:pPr>
            <w:ins w:id="1858" w:author="wutuan" w:date="2025-04-30T20:16:00Z" w16du:dateUtc="2025-04-30T12:16:00Z">
              <w:r w:rsidRPr="00C73039">
                <w:rPr>
                  <w:rFonts w:hint="eastAsia"/>
                  <w:sz w:val="20"/>
                </w:rPr>
                <w:t>满意率</w:t>
              </w:r>
              <w:r w:rsidRPr="00C73039">
                <w:rPr>
                  <w:rFonts w:hint="eastAsia"/>
                  <w:sz w:val="20"/>
                </w:rPr>
                <w:t>(%)</w:t>
              </w:r>
            </w:ins>
          </w:p>
        </w:tc>
        <w:tc>
          <w:tcPr>
            <w:tcW w:w="1446" w:type="pct"/>
            <w:shd w:val="clear" w:color="auto" w:fill="auto"/>
          </w:tcPr>
          <w:p w14:paraId="29A4EDC7" w14:textId="77777777" w:rsidR="00C73039" w:rsidRPr="00C73039" w:rsidRDefault="00C73039" w:rsidP="00C73039">
            <w:pPr>
              <w:widowControl/>
              <w:spacing w:line="240" w:lineRule="auto"/>
              <w:ind w:firstLineChars="0" w:firstLine="0"/>
              <w:jc w:val="center"/>
              <w:rPr>
                <w:ins w:id="1859" w:author="wutuan" w:date="2025-04-30T20:16:00Z" w16du:dateUtc="2025-04-30T12:16:00Z"/>
                <w:sz w:val="20"/>
              </w:rPr>
            </w:pPr>
            <w:ins w:id="1860" w:author="wutuan" w:date="2025-04-30T20:16:00Z" w16du:dateUtc="2025-04-30T12:16:00Z">
              <w:r w:rsidRPr="00C73039">
                <w:rPr>
                  <w:rFonts w:hint="eastAsia"/>
                  <w:sz w:val="20"/>
                </w:rPr>
                <w:t>140(100.00%)</w:t>
              </w:r>
            </w:ins>
          </w:p>
        </w:tc>
        <w:tc>
          <w:tcPr>
            <w:tcW w:w="1446" w:type="pct"/>
            <w:shd w:val="clear" w:color="auto" w:fill="auto"/>
          </w:tcPr>
          <w:p w14:paraId="3742AA89" w14:textId="77777777" w:rsidR="00C73039" w:rsidRPr="00C73039" w:rsidRDefault="00C73039" w:rsidP="00C73039">
            <w:pPr>
              <w:widowControl/>
              <w:spacing w:line="240" w:lineRule="auto"/>
              <w:ind w:firstLineChars="0" w:firstLine="0"/>
              <w:jc w:val="center"/>
              <w:rPr>
                <w:ins w:id="1861" w:author="wutuan" w:date="2025-04-30T20:16:00Z" w16du:dateUtc="2025-04-30T12:16:00Z"/>
                <w:sz w:val="20"/>
              </w:rPr>
            </w:pPr>
            <w:ins w:id="1862" w:author="wutuan" w:date="2025-04-30T20:16:00Z" w16du:dateUtc="2025-04-30T12:16:00Z">
              <w:r w:rsidRPr="00C73039">
                <w:rPr>
                  <w:rFonts w:hint="eastAsia"/>
                  <w:sz w:val="20"/>
                </w:rPr>
                <w:t>138(100.00%)</w:t>
              </w:r>
            </w:ins>
          </w:p>
        </w:tc>
      </w:tr>
      <w:tr w:rsidR="00C73039" w:rsidRPr="00C73039" w14:paraId="483EA5B2" w14:textId="77777777" w:rsidTr="00C73039">
        <w:trPr>
          <w:ins w:id="1863" w:author="wutuan" w:date="2025-04-30T20:16:00Z" w16du:dateUtc="2025-04-30T12:16:00Z"/>
        </w:trPr>
        <w:tc>
          <w:tcPr>
            <w:tcW w:w="2108" w:type="pct"/>
            <w:shd w:val="clear" w:color="auto" w:fill="auto"/>
          </w:tcPr>
          <w:p w14:paraId="57849762" w14:textId="77777777" w:rsidR="00C73039" w:rsidRPr="00C73039" w:rsidRDefault="00C73039" w:rsidP="00C73039">
            <w:pPr>
              <w:spacing w:line="240" w:lineRule="auto"/>
              <w:ind w:leftChars="200" w:left="420" w:firstLineChars="0" w:firstLine="0"/>
              <w:rPr>
                <w:ins w:id="1864" w:author="wutuan" w:date="2025-04-30T20:16:00Z" w16du:dateUtc="2025-04-30T12:16:00Z"/>
                <w:sz w:val="20"/>
              </w:rPr>
            </w:pPr>
            <w:ins w:id="1865" w:author="wutuan" w:date="2025-04-30T20:16:00Z" w16du:dateUtc="2025-04-30T12:16:00Z">
              <w:r w:rsidRPr="00C73039">
                <w:rPr>
                  <w:rFonts w:hint="eastAsia"/>
                  <w:sz w:val="20"/>
                </w:rPr>
                <w:t>可接受率</w:t>
              </w:r>
              <w:r w:rsidRPr="00C73039">
                <w:rPr>
                  <w:sz w:val="20"/>
                </w:rPr>
                <w:t>(95%CI)</w:t>
              </w:r>
            </w:ins>
          </w:p>
        </w:tc>
        <w:tc>
          <w:tcPr>
            <w:tcW w:w="1446" w:type="pct"/>
            <w:shd w:val="clear" w:color="auto" w:fill="auto"/>
          </w:tcPr>
          <w:p w14:paraId="14B06D49" w14:textId="77777777" w:rsidR="00C73039" w:rsidRPr="00C73039" w:rsidRDefault="00C73039" w:rsidP="00C73039">
            <w:pPr>
              <w:widowControl/>
              <w:spacing w:line="240" w:lineRule="auto"/>
              <w:ind w:firstLineChars="0" w:firstLine="0"/>
              <w:jc w:val="center"/>
              <w:rPr>
                <w:ins w:id="1866" w:author="wutuan" w:date="2025-04-30T20:16:00Z" w16du:dateUtc="2025-04-30T12:16:00Z"/>
                <w:sz w:val="20"/>
              </w:rPr>
            </w:pPr>
            <w:ins w:id="1867" w:author="wutuan" w:date="2025-04-30T20:16:00Z" w16du:dateUtc="2025-04-30T12:16:00Z">
              <w:r w:rsidRPr="00C73039">
                <w:rPr>
                  <w:sz w:val="20"/>
                </w:rPr>
                <w:t>100.00% (97.40%, 100.00%)</w:t>
              </w:r>
            </w:ins>
          </w:p>
        </w:tc>
        <w:tc>
          <w:tcPr>
            <w:tcW w:w="1446" w:type="pct"/>
            <w:shd w:val="clear" w:color="auto" w:fill="auto"/>
          </w:tcPr>
          <w:p w14:paraId="4F5D4576" w14:textId="77777777" w:rsidR="00C73039" w:rsidRPr="00C73039" w:rsidRDefault="00C73039" w:rsidP="00C73039">
            <w:pPr>
              <w:widowControl/>
              <w:spacing w:line="240" w:lineRule="auto"/>
              <w:ind w:firstLineChars="0" w:firstLine="0"/>
              <w:jc w:val="center"/>
              <w:rPr>
                <w:ins w:id="1868" w:author="wutuan" w:date="2025-04-30T20:16:00Z" w16du:dateUtc="2025-04-30T12:16:00Z"/>
                <w:sz w:val="20"/>
              </w:rPr>
            </w:pPr>
            <w:ins w:id="1869" w:author="wutuan" w:date="2025-04-30T20:16:00Z" w16du:dateUtc="2025-04-30T12:16:00Z">
              <w:r w:rsidRPr="00C73039">
                <w:rPr>
                  <w:sz w:val="20"/>
                </w:rPr>
                <w:t>100.00% (97.36%, 100.00%)</w:t>
              </w:r>
            </w:ins>
          </w:p>
        </w:tc>
      </w:tr>
      <w:tr w:rsidR="00C73039" w:rsidRPr="00C73039" w14:paraId="78EE3981" w14:textId="77777777" w:rsidTr="00C73039">
        <w:trPr>
          <w:ins w:id="1870" w:author="wutuan" w:date="2025-04-30T20:16:00Z" w16du:dateUtc="2025-04-30T12:16:00Z"/>
        </w:trPr>
        <w:tc>
          <w:tcPr>
            <w:tcW w:w="2108" w:type="pct"/>
            <w:shd w:val="clear" w:color="auto" w:fill="auto"/>
          </w:tcPr>
          <w:p w14:paraId="266771BC" w14:textId="77777777" w:rsidR="00C73039" w:rsidRPr="00C73039" w:rsidRDefault="00C73039" w:rsidP="00C73039">
            <w:pPr>
              <w:spacing w:line="240" w:lineRule="auto"/>
              <w:ind w:leftChars="200" w:left="420" w:firstLineChars="0" w:firstLine="0"/>
              <w:rPr>
                <w:ins w:id="1871" w:author="wutuan" w:date="2025-04-30T20:16:00Z" w16du:dateUtc="2025-04-30T12:16:00Z"/>
                <w:sz w:val="20"/>
              </w:rPr>
            </w:pPr>
            <w:ins w:id="1872" w:author="wutuan" w:date="2025-04-30T20:16:00Z" w16du:dateUtc="2025-04-30T12:16:00Z">
              <w:r w:rsidRPr="00C73039">
                <w:rPr>
                  <w:rFonts w:hint="eastAsia"/>
                  <w:sz w:val="20"/>
                </w:rPr>
                <w:t>满意率</w:t>
              </w:r>
              <w:r w:rsidRPr="00C73039">
                <w:rPr>
                  <w:sz w:val="20"/>
                </w:rPr>
                <w:t>(95%CI)</w:t>
              </w:r>
            </w:ins>
          </w:p>
        </w:tc>
        <w:tc>
          <w:tcPr>
            <w:tcW w:w="1446" w:type="pct"/>
            <w:shd w:val="clear" w:color="auto" w:fill="auto"/>
          </w:tcPr>
          <w:p w14:paraId="69830B7E" w14:textId="77777777" w:rsidR="00C73039" w:rsidRPr="00C73039" w:rsidRDefault="00C73039" w:rsidP="00C73039">
            <w:pPr>
              <w:widowControl/>
              <w:spacing w:line="240" w:lineRule="auto"/>
              <w:ind w:firstLineChars="0" w:firstLine="0"/>
              <w:jc w:val="center"/>
              <w:rPr>
                <w:ins w:id="1873" w:author="wutuan" w:date="2025-04-30T20:16:00Z" w16du:dateUtc="2025-04-30T12:16:00Z"/>
                <w:sz w:val="20"/>
              </w:rPr>
            </w:pPr>
            <w:ins w:id="1874" w:author="wutuan" w:date="2025-04-30T20:16:00Z" w16du:dateUtc="2025-04-30T12:16:00Z">
              <w:r w:rsidRPr="00C73039">
                <w:rPr>
                  <w:sz w:val="20"/>
                </w:rPr>
                <w:t>100.00% (97.40%, 100.00%)</w:t>
              </w:r>
            </w:ins>
          </w:p>
        </w:tc>
        <w:tc>
          <w:tcPr>
            <w:tcW w:w="1446" w:type="pct"/>
            <w:shd w:val="clear" w:color="auto" w:fill="auto"/>
          </w:tcPr>
          <w:p w14:paraId="635CC493" w14:textId="77777777" w:rsidR="00C73039" w:rsidRPr="00C73039" w:rsidRDefault="00C73039" w:rsidP="00C73039">
            <w:pPr>
              <w:widowControl/>
              <w:spacing w:line="240" w:lineRule="auto"/>
              <w:ind w:firstLineChars="0" w:firstLine="0"/>
              <w:jc w:val="center"/>
              <w:rPr>
                <w:ins w:id="1875" w:author="wutuan" w:date="2025-04-30T20:16:00Z" w16du:dateUtc="2025-04-30T12:16:00Z"/>
                <w:sz w:val="20"/>
              </w:rPr>
            </w:pPr>
            <w:ins w:id="1876" w:author="wutuan" w:date="2025-04-30T20:16:00Z" w16du:dateUtc="2025-04-30T12:16:00Z">
              <w:r w:rsidRPr="00C73039">
                <w:rPr>
                  <w:sz w:val="20"/>
                </w:rPr>
                <w:t>100.00% (97.36%, 100.00%)</w:t>
              </w:r>
            </w:ins>
          </w:p>
        </w:tc>
      </w:tr>
      <w:tr w:rsidR="00C73039" w:rsidRPr="00C73039" w14:paraId="20A39AB1" w14:textId="77777777" w:rsidTr="00C73039">
        <w:trPr>
          <w:ins w:id="1877" w:author="wutuan" w:date="2025-04-30T20:16:00Z" w16du:dateUtc="2025-04-30T12:16:00Z"/>
        </w:trPr>
        <w:tc>
          <w:tcPr>
            <w:tcW w:w="2108" w:type="pct"/>
            <w:shd w:val="clear" w:color="auto" w:fill="auto"/>
          </w:tcPr>
          <w:p w14:paraId="6620FE99" w14:textId="77777777" w:rsidR="00C73039" w:rsidRPr="00C73039" w:rsidRDefault="00C73039" w:rsidP="00C73039">
            <w:pPr>
              <w:spacing w:line="240" w:lineRule="auto"/>
              <w:ind w:firstLineChars="0" w:firstLine="0"/>
              <w:rPr>
                <w:ins w:id="1878" w:author="wutuan" w:date="2025-04-30T20:16:00Z" w16du:dateUtc="2025-04-30T12:16:00Z"/>
                <w:sz w:val="20"/>
              </w:rPr>
            </w:pPr>
            <w:ins w:id="1879" w:author="wutuan" w:date="2025-04-30T20:16:00Z" w16du:dateUtc="2025-04-30T12:16:00Z">
              <w:r w:rsidRPr="00C73039">
                <w:rPr>
                  <w:rFonts w:hint="eastAsia"/>
                  <w:sz w:val="20"/>
                </w:rPr>
                <w:t>后处理软件，临床使用界面友好性</w:t>
              </w:r>
              <w:r w:rsidRPr="00C73039">
                <w:rPr>
                  <w:sz w:val="20"/>
                </w:rPr>
                <w:t>, n(%)</w:t>
              </w:r>
            </w:ins>
          </w:p>
        </w:tc>
        <w:tc>
          <w:tcPr>
            <w:tcW w:w="1446" w:type="pct"/>
            <w:shd w:val="clear" w:color="auto" w:fill="auto"/>
          </w:tcPr>
          <w:p w14:paraId="1AD433C9" w14:textId="77777777" w:rsidR="00C73039" w:rsidRPr="00C73039" w:rsidRDefault="00C73039" w:rsidP="00C73039">
            <w:pPr>
              <w:widowControl/>
              <w:spacing w:line="240" w:lineRule="auto"/>
              <w:ind w:firstLineChars="0" w:firstLine="0"/>
              <w:jc w:val="center"/>
              <w:rPr>
                <w:ins w:id="1880" w:author="wutuan" w:date="2025-04-30T20:16:00Z" w16du:dateUtc="2025-04-30T12:16:00Z"/>
                <w:sz w:val="20"/>
              </w:rPr>
            </w:pPr>
            <w:ins w:id="1881" w:author="wutuan" w:date="2025-04-30T20:16:00Z" w16du:dateUtc="2025-04-30T12:16:00Z">
              <w:r w:rsidRPr="00C73039">
                <w:rPr>
                  <w:rFonts w:hint="eastAsia"/>
                  <w:sz w:val="20"/>
                </w:rPr>
                <w:t>140</w:t>
              </w:r>
            </w:ins>
          </w:p>
        </w:tc>
        <w:tc>
          <w:tcPr>
            <w:tcW w:w="1446" w:type="pct"/>
            <w:shd w:val="clear" w:color="auto" w:fill="auto"/>
          </w:tcPr>
          <w:p w14:paraId="59D377B1" w14:textId="77777777" w:rsidR="00C73039" w:rsidRPr="00C73039" w:rsidRDefault="00C73039" w:rsidP="00C73039">
            <w:pPr>
              <w:widowControl/>
              <w:spacing w:line="240" w:lineRule="auto"/>
              <w:ind w:firstLineChars="0" w:firstLine="0"/>
              <w:jc w:val="center"/>
              <w:rPr>
                <w:ins w:id="1882" w:author="wutuan" w:date="2025-04-30T20:16:00Z" w16du:dateUtc="2025-04-30T12:16:00Z"/>
                <w:sz w:val="20"/>
              </w:rPr>
            </w:pPr>
            <w:ins w:id="1883" w:author="wutuan" w:date="2025-04-30T20:16:00Z" w16du:dateUtc="2025-04-30T12:16:00Z">
              <w:r w:rsidRPr="00C73039">
                <w:rPr>
                  <w:rFonts w:hint="eastAsia"/>
                  <w:sz w:val="20"/>
                </w:rPr>
                <w:t>138</w:t>
              </w:r>
            </w:ins>
          </w:p>
        </w:tc>
      </w:tr>
      <w:tr w:rsidR="00C73039" w:rsidRPr="00C73039" w14:paraId="480C66E0" w14:textId="77777777" w:rsidTr="00C73039">
        <w:trPr>
          <w:ins w:id="1884" w:author="wutuan" w:date="2025-04-30T20:16:00Z" w16du:dateUtc="2025-04-30T12:16:00Z"/>
        </w:trPr>
        <w:tc>
          <w:tcPr>
            <w:tcW w:w="2108" w:type="pct"/>
            <w:shd w:val="clear" w:color="auto" w:fill="auto"/>
          </w:tcPr>
          <w:p w14:paraId="3F724687" w14:textId="77777777" w:rsidR="00C73039" w:rsidRPr="00C73039" w:rsidRDefault="00C73039" w:rsidP="00C73039">
            <w:pPr>
              <w:spacing w:line="240" w:lineRule="auto"/>
              <w:ind w:leftChars="200" w:left="420" w:firstLineChars="0" w:firstLine="0"/>
              <w:rPr>
                <w:ins w:id="1885" w:author="wutuan" w:date="2025-04-30T20:16:00Z" w16du:dateUtc="2025-04-30T12:16:00Z"/>
                <w:sz w:val="20"/>
              </w:rPr>
            </w:pPr>
            <w:ins w:id="1886" w:author="wutuan" w:date="2025-04-30T20:16:00Z" w16du:dateUtc="2025-04-30T12:16:00Z">
              <w:r w:rsidRPr="00C73039">
                <w:rPr>
                  <w:rFonts w:hint="eastAsia"/>
                  <w:sz w:val="20"/>
                </w:rPr>
                <w:t>满意</w:t>
              </w:r>
            </w:ins>
          </w:p>
        </w:tc>
        <w:tc>
          <w:tcPr>
            <w:tcW w:w="1446" w:type="pct"/>
            <w:shd w:val="clear" w:color="auto" w:fill="auto"/>
          </w:tcPr>
          <w:p w14:paraId="1E0874CC" w14:textId="77777777" w:rsidR="00C73039" w:rsidRPr="00C73039" w:rsidRDefault="00C73039" w:rsidP="00C73039">
            <w:pPr>
              <w:widowControl/>
              <w:spacing w:line="240" w:lineRule="auto"/>
              <w:ind w:firstLineChars="0" w:firstLine="0"/>
              <w:jc w:val="center"/>
              <w:rPr>
                <w:ins w:id="1887" w:author="wutuan" w:date="2025-04-30T20:16:00Z" w16du:dateUtc="2025-04-30T12:16:00Z"/>
                <w:sz w:val="20"/>
              </w:rPr>
            </w:pPr>
            <w:ins w:id="1888" w:author="wutuan" w:date="2025-04-30T20:16:00Z" w16du:dateUtc="2025-04-30T12:16:00Z">
              <w:r w:rsidRPr="00C73039">
                <w:rPr>
                  <w:rFonts w:hint="eastAsia"/>
                  <w:sz w:val="20"/>
                </w:rPr>
                <w:t>140(100.00%)</w:t>
              </w:r>
            </w:ins>
          </w:p>
        </w:tc>
        <w:tc>
          <w:tcPr>
            <w:tcW w:w="1446" w:type="pct"/>
            <w:shd w:val="clear" w:color="auto" w:fill="auto"/>
          </w:tcPr>
          <w:p w14:paraId="45758216" w14:textId="77777777" w:rsidR="00C73039" w:rsidRPr="00C73039" w:rsidRDefault="00C73039" w:rsidP="00C73039">
            <w:pPr>
              <w:widowControl/>
              <w:spacing w:line="240" w:lineRule="auto"/>
              <w:ind w:firstLineChars="0" w:firstLine="0"/>
              <w:jc w:val="center"/>
              <w:rPr>
                <w:ins w:id="1889" w:author="wutuan" w:date="2025-04-30T20:16:00Z" w16du:dateUtc="2025-04-30T12:16:00Z"/>
                <w:sz w:val="20"/>
              </w:rPr>
            </w:pPr>
            <w:ins w:id="1890" w:author="wutuan" w:date="2025-04-30T20:16:00Z" w16du:dateUtc="2025-04-30T12:16:00Z">
              <w:r w:rsidRPr="00C73039">
                <w:rPr>
                  <w:rFonts w:hint="eastAsia"/>
                  <w:sz w:val="20"/>
                </w:rPr>
                <w:t>138(100.00%)</w:t>
              </w:r>
            </w:ins>
          </w:p>
        </w:tc>
      </w:tr>
      <w:tr w:rsidR="00C73039" w:rsidRPr="00C73039" w14:paraId="392C5347" w14:textId="77777777" w:rsidTr="00C73039">
        <w:trPr>
          <w:ins w:id="1891" w:author="wutuan" w:date="2025-04-30T20:16:00Z" w16du:dateUtc="2025-04-30T12:16:00Z"/>
        </w:trPr>
        <w:tc>
          <w:tcPr>
            <w:tcW w:w="2108" w:type="pct"/>
            <w:shd w:val="clear" w:color="auto" w:fill="auto"/>
          </w:tcPr>
          <w:p w14:paraId="1ED373E5" w14:textId="77777777" w:rsidR="00C73039" w:rsidRPr="00C73039" w:rsidRDefault="00C73039" w:rsidP="00C73039">
            <w:pPr>
              <w:spacing w:line="240" w:lineRule="auto"/>
              <w:ind w:leftChars="200" w:left="420" w:firstLineChars="0" w:firstLine="0"/>
              <w:rPr>
                <w:ins w:id="1892" w:author="wutuan" w:date="2025-04-30T20:16:00Z" w16du:dateUtc="2025-04-30T12:16:00Z"/>
                <w:sz w:val="20"/>
              </w:rPr>
            </w:pPr>
            <w:ins w:id="1893" w:author="wutuan" w:date="2025-04-30T20:16:00Z" w16du:dateUtc="2025-04-30T12:16:00Z">
              <w:r w:rsidRPr="00C73039">
                <w:rPr>
                  <w:rFonts w:hint="eastAsia"/>
                  <w:sz w:val="20"/>
                </w:rPr>
                <w:t>一般</w:t>
              </w:r>
            </w:ins>
          </w:p>
        </w:tc>
        <w:tc>
          <w:tcPr>
            <w:tcW w:w="1446" w:type="pct"/>
            <w:shd w:val="clear" w:color="auto" w:fill="auto"/>
          </w:tcPr>
          <w:p w14:paraId="3111EDD6" w14:textId="77777777" w:rsidR="00C73039" w:rsidRPr="00C73039" w:rsidRDefault="00C73039" w:rsidP="00C73039">
            <w:pPr>
              <w:widowControl/>
              <w:spacing w:line="240" w:lineRule="auto"/>
              <w:ind w:firstLineChars="0" w:firstLine="0"/>
              <w:jc w:val="center"/>
              <w:rPr>
                <w:ins w:id="1894" w:author="wutuan" w:date="2025-04-30T20:16:00Z" w16du:dateUtc="2025-04-30T12:16:00Z"/>
                <w:sz w:val="20"/>
              </w:rPr>
            </w:pPr>
            <w:ins w:id="1895"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17DDF5D3" w14:textId="77777777" w:rsidR="00C73039" w:rsidRPr="00C73039" w:rsidRDefault="00C73039" w:rsidP="00C73039">
            <w:pPr>
              <w:widowControl/>
              <w:spacing w:line="240" w:lineRule="auto"/>
              <w:ind w:firstLineChars="0" w:firstLine="0"/>
              <w:jc w:val="center"/>
              <w:rPr>
                <w:ins w:id="1896" w:author="wutuan" w:date="2025-04-30T20:16:00Z" w16du:dateUtc="2025-04-30T12:16:00Z"/>
                <w:sz w:val="20"/>
              </w:rPr>
            </w:pPr>
            <w:ins w:id="1897"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CDB0253" w14:textId="77777777" w:rsidTr="00C73039">
        <w:trPr>
          <w:ins w:id="1898" w:author="wutuan" w:date="2025-04-30T20:16:00Z" w16du:dateUtc="2025-04-30T12:16:00Z"/>
        </w:trPr>
        <w:tc>
          <w:tcPr>
            <w:tcW w:w="2108" w:type="pct"/>
            <w:shd w:val="clear" w:color="auto" w:fill="auto"/>
          </w:tcPr>
          <w:p w14:paraId="7483AA66" w14:textId="77777777" w:rsidR="00C73039" w:rsidRPr="00C73039" w:rsidRDefault="00C73039" w:rsidP="00C73039">
            <w:pPr>
              <w:spacing w:line="240" w:lineRule="auto"/>
              <w:ind w:leftChars="200" w:left="420" w:firstLineChars="0" w:firstLine="0"/>
              <w:rPr>
                <w:ins w:id="1899" w:author="wutuan" w:date="2025-04-30T20:16:00Z" w16du:dateUtc="2025-04-30T12:16:00Z"/>
                <w:sz w:val="20"/>
              </w:rPr>
            </w:pPr>
            <w:ins w:id="1900" w:author="wutuan" w:date="2025-04-30T20:16:00Z" w16du:dateUtc="2025-04-30T12:16:00Z">
              <w:r w:rsidRPr="00C73039">
                <w:rPr>
                  <w:rFonts w:hint="eastAsia"/>
                  <w:sz w:val="20"/>
                </w:rPr>
                <w:t>不满意</w:t>
              </w:r>
            </w:ins>
          </w:p>
        </w:tc>
        <w:tc>
          <w:tcPr>
            <w:tcW w:w="1446" w:type="pct"/>
            <w:shd w:val="clear" w:color="auto" w:fill="auto"/>
          </w:tcPr>
          <w:p w14:paraId="7A2D0290" w14:textId="77777777" w:rsidR="00C73039" w:rsidRPr="00C73039" w:rsidRDefault="00C73039" w:rsidP="00C73039">
            <w:pPr>
              <w:widowControl/>
              <w:spacing w:line="240" w:lineRule="auto"/>
              <w:ind w:firstLineChars="0" w:firstLine="0"/>
              <w:jc w:val="center"/>
              <w:rPr>
                <w:ins w:id="1901" w:author="wutuan" w:date="2025-04-30T20:16:00Z" w16du:dateUtc="2025-04-30T12:16:00Z"/>
                <w:sz w:val="20"/>
              </w:rPr>
            </w:pPr>
            <w:ins w:id="1902"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2BC843BA" w14:textId="77777777" w:rsidR="00C73039" w:rsidRPr="00C73039" w:rsidRDefault="00C73039" w:rsidP="00C73039">
            <w:pPr>
              <w:widowControl/>
              <w:spacing w:line="240" w:lineRule="auto"/>
              <w:ind w:firstLineChars="0" w:firstLine="0"/>
              <w:jc w:val="center"/>
              <w:rPr>
                <w:ins w:id="1903" w:author="wutuan" w:date="2025-04-30T20:16:00Z" w16du:dateUtc="2025-04-30T12:16:00Z"/>
                <w:sz w:val="20"/>
              </w:rPr>
            </w:pPr>
            <w:ins w:id="1904"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2E48CA0D" w14:textId="77777777" w:rsidTr="00C73039">
        <w:trPr>
          <w:ins w:id="1905" w:author="wutuan" w:date="2025-04-30T20:16:00Z" w16du:dateUtc="2025-04-30T12:16:00Z"/>
        </w:trPr>
        <w:tc>
          <w:tcPr>
            <w:tcW w:w="2108" w:type="pct"/>
            <w:shd w:val="clear" w:color="auto" w:fill="auto"/>
          </w:tcPr>
          <w:p w14:paraId="38F4F621" w14:textId="77777777" w:rsidR="00C73039" w:rsidRPr="00C73039" w:rsidRDefault="00C73039" w:rsidP="00C73039">
            <w:pPr>
              <w:spacing w:line="240" w:lineRule="auto"/>
              <w:ind w:leftChars="200" w:left="420" w:firstLineChars="0" w:firstLine="0"/>
              <w:rPr>
                <w:ins w:id="1906" w:author="wutuan" w:date="2025-04-30T20:16:00Z" w16du:dateUtc="2025-04-30T12:16:00Z"/>
                <w:sz w:val="20"/>
              </w:rPr>
            </w:pPr>
            <w:ins w:id="1907" w:author="wutuan" w:date="2025-04-30T20:16:00Z" w16du:dateUtc="2025-04-30T12:16:00Z">
              <w:r w:rsidRPr="00C73039">
                <w:rPr>
                  <w:rFonts w:hint="eastAsia"/>
                  <w:sz w:val="20"/>
                </w:rPr>
                <w:t>可接受率</w:t>
              </w:r>
              <w:r w:rsidRPr="00C73039">
                <w:rPr>
                  <w:rFonts w:hint="eastAsia"/>
                  <w:sz w:val="20"/>
                </w:rPr>
                <w:t>(%)</w:t>
              </w:r>
            </w:ins>
          </w:p>
        </w:tc>
        <w:tc>
          <w:tcPr>
            <w:tcW w:w="1446" w:type="pct"/>
            <w:shd w:val="clear" w:color="auto" w:fill="auto"/>
          </w:tcPr>
          <w:p w14:paraId="289330DF" w14:textId="77777777" w:rsidR="00C73039" w:rsidRPr="00C73039" w:rsidRDefault="00C73039" w:rsidP="00C73039">
            <w:pPr>
              <w:widowControl/>
              <w:spacing w:line="240" w:lineRule="auto"/>
              <w:ind w:firstLineChars="0" w:firstLine="0"/>
              <w:jc w:val="center"/>
              <w:rPr>
                <w:ins w:id="1908" w:author="wutuan" w:date="2025-04-30T20:16:00Z" w16du:dateUtc="2025-04-30T12:16:00Z"/>
                <w:sz w:val="20"/>
              </w:rPr>
            </w:pPr>
            <w:ins w:id="1909" w:author="wutuan" w:date="2025-04-30T20:16:00Z" w16du:dateUtc="2025-04-30T12:16:00Z">
              <w:r w:rsidRPr="00C73039">
                <w:rPr>
                  <w:rFonts w:hint="eastAsia"/>
                  <w:sz w:val="20"/>
                </w:rPr>
                <w:t>140(100.00%)</w:t>
              </w:r>
            </w:ins>
          </w:p>
        </w:tc>
        <w:tc>
          <w:tcPr>
            <w:tcW w:w="1446" w:type="pct"/>
            <w:shd w:val="clear" w:color="auto" w:fill="auto"/>
          </w:tcPr>
          <w:p w14:paraId="31C6AF88" w14:textId="77777777" w:rsidR="00C73039" w:rsidRPr="00C73039" w:rsidRDefault="00C73039" w:rsidP="00C73039">
            <w:pPr>
              <w:widowControl/>
              <w:spacing w:line="240" w:lineRule="auto"/>
              <w:ind w:firstLineChars="0" w:firstLine="0"/>
              <w:jc w:val="center"/>
              <w:rPr>
                <w:ins w:id="1910" w:author="wutuan" w:date="2025-04-30T20:16:00Z" w16du:dateUtc="2025-04-30T12:16:00Z"/>
                <w:sz w:val="20"/>
              </w:rPr>
            </w:pPr>
            <w:ins w:id="1911" w:author="wutuan" w:date="2025-04-30T20:16:00Z" w16du:dateUtc="2025-04-30T12:16:00Z">
              <w:r w:rsidRPr="00C73039">
                <w:rPr>
                  <w:rFonts w:hint="eastAsia"/>
                  <w:sz w:val="20"/>
                </w:rPr>
                <w:t>138(100.00%)</w:t>
              </w:r>
            </w:ins>
          </w:p>
        </w:tc>
      </w:tr>
      <w:tr w:rsidR="00C73039" w:rsidRPr="00C73039" w14:paraId="10F0EC79" w14:textId="77777777" w:rsidTr="00C73039">
        <w:trPr>
          <w:ins w:id="1912" w:author="wutuan" w:date="2025-04-30T20:16:00Z" w16du:dateUtc="2025-04-30T12:16:00Z"/>
        </w:trPr>
        <w:tc>
          <w:tcPr>
            <w:tcW w:w="2108" w:type="pct"/>
            <w:shd w:val="clear" w:color="auto" w:fill="auto"/>
          </w:tcPr>
          <w:p w14:paraId="397C1FCD" w14:textId="77777777" w:rsidR="00C73039" w:rsidRPr="00C73039" w:rsidRDefault="00C73039" w:rsidP="00C73039">
            <w:pPr>
              <w:spacing w:line="240" w:lineRule="auto"/>
              <w:ind w:leftChars="200" w:left="420" w:firstLineChars="0" w:firstLine="0"/>
              <w:rPr>
                <w:ins w:id="1913" w:author="wutuan" w:date="2025-04-30T20:16:00Z" w16du:dateUtc="2025-04-30T12:16:00Z"/>
                <w:sz w:val="20"/>
              </w:rPr>
            </w:pPr>
            <w:ins w:id="1914" w:author="wutuan" w:date="2025-04-30T20:16:00Z" w16du:dateUtc="2025-04-30T12:16:00Z">
              <w:r w:rsidRPr="00C73039">
                <w:rPr>
                  <w:rFonts w:hint="eastAsia"/>
                  <w:sz w:val="20"/>
                </w:rPr>
                <w:t>满意率</w:t>
              </w:r>
              <w:r w:rsidRPr="00C73039">
                <w:rPr>
                  <w:rFonts w:hint="eastAsia"/>
                  <w:sz w:val="20"/>
                </w:rPr>
                <w:t>(%)</w:t>
              </w:r>
            </w:ins>
          </w:p>
        </w:tc>
        <w:tc>
          <w:tcPr>
            <w:tcW w:w="1446" w:type="pct"/>
            <w:shd w:val="clear" w:color="auto" w:fill="auto"/>
          </w:tcPr>
          <w:p w14:paraId="69DCD576" w14:textId="77777777" w:rsidR="00C73039" w:rsidRPr="00C73039" w:rsidRDefault="00C73039" w:rsidP="00C73039">
            <w:pPr>
              <w:widowControl/>
              <w:spacing w:line="240" w:lineRule="auto"/>
              <w:ind w:firstLineChars="0" w:firstLine="0"/>
              <w:jc w:val="center"/>
              <w:rPr>
                <w:ins w:id="1915" w:author="wutuan" w:date="2025-04-30T20:16:00Z" w16du:dateUtc="2025-04-30T12:16:00Z"/>
                <w:sz w:val="20"/>
              </w:rPr>
            </w:pPr>
            <w:ins w:id="1916" w:author="wutuan" w:date="2025-04-30T20:16:00Z" w16du:dateUtc="2025-04-30T12:16:00Z">
              <w:r w:rsidRPr="00C73039">
                <w:rPr>
                  <w:rFonts w:hint="eastAsia"/>
                  <w:sz w:val="20"/>
                </w:rPr>
                <w:t>140(100.00%)</w:t>
              </w:r>
            </w:ins>
          </w:p>
        </w:tc>
        <w:tc>
          <w:tcPr>
            <w:tcW w:w="1446" w:type="pct"/>
            <w:shd w:val="clear" w:color="auto" w:fill="auto"/>
          </w:tcPr>
          <w:p w14:paraId="57F5EF79" w14:textId="77777777" w:rsidR="00C73039" w:rsidRPr="00C73039" w:rsidRDefault="00C73039" w:rsidP="00C73039">
            <w:pPr>
              <w:widowControl/>
              <w:spacing w:line="240" w:lineRule="auto"/>
              <w:ind w:firstLineChars="0" w:firstLine="0"/>
              <w:jc w:val="center"/>
              <w:rPr>
                <w:ins w:id="1917" w:author="wutuan" w:date="2025-04-30T20:16:00Z" w16du:dateUtc="2025-04-30T12:16:00Z"/>
                <w:sz w:val="20"/>
              </w:rPr>
            </w:pPr>
            <w:ins w:id="1918" w:author="wutuan" w:date="2025-04-30T20:16:00Z" w16du:dateUtc="2025-04-30T12:16:00Z">
              <w:r w:rsidRPr="00C73039">
                <w:rPr>
                  <w:rFonts w:hint="eastAsia"/>
                  <w:sz w:val="20"/>
                </w:rPr>
                <w:t>138(100.00%)</w:t>
              </w:r>
            </w:ins>
          </w:p>
        </w:tc>
      </w:tr>
      <w:tr w:rsidR="00C73039" w:rsidRPr="00C73039" w14:paraId="786E5D5D" w14:textId="77777777" w:rsidTr="00C73039">
        <w:trPr>
          <w:ins w:id="1919" w:author="wutuan" w:date="2025-04-30T20:16:00Z" w16du:dateUtc="2025-04-30T12:16:00Z"/>
        </w:trPr>
        <w:tc>
          <w:tcPr>
            <w:tcW w:w="2108" w:type="pct"/>
            <w:shd w:val="clear" w:color="auto" w:fill="auto"/>
          </w:tcPr>
          <w:p w14:paraId="05AC8692" w14:textId="77777777" w:rsidR="00C73039" w:rsidRPr="00C73039" w:rsidRDefault="00C73039" w:rsidP="00C73039">
            <w:pPr>
              <w:spacing w:line="240" w:lineRule="auto"/>
              <w:ind w:leftChars="200" w:left="420" w:firstLineChars="0" w:firstLine="0"/>
              <w:rPr>
                <w:ins w:id="1920" w:author="wutuan" w:date="2025-04-30T20:16:00Z" w16du:dateUtc="2025-04-30T12:16:00Z"/>
                <w:sz w:val="20"/>
              </w:rPr>
            </w:pPr>
            <w:ins w:id="1921" w:author="wutuan" w:date="2025-04-30T20:16:00Z" w16du:dateUtc="2025-04-30T12:16:00Z">
              <w:r w:rsidRPr="00C73039">
                <w:rPr>
                  <w:rFonts w:hint="eastAsia"/>
                  <w:sz w:val="20"/>
                </w:rPr>
                <w:t>可接受率</w:t>
              </w:r>
              <w:r w:rsidRPr="00C73039">
                <w:rPr>
                  <w:sz w:val="20"/>
                </w:rPr>
                <w:t>(95%CI)</w:t>
              </w:r>
            </w:ins>
          </w:p>
        </w:tc>
        <w:tc>
          <w:tcPr>
            <w:tcW w:w="1446" w:type="pct"/>
            <w:shd w:val="clear" w:color="auto" w:fill="auto"/>
          </w:tcPr>
          <w:p w14:paraId="46B353C0" w14:textId="77777777" w:rsidR="00C73039" w:rsidRPr="00C73039" w:rsidRDefault="00C73039" w:rsidP="00C73039">
            <w:pPr>
              <w:widowControl/>
              <w:spacing w:line="240" w:lineRule="auto"/>
              <w:ind w:firstLineChars="0" w:firstLine="0"/>
              <w:jc w:val="center"/>
              <w:rPr>
                <w:ins w:id="1922" w:author="wutuan" w:date="2025-04-30T20:16:00Z" w16du:dateUtc="2025-04-30T12:16:00Z"/>
                <w:sz w:val="20"/>
              </w:rPr>
            </w:pPr>
            <w:ins w:id="1923" w:author="wutuan" w:date="2025-04-30T20:16:00Z" w16du:dateUtc="2025-04-30T12:16:00Z">
              <w:r w:rsidRPr="00C73039">
                <w:rPr>
                  <w:sz w:val="20"/>
                </w:rPr>
                <w:t>100.00% (97.40%, 100.00%)</w:t>
              </w:r>
            </w:ins>
          </w:p>
        </w:tc>
        <w:tc>
          <w:tcPr>
            <w:tcW w:w="1446" w:type="pct"/>
            <w:shd w:val="clear" w:color="auto" w:fill="auto"/>
          </w:tcPr>
          <w:p w14:paraId="68A0B5E1" w14:textId="77777777" w:rsidR="00C73039" w:rsidRPr="00C73039" w:rsidRDefault="00C73039" w:rsidP="00C73039">
            <w:pPr>
              <w:widowControl/>
              <w:spacing w:line="240" w:lineRule="auto"/>
              <w:ind w:firstLineChars="0" w:firstLine="0"/>
              <w:jc w:val="center"/>
              <w:rPr>
                <w:ins w:id="1924" w:author="wutuan" w:date="2025-04-30T20:16:00Z" w16du:dateUtc="2025-04-30T12:16:00Z"/>
                <w:sz w:val="20"/>
              </w:rPr>
            </w:pPr>
            <w:ins w:id="1925" w:author="wutuan" w:date="2025-04-30T20:16:00Z" w16du:dateUtc="2025-04-30T12:16:00Z">
              <w:r w:rsidRPr="00C73039">
                <w:rPr>
                  <w:sz w:val="20"/>
                </w:rPr>
                <w:t>100.00% (97.36%, 100.00%)</w:t>
              </w:r>
            </w:ins>
          </w:p>
        </w:tc>
      </w:tr>
      <w:tr w:rsidR="00C73039" w:rsidRPr="00C73039" w14:paraId="69253E71" w14:textId="77777777" w:rsidTr="00C73039">
        <w:trPr>
          <w:ins w:id="1926" w:author="wutuan" w:date="2025-04-30T20:16:00Z" w16du:dateUtc="2025-04-30T12:16:00Z"/>
        </w:trPr>
        <w:tc>
          <w:tcPr>
            <w:tcW w:w="2108" w:type="pct"/>
            <w:shd w:val="clear" w:color="auto" w:fill="auto"/>
          </w:tcPr>
          <w:p w14:paraId="3D00B6D1" w14:textId="77777777" w:rsidR="00C73039" w:rsidRPr="00C73039" w:rsidRDefault="00C73039" w:rsidP="00C73039">
            <w:pPr>
              <w:spacing w:line="240" w:lineRule="auto"/>
              <w:ind w:leftChars="200" w:left="420" w:firstLineChars="0" w:firstLine="0"/>
              <w:rPr>
                <w:ins w:id="1927" w:author="wutuan" w:date="2025-04-30T20:16:00Z" w16du:dateUtc="2025-04-30T12:16:00Z"/>
                <w:sz w:val="20"/>
              </w:rPr>
            </w:pPr>
            <w:ins w:id="1928" w:author="wutuan" w:date="2025-04-30T20:16:00Z" w16du:dateUtc="2025-04-30T12:16:00Z">
              <w:r w:rsidRPr="00C73039">
                <w:rPr>
                  <w:rFonts w:hint="eastAsia"/>
                  <w:sz w:val="20"/>
                </w:rPr>
                <w:t>满意率</w:t>
              </w:r>
              <w:r w:rsidRPr="00C73039">
                <w:rPr>
                  <w:sz w:val="20"/>
                </w:rPr>
                <w:t>(95%CI)</w:t>
              </w:r>
            </w:ins>
          </w:p>
        </w:tc>
        <w:tc>
          <w:tcPr>
            <w:tcW w:w="1446" w:type="pct"/>
            <w:shd w:val="clear" w:color="auto" w:fill="auto"/>
          </w:tcPr>
          <w:p w14:paraId="5F72377B" w14:textId="77777777" w:rsidR="00C73039" w:rsidRPr="00C73039" w:rsidRDefault="00C73039" w:rsidP="00C73039">
            <w:pPr>
              <w:widowControl/>
              <w:spacing w:line="240" w:lineRule="auto"/>
              <w:ind w:firstLineChars="0" w:firstLine="0"/>
              <w:jc w:val="center"/>
              <w:rPr>
                <w:ins w:id="1929" w:author="wutuan" w:date="2025-04-30T20:16:00Z" w16du:dateUtc="2025-04-30T12:16:00Z"/>
                <w:sz w:val="20"/>
              </w:rPr>
            </w:pPr>
            <w:ins w:id="1930" w:author="wutuan" w:date="2025-04-30T20:16:00Z" w16du:dateUtc="2025-04-30T12:16:00Z">
              <w:r w:rsidRPr="00C73039">
                <w:rPr>
                  <w:sz w:val="20"/>
                </w:rPr>
                <w:t>100.00% (97.40%, 100.00%)</w:t>
              </w:r>
            </w:ins>
          </w:p>
        </w:tc>
        <w:tc>
          <w:tcPr>
            <w:tcW w:w="1446" w:type="pct"/>
            <w:shd w:val="clear" w:color="auto" w:fill="auto"/>
          </w:tcPr>
          <w:p w14:paraId="3BC7556E" w14:textId="77777777" w:rsidR="00C73039" w:rsidRPr="00C73039" w:rsidRDefault="00C73039" w:rsidP="00C73039">
            <w:pPr>
              <w:widowControl/>
              <w:spacing w:line="240" w:lineRule="auto"/>
              <w:ind w:firstLineChars="0" w:firstLine="0"/>
              <w:jc w:val="center"/>
              <w:rPr>
                <w:ins w:id="1931" w:author="wutuan" w:date="2025-04-30T20:16:00Z" w16du:dateUtc="2025-04-30T12:16:00Z"/>
                <w:sz w:val="20"/>
              </w:rPr>
            </w:pPr>
            <w:ins w:id="1932" w:author="wutuan" w:date="2025-04-30T20:16:00Z" w16du:dateUtc="2025-04-30T12:16:00Z">
              <w:r w:rsidRPr="00C73039">
                <w:rPr>
                  <w:sz w:val="20"/>
                </w:rPr>
                <w:t>100.00% (97.36%, 100.00%)</w:t>
              </w:r>
            </w:ins>
          </w:p>
        </w:tc>
      </w:tr>
      <w:tr w:rsidR="00C73039" w:rsidRPr="00C73039" w14:paraId="0CF856B4" w14:textId="77777777" w:rsidTr="00C73039">
        <w:trPr>
          <w:ins w:id="1933" w:author="wutuan" w:date="2025-04-30T20:16:00Z" w16du:dateUtc="2025-04-30T12:16:00Z"/>
        </w:trPr>
        <w:tc>
          <w:tcPr>
            <w:tcW w:w="2108" w:type="pct"/>
            <w:shd w:val="clear" w:color="auto" w:fill="auto"/>
          </w:tcPr>
          <w:p w14:paraId="54D95AF4" w14:textId="77777777" w:rsidR="00C73039" w:rsidRPr="00C73039" w:rsidRDefault="00C73039" w:rsidP="00C73039">
            <w:pPr>
              <w:spacing w:line="240" w:lineRule="auto"/>
              <w:ind w:firstLineChars="0" w:firstLine="0"/>
              <w:rPr>
                <w:ins w:id="1934" w:author="wutuan" w:date="2025-04-30T20:16:00Z" w16du:dateUtc="2025-04-30T12:16:00Z"/>
                <w:sz w:val="20"/>
              </w:rPr>
            </w:pPr>
            <w:ins w:id="1935" w:author="wutuan" w:date="2025-04-30T20:16:00Z" w16du:dateUtc="2025-04-30T12:16:00Z">
              <w:r w:rsidRPr="00C73039">
                <w:rPr>
                  <w:rFonts w:hint="eastAsia"/>
                  <w:sz w:val="20"/>
                </w:rPr>
                <w:t>后处理软件</w:t>
              </w:r>
              <w:r w:rsidRPr="00C73039">
                <w:rPr>
                  <w:rFonts w:hint="eastAsia"/>
                  <w:sz w:val="20"/>
                </w:rPr>
                <w:t xml:space="preserve">, </w:t>
              </w:r>
              <w:r w:rsidRPr="00C73039">
                <w:rPr>
                  <w:rFonts w:hint="eastAsia"/>
                  <w:sz w:val="20"/>
                </w:rPr>
                <w:t>临床使用操作便捷性</w:t>
              </w:r>
              <w:r w:rsidRPr="00C73039">
                <w:rPr>
                  <w:sz w:val="20"/>
                </w:rPr>
                <w:t>, n(%)</w:t>
              </w:r>
            </w:ins>
          </w:p>
        </w:tc>
        <w:tc>
          <w:tcPr>
            <w:tcW w:w="1446" w:type="pct"/>
            <w:shd w:val="clear" w:color="auto" w:fill="auto"/>
          </w:tcPr>
          <w:p w14:paraId="31831DAE" w14:textId="77777777" w:rsidR="00C73039" w:rsidRPr="00C73039" w:rsidRDefault="00C73039" w:rsidP="00C73039">
            <w:pPr>
              <w:widowControl/>
              <w:spacing w:line="240" w:lineRule="auto"/>
              <w:ind w:firstLineChars="0" w:firstLine="0"/>
              <w:jc w:val="center"/>
              <w:rPr>
                <w:ins w:id="1936" w:author="wutuan" w:date="2025-04-30T20:16:00Z" w16du:dateUtc="2025-04-30T12:16:00Z"/>
                <w:sz w:val="20"/>
              </w:rPr>
            </w:pPr>
            <w:ins w:id="1937" w:author="wutuan" w:date="2025-04-30T20:16:00Z" w16du:dateUtc="2025-04-30T12:16:00Z">
              <w:r w:rsidRPr="00C73039">
                <w:rPr>
                  <w:rFonts w:hint="eastAsia"/>
                  <w:sz w:val="20"/>
                </w:rPr>
                <w:t>140</w:t>
              </w:r>
            </w:ins>
          </w:p>
        </w:tc>
        <w:tc>
          <w:tcPr>
            <w:tcW w:w="1446" w:type="pct"/>
            <w:shd w:val="clear" w:color="auto" w:fill="auto"/>
          </w:tcPr>
          <w:p w14:paraId="0E166A4A" w14:textId="77777777" w:rsidR="00C73039" w:rsidRPr="00C73039" w:rsidRDefault="00C73039" w:rsidP="00C73039">
            <w:pPr>
              <w:widowControl/>
              <w:spacing w:line="240" w:lineRule="auto"/>
              <w:ind w:firstLineChars="0" w:firstLine="0"/>
              <w:jc w:val="center"/>
              <w:rPr>
                <w:ins w:id="1938" w:author="wutuan" w:date="2025-04-30T20:16:00Z" w16du:dateUtc="2025-04-30T12:16:00Z"/>
                <w:sz w:val="20"/>
              </w:rPr>
            </w:pPr>
            <w:ins w:id="1939" w:author="wutuan" w:date="2025-04-30T20:16:00Z" w16du:dateUtc="2025-04-30T12:16:00Z">
              <w:r w:rsidRPr="00C73039">
                <w:rPr>
                  <w:rFonts w:hint="eastAsia"/>
                  <w:sz w:val="20"/>
                </w:rPr>
                <w:t>138</w:t>
              </w:r>
            </w:ins>
          </w:p>
        </w:tc>
      </w:tr>
      <w:tr w:rsidR="00C73039" w:rsidRPr="00C73039" w14:paraId="09F7C2BB" w14:textId="77777777" w:rsidTr="00C73039">
        <w:trPr>
          <w:ins w:id="1940" w:author="wutuan" w:date="2025-04-30T20:16:00Z" w16du:dateUtc="2025-04-30T12:16:00Z"/>
        </w:trPr>
        <w:tc>
          <w:tcPr>
            <w:tcW w:w="2108" w:type="pct"/>
            <w:shd w:val="clear" w:color="auto" w:fill="auto"/>
          </w:tcPr>
          <w:p w14:paraId="2E22E540" w14:textId="77777777" w:rsidR="00C73039" w:rsidRPr="00C73039" w:rsidRDefault="00C73039" w:rsidP="00C73039">
            <w:pPr>
              <w:spacing w:line="240" w:lineRule="auto"/>
              <w:ind w:leftChars="200" w:left="420" w:firstLineChars="0" w:firstLine="0"/>
              <w:rPr>
                <w:ins w:id="1941" w:author="wutuan" w:date="2025-04-30T20:16:00Z" w16du:dateUtc="2025-04-30T12:16:00Z"/>
                <w:sz w:val="20"/>
              </w:rPr>
            </w:pPr>
            <w:ins w:id="1942" w:author="wutuan" w:date="2025-04-30T20:16:00Z" w16du:dateUtc="2025-04-30T12:16:00Z">
              <w:r w:rsidRPr="00C73039">
                <w:rPr>
                  <w:rFonts w:hint="eastAsia"/>
                  <w:sz w:val="20"/>
                </w:rPr>
                <w:t>满意</w:t>
              </w:r>
            </w:ins>
          </w:p>
        </w:tc>
        <w:tc>
          <w:tcPr>
            <w:tcW w:w="1446" w:type="pct"/>
            <w:shd w:val="clear" w:color="auto" w:fill="auto"/>
          </w:tcPr>
          <w:p w14:paraId="0BC18206" w14:textId="77777777" w:rsidR="00C73039" w:rsidRPr="00C73039" w:rsidRDefault="00C73039" w:rsidP="00C73039">
            <w:pPr>
              <w:widowControl/>
              <w:spacing w:line="240" w:lineRule="auto"/>
              <w:ind w:firstLineChars="0" w:firstLine="0"/>
              <w:jc w:val="center"/>
              <w:rPr>
                <w:ins w:id="1943" w:author="wutuan" w:date="2025-04-30T20:16:00Z" w16du:dateUtc="2025-04-30T12:16:00Z"/>
                <w:sz w:val="20"/>
              </w:rPr>
            </w:pPr>
            <w:ins w:id="1944" w:author="wutuan" w:date="2025-04-30T20:16:00Z" w16du:dateUtc="2025-04-30T12:16:00Z">
              <w:r w:rsidRPr="00C73039">
                <w:rPr>
                  <w:rFonts w:hint="eastAsia"/>
                  <w:sz w:val="20"/>
                </w:rPr>
                <w:t>140(100.00%)</w:t>
              </w:r>
            </w:ins>
          </w:p>
        </w:tc>
        <w:tc>
          <w:tcPr>
            <w:tcW w:w="1446" w:type="pct"/>
            <w:shd w:val="clear" w:color="auto" w:fill="auto"/>
          </w:tcPr>
          <w:p w14:paraId="19A5D562" w14:textId="77777777" w:rsidR="00C73039" w:rsidRPr="00C73039" w:rsidRDefault="00C73039" w:rsidP="00C73039">
            <w:pPr>
              <w:widowControl/>
              <w:spacing w:line="240" w:lineRule="auto"/>
              <w:ind w:firstLineChars="0" w:firstLine="0"/>
              <w:jc w:val="center"/>
              <w:rPr>
                <w:ins w:id="1945" w:author="wutuan" w:date="2025-04-30T20:16:00Z" w16du:dateUtc="2025-04-30T12:16:00Z"/>
                <w:sz w:val="20"/>
              </w:rPr>
            </w:pPr>
            <w:ins w:id="1946" w:author="wutuan" w:date="2025-04-30T20:16:00Z" w16du:dateUtc="2025-04-30T12:16:00Z">
              <w:r w:rsidRPr="00C73039">
                <w:rPr>
                  <w:rFonts w:hint="eastAsia"/>
                  <w:sz w:val="20"/>
                </w:rPr>
                <w:t>138(100.00%)</w:t>
              </w:r>
            </w:ins>
          </w:p>
        </w:tc>
      </w:tr>
      <w:tr w:rsidR="00C73039" w:rsidRPr="00C73039" w14:paraId="68B055E2" w14:textId="77777777" w:rsidTr="00C73039">
        <w:trPr>
          <w:ins w:id="1947" w:author="wutuan" w:date="2025-04-30T20:16:00Z" w16du:dateUtc="2025-04-30T12:16:00Z"/>
        </w:trPr>
        <w:tc>
          <w:tcPr>
            <w:tcW w:w="2108" w:type="pct"/>
            <w:shd w:val="clear" w:color="auto" w:fill="auto"/>
          </w:tcPr>
          <w:p w14:paraId="00F64745" w14:textId="77777777" w:rsidR="00C73039" w:rsidRPr="00C73039" w:rsidRDefault="00C73039" w:rsidP="00C73039">
            <w:pPr>
              <w:spacing w:line="240" w:lineRule="auto"/>
              <w:ind w:leftChars="200" w:left="420" w:firstLineChars="0" w:firstLine="0"/>
              <w:rPr>
                <w:ins w:id="1948" w:author="wutuan" w:date="2025-04-30T20:16:00Z" w16du:dateUtc="2025-04-30T12:16:00Z"/>
                <w:sz w:val="20"/>
              </w:rPr>
            </w:pPr>
            <w:ins w:id="1949" w:author="wutuan" w:date="2025-04-30T20:16:00Z" w16du:dateUtc="2025-04-30T12:16:00Z">
              <w:r w:rsidRPr="00C73039">
                <w:rPr>
                  <w:rFonts w:hint="eastAsia"/>
                  <w:sz w:val="20"/>
                </w:rPr>
                <w:t>一般</w:t>
              </w:r>
            </w:ins>
          </w:p>
        </w:tc>
        <w:tc>
          <w:tcPr>
            <w:tcW w:w="1446" w:type="pct"/>
            <w:shd w:val="clear" w:color="auto" w:fill="auto"/>
          </w:tcPr>
          <w:p w14:paraId="0318D28D" w14:textId="77777777" w:rsidR="00C73039" w:rsidRPr="00C73039" w:rsidRDefault="00C73039" w:rsidP="00C73039">
            <w:pPr>
              <w:widowControl/>
              <w:spacing w:line="240" w:lineRule="auto"/>
              <w:ind w:firstLineChars="0" w:firstLine="0"/>
              <w:jc w:val="center"/>
              <w:rPr>
                <w:ins w:id="1950" w:author="wutuan" w:date="2025-04-30T20:16:00Z" w16du:dateUtc="2025-04-30T12:16:00Z"/>
                <w:sz w:val="20"/>
              </w:rPr>
            </w:pPr>
            <w:ins w:id="1951"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6A520C57" w14:textId="77777777" w:rsidR="00C73039" w:rsidRPr="00C73039" w:rsidRDefault="00C73039" w:rsidP="00C73039">
            <w:pPr>
              <w:widowControl/>
              <w:spacing w:line="240" w:lineRule="auto"/>
              <w:ind w:firstLineChars="0" w:firstLine="0"/>
              <w:jc w:val="center"/>
              <w:rPr>
                <w:ins w:id="1952" w:author="wutuan" w:date="2025-04-30T20:16:00Z" w16du:dateUtc="2025-04-30T12:16:00Z"/>
                <w:sz w:val="20"/>
              </w:rPr>
            </w:pPr>
            <w:ins w:id="1953"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74CE9A2" w14:textId="77777777" w:rsidTr="00C73039">
        <w:trPr>
          <w:ins w:id="1954" w:author="wutuan" w:date="2025-04-30T20:16:00Z" w16du:dateUtc="2025-04-30T12:16:00Z"/>
        </w:trPr>
        <w:tc>
          <w:tcPr>
            <w:tcW w:w="2108" w:type="pct"/>
            <w:shd w:val="clear" w:color="auto" w:fill="auto"/>
          </w:tcPr>
          <w:p w14:paraId="4FDB9C63" w14:textId="77777777" w:rsidR="00C73039" w:rsidRPr="00C73039" w:rsidRDefault="00C73039" w:rsidP="00C73039">
            <w:pPr>
              <w:spacing w:line="240" w:lineRule="auto"/>
              <w:ind w:leftChars="200" w:left="420" w:firstLineChars="0" w:firstLine="0"/>
              <w:rPr>
                <w:ins w:id="1955" w:author="wutuan" w:date="2025-04-30T20:16:00Z" w16du:dateUtc="2025-04-30T12:16:00Z"/>
                <w:sz w:val="20"/>
              </w:rPr>
            </w:pPr>
            <w:ins w:id="1956" w:author="wutuan" w:date="2025-04-30T20:16:00Z" w16du:dateUtc="2025-04-30T12:16:00Z">
              <w:r w:rsidRPr="00C73039">
                <w:rPr>
                  <w:rFonts w:hint="eastAsia"/>
                  <w:sz w:val="20"/>
                </w:rPr>
                <w:t>不满意</w:t>
              </w:r>
            </w:ins>
          </w:p>
        </w:tc>
        <w:tc>
          <w:tcPr>
            <w:tcW w:w="1446" w:type="pct"/>
            <w:shd w:val="clear" w:color="auto" w:fill="auto"/>
          </w:tcPr>
          <w:p w14:paraId="370B6146" w14:textId="77777777" w:rsidR="00C73039" w:rsidRPr="00C73039" w:rsidRDefault="00C73039" w:rsidP="00C73039">
            <w:pPr>
              <w:widowControl/>
              <w:spacing w:line="240" w:lineRule="auto"/>
              <w:ind w:firstLineChars="0" w:firstLine="0"/>
              <w:jc w:val="center"/>
              <w:rPr>
                <w:ins w:id="1957" w:author="wutuan" w:date="2025-04-30T20:16:00Z" w16du:dateUtc="2025-04-30T12:16:00Z"/>
                <w:sz w:val="20"/>
              </w:rPr>
            </w:pPr>
            <w:ins w:id="1958"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c>
          <w:tcPr>
            <w:tcW w:w="1446" w:type="pct"/>
            <w:shd w:val="clear" w:color="auto" w:fill="auto"/>
          </w:tcPr>
          <w:p w14:paraId="4A9F9611" w14:textId="77777777" w:rsidR="00C73039" w:rsidRPr="00C73039" w:rsidRDefault="00C73039" w:rsidP="00C73039">
            <w:pPr>
              <w:widowControl/>
              <w:spacing w:line="240" w:lineRule="auto"/>
              <w:ind w:firstLineChars="0" w:firstLine="0"/>
              <w:jc w:val="center"/>
              <w:rPr>
                <w:ins w:id="1959" w:author="wutuan" w:date="2025-04-30T20:16:00Z" w16du:dateUtc="2025-04-30T12:16:00Z"/>
                <w:sz w:val="20"/>
              </w:rPr>
            </w:pPr>
            <w:ins w:id="1960" w:author="wutuan" w:date="2025-04-30T20:16:00Z" w16du:dateUtc="2025-04-30T12:16: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9772AA4" w14:textId="77777777" w:rsidTr="00C73039">
        <w:trPr>
          <w:ins w:id="1961" w:author="wutuan" w:date="2025-04-30T20:16:00Z" w16du:dateUtc="2025-04-30T12:16:00Z"/>
        </w:trPr>
        <w:tc>
          <w:tcPr>
            <w:tcW w:w="2108" w:type="pct"/>
            <w:shd w:val="clear" w:color="auto" w:fill="auto"/>
          </w:tcPr>
          <w:p w14:paraId="0CABD56E" w14:textId="77777777" w:rsidR="00C73039" w:rsidRPr="00C73039" w:rsidRDefault="00C73039" w:rsidP="00C73039">
            <w:pPr>
              <w:spacing w:line="240" w:lineRule="auto"/>
              <w:ind w:leftChars="200" w:left="420" w:firstLineChars="0" w:firstLine="0"/>
              <w:rPr>
                <w:ins w:id="1962" w:author="wutuan" w:date="2025-04-30T20:16:00Z" w16du:dateUtc="2025-04-30T12:16:00Z"/>
                <w:sz w:val="20"/>
              </w:rPr>
            </w:pPr>
            <w:ins w:id="1963" w:author="wutuan" w:date="2025-04-30T20:16:00Z" w16du:dateUtc="2025-04-30T12:16:00Z">
              <w:r w:rsidRPr="00C73039">
                <w:rPr>
                  <w:rFonts w:hint="eastAsia"/>
                  <w:sz w:val="20"/>
                </w:rPr>
                <w:t>可接受率</w:t>
              </w:r>
              <w:r w:rsidRPr="00C73039">
                <w:rPr>
                  <w:rFonts w:hint="eastAsia"/>
                  <w:sz w:val="20"/>
                </w:rPr>
                <w:t>(%)</w:t>
              </w:r>
            </w:ins>
          </w:p>
        </w:tc>
        <w:tc>
          <w:tcPr>
            <w:tcW w:w="1446" w:type="pct"/>
            <w:shd w:val="clear" w:color="auto" w:fill="auto"/>
          </w:tcPr>
          <w:p w14:paraId="37278DD1" w14:textId="77777777" w:rsidR="00C73039" w:rsidRPr="00C73039" w:rsidRDefault="00C73039" w:rsidP="00C73039">
            <w:pPr>
              <w:widowControl/>
              <w:spacing w:line="240" w:lineRule="auto"/>
              <w:ind w:firstLineChars="0" w:firstLine="0"/>
              <w:jc w:val="center"/>
              <w:rPr>
                <w:ins w:id="1964" w:author="wutuan" w:date="2025-04-30T20:16:00Z" w16du:dateUtc="2025-04-30T12:16:00Z"/>
                <w:sz w:val="20"/>
              </w:rPr>
            </w:pPr>
            <w:ins w:id="1965" w:author="wutuan" w:date="2025-04-30T20:16:00Z" w16du:dateUtc="2025-04-30T12:16:00Z">
              <w:r w:rsidRPr="00C73039">
                <w:rPr>
                  <w:rFonts w:hint="eastAsia"/>
                  <w:sz w:val="20"/>
                </w:rPr>
                <w:t>140(100.00%)</w:t>
              </w:r>
            </w:ins>
          </w:p>
        </w:tc>
        <w:tc>
          <w:tcPr>
            <w:tcW w:w="1446" w:type="pct"/>
            <w:shd w:val="clear" w:color="auto" w:fill="auto"/>
          </w:tcPr>
          <w:p w14:paraId="03784EE4" w14:textId="77777777" w:rsidR="00C73039" w:rsidRPr="00C73039" w:rsidRDefault="00C73039" w:rsidP="00C73039">
            <w:pPr>
              <w:widowControl/>
              <w:spacing w:line="240" w:lineRule="auto"/>
              <w:ind w:firstLineChars="0" w:firstLine="0"/>
              <w:jc w:val="center"/>
              <w:rPr>
                <w:ins w:id="1966" w:author="wutuan" w:date="2025-04-30T20:16:00Z" w16du:dateUtc="2025-04-30T12:16:00Z"/>
                <w:sz w:val="20"/>
              </w:rPr>
            </w:pPr>
            <w:ins w:id="1967" w:author="wutuan" w:date="2025-04-30T20:16:00Z" w16du:dateUtc="2025-04-30T12:16:00Z">
              <w:r w:rsidRPr="00C73039">
                <w:rPr>
                  <w:rFonts w:hint="eastAsia"/>
                  <w:sz w:val="20"/>
                </w:rPr>
                <w:t>138(100.00%)</w:t>
              </w:r>
            </w:ins>
          </w:p>
        </w:tc>
      </w:tr>
      <w:tr w:rsidR="00C73039" w:rsidRPr="00C73039" w14:paraId="2A64DDDB" w14:textId="77777777" w:rsidTr="00C73039">
        <w:trPr>
          <w:ins w:id="1968" w:author="wutuan" w:date="2025-04-30T20:16:00Z" w16du:dateUtc="2025-04-30T12:16:00Z"/>
        </w:trPr>
        <w:tc>
          <w:tcPr>
            <w:tcW w:w="2108" w:type="pct"/>
            <w:shd w:val="clear" w:color="auto" w:fill="auto"/>
          </w:tcPr>
          <w:p w14:paraId="2BAB96B1" w14:textId="77777777" w:rsidR="00C73039" w:rsidRPr="00C73039" w:rsidRDefault="00C73039" w:rsidP="00C73039">
            <w:pPr>
              <w:spacing w:line="240" w:lineRule="auto"/>
              <w:ind w:leftChars="200" w:left="420" w:firstLineChars="0" w:firstLine="0"/>
              <w:rPr>
                <w:ins w:id="1969" w:author="wutuan" w:date="2025-04-30T20:16:00Z" w16du:dateUtc="2025-04-30T12:16:00Z"/>
                <w:sz w:val="20"/>
              </w:rPr>
            </w:pPr>
            <w:ins w:id="1970" w:author="wutuan" w:date="2025-04-30T20:16:00Z" w16du:dateUtc="2025-04-30T12:16:00Z">
              <w:r w:rsidRPr="00C73039">
                <w:rPr>
                  <w:rFonts w:hint="eastAsia"/>
                  <w:sz w:val="20"/>
                </w:rPr>
                <w:t>满意率</w:t>
              </w:r>
              <w:r w:rsidRPr="00C73039">
                <w:rPr>
                  <w:rFonts w:hint="eastAsia"/>
                  <w:sz w:val="20"/>
                </w:rPr>
                <w:t>(%)</w:t>
              </w:r>
            </w:ins>
          </w:p>
        </w:tc>
        <w:tc>
          <w:tcPr>
            <w:tcW w:w="1446" w:type="pct"/>
            <w:shd w:val="clear" w:color="auto" w:fill="auto"/>
          </w:tcPr>
          <w:p w14:paraId="70C0D838" w14:textId="77777777" w:rsidR="00C73039" w:rsidRPr="00C73039" w:rsidRDefault="00C73039" w:rsidP="00C73039">
            <w:pPr>
              <w:widowControl/>
              <w:spacing w:line="240" w:lineRule="auto"/>
              <w:ind w:firstLineChars="0" w:firstLine="0"/>
              <w:jc w:val="center"/>
              <w:rPr>
                <w:ins w:id="1971" w:author="wutuan" w:date="2025-04-30T20:16:00Z" w16du:dateUtc="2025-04-30T12:16:00Z"/>
                <w:sz w:val="20"/>
              </w:rPr>
            </w:pPr>
            <w:ins w:id="1972" w:author="wutuan" w:date="2025-04-30T20:16:00Z" w16du:dateUtc="2025-04-30T12:16:00Z">
              <w:r w:rsidRPr="00C73039">
                <w:rPr>
                  <w:rFonts w:hint="eastAsia"/>
                  <w:sz w:val="20"/>
                </w:rPr>
                <w:t>140(100.00%)</w:t>
              </w:r>
            </w:ins>
          </w:p>
        </w:tc>
        <w:tc>
          <w:tcPr>
            <w:tcW w:w="1446" w:type="pct"/>
            <w:shd w:val="clear" w:color="auto" w:fill="auto"/>
          </w:tcPr>
          <w:p w14:paraId="3133C6F8" w14:textId="77777777" w:rsidR="00C73039" w:rsidRPr="00C73039" w:rsidRDefault="00C73039" w:rsidP="00C73039">
            <w:pPr>
              <w:widowControl/>
              <w:spacing w:line="240" w:lineRule="auto"/>
              <w:ind w:firstLineChars="0" w:firstLine="0"/>
              <w:jc w:val="center"/>
              <w:rPr>
                <w:ins w:id="1973" w:author="wutuan" w:date="2025-04-30T20:16:00Z" w16du:dateUtc="2025-04-30T12:16:00Z"/>
                <w:sz w:val="20"/>
              </w:rPr>
            </w:pPr>
            <w:ins w:id="1974" w:author="wutuan" w:date="2025-04-30T20:16:00Z" w16du:dateUtc="2025-04-30T12:16:00Z">
              <w:r w:rsidRPr="00C73039">
                <w:rPr>
                  <w:rFonts w:hint="eastAsia"/>
                  <w:sz w:val="20"/>
                </w:rPr>
                <w:t>138(100.00%)</w:t>
              </w:r>
            </w:ins>
          </w:p>
        </w:tc>
      </w:tr>
      <w:tr w:rsidR="00C73039" w:rsidRPr="00C73039" w14:paraId="071664CD" w14:textId="77777777" w:rsidTr="00C73039">
        <w:trPr>
          <w:ins w:id="1975" w:author="wutuan" w:date="2025-04-30T20:16:00Z" w16du:dateUtc="2025-04-30T12:16:00Z"/>
        </w:trPr>
        <w:tc>
          <w:tcPr>
            <w:tcW w:w="2108" w:type="pct"/>
            <w:shd w:val="clear" w:color="auto" w:fill="auto"/>
          </w:tcPr>
          <w:p w14:paraId="7A9FD227" w14:textId="77777777" w:rsidR="00C73039" w:rsidRPr="00C73039" w:rsidRDefault="00C73039" w:rsidP="00C73039">
            <w:pPr>
              <w:spacing w:line="240" w:lineRule="auto"/>
              <w:ind w:leftChars="200" w:left="420" w:firstLineChars="0" w:firstLine="0"/>
              <w:rPr>
                <w:ins w:id="1976" w:author="wutuan" w:date="2025-04-30T20:16:00Z" w16du:dateUtc="2025-04-30T12:16:00Z"/>
                <w:sz w:val="20"/>
              </w:rPr>
            </w:pPr>
            <w:ins w:id="1977" w:author="wutuan" w:date="2025-04-30T20:16:00Z" w16du:dateUtc="2025-04-30T12:16:00Z">
              <w:r w:rsidRPr="00C73039">
                <w:rPr>
                  <w:rFonts w:hint="eastAsia"/>
                  <w:sz w:val="20"/>
                </w:rPr>
                <w:t>可接受率</w:t>
              </w:r>
              <w:r w:rsidRPr="00C73039">
                <w:rPr>
                  <w:sz w:val="20"/>
                </w:rPr>
                <w:t>(95%CI)</w:t>
              </w:r>
            </w:ins>
          </w:p>
        </w:tc>
        <w:tc>
          <w:tcPr>
            <w:tcW w:w="1446" w:type="pct"/>
            <w:shd w:val="clear" w:color="auto" w:fill="auto"/>
          </w:tcPr>
          <w:p w14:paraId="604E19D4" w14:textId="77777777" w:rsidR="00C73039" w:rsidRPr="00C73039" w:rsidRDefault="00C73039" w:rsidP="00C73039">
            <w:pPr>
              <w:widowControl/>
              <w:spacing w:line="240" w:lineRule="auto"/>
              <w:ind w:firstLineChars="0" w:firstLine="0"/>
              <w:jc w:val="center"/>
              <w:rPr>
                <w:ins w:id="1978" w:author="wutuan" w:date="2025-04-30T20:16:00Z" w16du:dateUtc="2025-04-30T12:16:00Z"/>
                <w:sz w:val="20"/>
              </w:rPr>
            </w:pPr>
            <w:ins w:id="1979" w:author="wutuan" w:date="2025-04-30T20:16:00Z" w16du:dateUtc="2025-04-30T12:16:00Z">
              <w:r w:rsidRPr="00C73039">
                <w:rPr>
                  <w:sz w:val="20"/>
                </w:rPr>
                <w:t>100.00% (97.40%, 100.00%)</w:t>
              </w:r>
            </w:ins>
          </w:p>
        </w:tc>
        <w:tc>
          <w:tcPr>
            <w:tcW w:w="1446" w:type="pct"/>
            <w:shd w:val="clear" w:color="auto" w:fill="auto"/>
          </w:tcPr>
          <w:p w14:paraId="2F41B701" w14:textId="77777777" w:rsidR="00C73039" w:rsidRPr="00C73039" w:rsidRDefault="00C73039" w:rsidP="00C73039">
            <w:pPr>
              <w:widowControl/>
              <w:spacing w:line="240" w:lineRule="auto"/>
              <w:ind w:firstLineChars="0" w:firstLine="0"/>
              <w:jc w:val="center"/>
              <w:rPr>
                <w:ins w:id="1980" w:author="wutuan" w:date="2025-04-30T20:16:00Z" w16du:dateUtc="2025-04-30T12:16:00Z"/>
                <w:sz w:val="20"/>
              </w:rPr>
            </w:pPr>
            <w:ins w:id="1981" w:author="wutuan" w:date="2025-04-30T20:16:00Z" w16du:dateUtc="2025-04-30T12:16:00Z">
              <w:r w:rsidRPr="00C73039">
                <w:rPr>
                  <w:sz w:val="20"/>
                </w:rPr>
                <w:t>100.00% (97.36%, 100.00%)</w:t>
              </w:r>
            </w:ins>
          </w:p>
        </w:tc>
      </w:tr>
      <w:tr w:rsidR="00C73039" w:rsidRPr="00C73039" w14:paraId="17E55053" w14:textId="77777777" w:rsidTr="00C73039">
        <w:trPr>
          <w:ins w:id="1982" w:author="wutuan" w:date="2025-04-30T20:16:00Z" w16du:dateUtc="2025-04-30T12:16:00Z"/>
        </w:trPr>
        <w:tc>
          <w:tcPr>
            <w:tcW w:w="2108" w:type="pct"/>
            <w:shd w:val="clear" w:color="auto" w:fill="auto"/>
          </w:tcPr>
          <w:p w14:paraId="0125D23C" w14:textId="77777777" w:rsidR="00C73039" w:rsidRPr="00C73039" w:rsidRDefault="00C73039" w:rsidP="00C73039">
            <w:pPr>
              <w:spacing w:line="240" w:lineRule="auto"/>
              <w:ind w:leftChars="200" w:left="420" w:firstLineChars="0" w:firstLine="0"/>
              <w:rPr>
                <w:ins w:id="1983" w:author="wutuan" w:date="2025-04-30T20:16:00Z" w16du:dateUtc="2025-04-30T12:16:00Z"/>
                <w:sz w:val="20"/>
              </w:rPr>
            </w:pPr>
            <w:ins w:id="1984" w:author="wutuan" w:date="2025-04-30T20:16:00Z" w16du:dateUtc="2025-04-30T12:16:00Z">
              <w:r w:rsidRPr="00C73039">
                <w:rPr>
                  <w:rFonts w:hint="eastAsia"/>
                  <w:sz w:val="20"/>
                </w:rPr>
                <w:t>满意率</w:t>
              </w:r>
              <w:r w:rsidRPr="00C73039">
                <w:rPr>
                  <w:sz w:val="20"/>
                </w:rPr>
                <w:t>(95%CI)</w:t>
              </w:r>
            </w:ins>
          </w:p>
        </w:tc>
        <w:tc>
          <w:tcPr>
            <w:tcW w:w="1446" w:type="pct"/>
            <w:shd w:val="clear" w:color="auto" w:fill="auto"/>
          </w:tcPr>
          <w:p w14:paraId="22FEFF65" w14:textId="77777777" w:rsidR="00C73039" w:rsidRPr="00C73039" w:rsidRDefault="00C73039" w:rsidP="00C73039">
            <w:pPr>
              <w:widowControl/>
              <w:spacing w:line="240" w:lineRule="auto"/>
              <w:ind w:firstLineChars="0" w:firstLine="0"/>
              <w:jc w:val="center"/>
              <w:rPr>
                <w:ins w:id="1985" w:author="wutuan" w:date="2025-04-30T20:16:00Z" w16du:dateUtc="2025-04-30T12:16:00Z"/>
                <w:sz w:val="20"/>
              </w:rPr>
            </w:pPr>
            <w:ins w:id="1986" w:author="wutuan" w:date="2025-04-30T20:16:00Z" w16du:dateUtc="2025-04-30T12:16:00Z">
              <w:r w:rsidRPr="00C73039">
                <w:rPr>
                  <w:sz w:val="20"/>
                </w:rPr>
                <w:t>100.00% (97.40%, 100.00%)</w:t>
              </w:r>
            </w:ins>
          </w:p>
        </w:tc>
        <w:tc>
          <w:tcPr>
            <w:tcW w:w="1446" w:type="pct"/>
            <w:shd w:val="clear" w:color="auto" w:fill="auto"/>
          </w:tcPr>
          <w:p w14:paraId="2B9896FE" w14:textId="77777777" w:rsidR="00C73039" w:rsidRPr="00C73039" w:rsidRDefault="00C73039" w:rsidP="00C73039">
            <w:pPr>
              <w:widowControl/>
              <w:spacing w:line="240" w:lineRule="auto"/>
              <w:ind w:firstLineChars="0" w:firstLine="0"/>
              <w:jc w:val="center"/>
              <w:rPr>
                <w:ins w:id="1987" w:author="wutuan" w:date="2025-04-30T20:16:00Z" w16du:dateUtc="2025-04-30T12:16:00Z"/>
                <w:sz w:val="20"/>
              </w:rPr>
            </w:pPr>
            <w:ins w:id="1988" w:author="wutuan" w:date="2025-04-30T20:16:00Z" w16du:dateUtc="2025-04-30T12:16:00Z">
              <w:r w:rsidRPr="00C73039">
                <w:rPr>
                  <w:sz w:val="20"/>
                </w:rPr>
                <w:t>100.00% (97.36%, 100.00%)</w:t>
              </w:r>
            </w:ins>
          </w:p>
        </w:tc>
      </w:tr>
    </w:tbl>
    <w:p w14:paraId="2163DC10" w14:textId="77777777" w:rsidR="00C73039" w:rsidRDefault="00C73039" w:rsidP="00C73039">
      <w:pPr>
        <w:widowControl/>
        <w:spacing w:line="240" w:lineRule="auto"/>
        <w:ind w:firstLineChars="0" w:firstLine="0"/>
        <w:rPr>
          <w:ins w:id="1989" w:author="wutuan" w:date="2025-04-30T20:34:00Z" w16du:dateUtc="2025-04-30T12:34:00Z"/>
        </w:rPr>
      </w:pPr>
      <w:r w:rsidRPr="00C73039">
        <w:t>注：百分比计算基于</w:t>
      </w:r>
      <w:r w:rsidRPr="00C73039">
        <w:rPr>
          <w:rFonts w:hint="eastAsia"/>
        </w:rPr>
        <w:t>符合方案</w:t>
      </w:r>
      <w:r w:rsidRPr="00C73039">
        <w:t>集</w:t>
      </w:r>
      <w:r w:rsidRPr="00C73039">
        <w:rPr>
          <w:rFonts w:hint="eastAsia"/>
        </w:rPr>
        <w:t>和全分析集</w:t>
      </w:r>
      <w:r w:rsidRPr="00C73039">
        <w:t>人数。各项</w:t>
      </w:r>
      <w:r w:rsidRPr="00C73039">
        <w:rPr>
          <w:rFonts w:hint="eastAsia"/>
        </w:rPr>
        <w:t>可接受率</w:t>
      </w:r>
      <w:r w:rsidRPr="00C73039">
        <w:t>为该项</w:t>
      </w:r>
      <w:r w:rsidRPr="00C73039">
        <w:rPr>
          <w:rFonts w:hint="eastAsia"/>
        </w:rPr>
        <w:t>评为一般及以上</w:t>
      </w:r>
      <w:r w:rsidRPr="00C73039">
        <w:t>的人数占</w:t>
      </w:r>
      <w:r w:rsidRPr="00C73039">
        <w:rPr>
          <w:rFonts w:hint="eastAsia"/>
        </w:rPr>
        <w:t>亚组总</w:t>
      </w:r>
      <w:r w:rsidRPr="00C73039">
        <w:t>人数的百分比。各项</w:t>
      </w:r>
      <w:r w:rsidRPr="00C73039">
        <w:rPr>
          <w:rFonts w:hint="eastAsia"/>
        </w:rPr>
        <w:t>满意率</w:t>
      </w:r>
      <w:r w:rsidRPr="00C73039">
        <w:t>为该项</w:t>
      </w:r>
      <w:r w:rsidRPr="00C73039">
        <w:rPr>
          <w:rFonts w:hint="eastAsia"/>
        </w:rPr>
        <w:t>评为满意</w:t>
      </w:r>
      <w:r w:rsidRPr="00C73039">
        <w:t>的人数占</w:t>
      </w:r>
      <w:r w:rsidRPr="00C73039">
        <w:rPr>
          <w:rFonts w:hint="eastAsia"/>
        </w:rPr>
        <w:t>亚组总</w:t>
      </w:r>
      <w:r w:rsidRPr="00C73039">
        <w:t>人数的百分比。</w:t>
      </w:r>
    </w:p>
    <w:p w14:paraId="6B89EBA3" w14:textId="77777777" w:rsidR="00AB7CC9" w:rsidRPr="00C73039" w:rsidRDefault="00AB7CC9" w:rsidP="00C73039">
      <w:pPr>
        <w:widowControl/>
        <w:spacing w:line="240" w:lineRule="auto"/>
        <w:ind w:firstLineChars="0" w:firstLine="0"/>
        <w:rPr>
          <w:rFonts w:hint="eastAsia"/>
        </w:rPr>
      </w:pPr>
    </w:p>
    <w:p w14:paraId="7E45959C" w14:textId="29D2DFF3" w:rsidR="00C73039" w:rsidDel="00AB7CC9" w:rsidRDefault="00C73039" w:rsidP="0092347E">
      <w:pPr>
        <w:ind w:firstLine="420"/>
        <w:rPr>
          <w:del w:id="1990" w:author="wutuan" w:date="2025-04-30T20:17:00Z" w16du:dateUtc="2025-04-30T12:17:00Z"/>
        </w:rPr>
      </w:pPr>
    </w:p>
    <w:p w14:paraId="08D188EF" w14:textId="4E6DBF20" w:rsidR="00AB7CC9" w:rsidRDefault="00AB7CC9" w:rsidP="00AB7CC9">
      <w:pPr>
        <w:ind w:firstLineChars="0" w:firstLine="0"/>
        <w:outlineLvl w:val="3"/>
        <w:rPr>
          <w:ins w:id="1991" w:author="wutuan" w:date="2025-04-30T20:34:00Z" w16du:dateUtc="2025-04-30T12:34:00Z"/>
          <w:b/>
          <w:bCs/>
        </w:rPr>
      </w:pPr>
      <w:ins w:id="1992" w:author="wutuan" w:date="2025-04-30T20:34:00Z" w16du:dateUtc="2025-04-30T12:34:00Z">
        <w:r w:rsidRPr="00F43115">
          <w:rPr>
            <w:rFonts w:hint="eastAsia"/>
            <w:b/>
            <w:bCs/>
          </w:rPr>
          <w:t>7.3.2.</w:t>
        </w:r>
        <w:r>
          <w:rPr>
            <w:rFonts w:hint="eastAsia"/>
            <w:b/>
            <w:bCs/>
          </w:rPr>
          <w:t>3</w:t>
        </w:r>
        <w:r w:rsidRPr="00AB7CC9">
          <w:rPr>
            <w:rFonts w:hint="eastAsia"/>
            <w:b/>
            <w:bCs/>
          </w:rPr>
          <w:t>整机功能性及稳定性满意度</w:t>
        </w:r>
        <w:r w:rsidRPr="00F43115">
          <w:rPr>
            <w:rFonts w:hint="eastAsia"/>
            <w:b/>
            <w:bCs/>
          </w:rPr>
          <w:t>评价</w:t>
        </w:r>
      </w:ins>
    </w:p>
    <w:p w14:paraId="16386FC2" w14:textId="0E11FB53" w:rsidR="00C67792" w:rsidRDefault="00C67792" w:rsidP="00C67792">
      <w:pPr>
        <w:ind w:firstLine="420"/>
        <w:rPr>
          <w:ins w:id="1993" w:author="wutuan" w:date="2025-04-30T20:34:00Z" w16du:dateUtc="2025-04-30T12:34:00Z"/>
          <w:rFonts w:hint="eastAsia"/>
        </w:rPr>
      </w:pPr>
      <w:ins w:id="1994" w:author="wutuan" w:date="2025-04-30T20:34:00Z" w16du:dateUtc="2025-04-30T12:34:00Z">
        <w:r>
          <w:rPr>
            <w:rFonts w:hint="eastAsia"/>
          </w:rPr>
          <w:t>F</w:t>
        </w:r>
        <w:r>
          <w:rPr>
            <w:rFonts w:hint="eastAsia"/>
          </w:rPr>
          <w:t>A</w:t>
        </w:r>
        <w:r>
          <w:rPr>
            <w:rFonts w:hint="eastAsia"/>
          </w:rPr>
          <w:t>S</w:t>
        </w:r>
        <w:r>
          <w:rPr>
            <w:rFonts w:hint="eastAsia"/>
          </w:rPr>
          <w:t>集，整机功能及稳定性满意度评价各项指标和总体评价可接受率均为</w:t>
        </w:r>
        <w:r>
          <w:rPr>
            <w:rFonts w:hint="eastAsia"/>
          </w:rPr>
          <w:t>100.00%</w:t>
        </w:r>
        <w:r>
          <w:rPr>
            <w:rFonts w:hint="eastAsia"/>
          </w:rPr>
          <w:t>，</w:t>
        </w:r>
        <w:r w:rsidRPr="00AE074A">
          <w:rPr>
            <w:rFonts w:hint="eastAsia"/>
          </w:rPr>
          <w:t>除工作流指标的满意率为</w:t>
        </w:r>
        <w:r w:rsidRPr="004341F4">
          <w:t>98.57</w:t>
        </w:r>
        <w:r w:rsidRPr="00AE074A">
          <w:rPr>
            <w:rFonts w:hint="eastAsia"/>
          </w:rPr>
          <w:t>%</w:t>
        </w:r>
        <w:r>
          <w:rPr>
            <w:rFonts w:hint="eastAsia"/>
          </w:rPr>
          <w:t>和</w:t>
        </w:r>
        <w:r w:rsidRPr="004341F4">
          <w:rPr>
            <w:rFonts w:hint="eastAsia"/>
          </w:rPr>
          <w:t>扫描期间异常终止</w:t>
        </w:r>
        <w:r w:rsidRPr="00AE074A">
          <w:rPr>
            <w:rFonts w:hint="eastAsia"/>
          </w:rPr>
          <w:t>指标的满意率为</w:t>
        </w:r>
        <w:r w:rsidRPr="004341F4">
          <w:t>99.29%</w:t>
        </w:r>
        <w:r w:rsidRPr="00AE074A">
          <w:rPr>
            <w:rFonts w:hint="eastAsia"/>
          </w:rPr>
          <w:t>外</w:t>
        </w:r>
        <w:r>
          <w:rPr>
            <w:rFonts w:hint="eastAsia"/>
          </w:rPr>
          <w:t>其余指标的满意率均为</w:t>
        </w:r>
        <w:r>
          <w:rPr>
            <w:rFonts w:hint="eastAsia"/>
          </w:rPr>
          <w:t>100.00%</w:t>
        </w:r>
        <w:r>
          <w:rPr>
            <w:rFonts w:hint="eastAsia"/>
          </w:rPr>
          <w:t>。</w:t>
        </w:r>
      </w:ins>
    </w:p>
    <w:p w14:paraId="32CED862" w14:textId="50D00FEF" w:rsidR="004341F4" w:rsidDel="00C73039" w:rsidRDefault="00891512" w:rsidP="0092347E">
      <w:pPr>
        <w:ind w:firstLine="420"/>
        <w:rPr>
          <w:del w:id="1995" w:author="wutuan" w:date="2025-04-30T20:17:00Z" w16du:dateUtc="2025-04-30T12:17:00Z"/>
        </w:rPr>
      </w:pPr>
      <w:del w:id="1996" w:author="wutuan" w:date="2025-04-30T20:17:00Z" w16du:dateUtc="2025-04-30T12:17:00Z">
        <w:r w:rsidDel="00C73039">
          <w:rPr>
            <w:rFonts w:hint="eastAsia"/>
          </w:rPr>
          <w:delText>如附件</w:delText>
        </w:r>
        <w:r w:rsidR="00AE074A" w:rsidDel="00C73039">
          <w:rPr>
            <w:rFonts w:hint="eastAsia"/>
          </w:rPr>
          <w:delText xml:space="preserve"> </w:delText>
        </w:r>
        <w:r w:rsidDel="00C73039">
          <w:rPr>
            <w:rFonts w:hint="eastAsia"/>
          </w:rPr>
          <w:delText>表</w:delText>
        </w:r>
        <w:r w:rsidDel="00C73039">
          <w:rPr>
            <w:rFonts w:hint="eastAsia"/>
          </w:rPr>
          <w:delText>6.2.</w:delText>
        </w:r>
        <w:r w:rsidR="00AE074A" w:rsidDel="00C73039">
          <w:rPr>
            <w:rFonts w:hint="eastAsia"/>
          </w:rPr>
          <w:delText>5</w:delText>
        </w:r>
        <w:r w:rsidDel="00C73039">
          <w:rPr>
            <w:rFonts w:hint="eastAsia"/>
          </w:rPr>
          <w:delText>所示</w:delText>
        </w:r>
        <w:r w:rsidR="004341F4" w:rsidDel="00C73039">
          <w:rPr>
            <w:rFonts w:hint="eastAsia"/>
          </w:rPr>
          <w:delText>：</w:delText>
        </w:r>
      </w:del>
    </w:p>
    <w:p w14:paraId="3604F057" w14:textId="2049304E" w:rsidR="00891512" w:rsidRDefault="00AE074A" w:rsidP="0092347E">
      <w:pPr>
        <w:ind w:firstLine="420"/>
      </w:pPr>
      <w:r>
        <w:rPr>
          <w:rFonts w:hint="eastAsia"/>
        </w:rPr>
        <w:t>PPS</w:t>
      </w:r>
      <w:r w:rsidR="00891512">
        <w:rPr>
          <w:rFonts w:hint="eastAsia"/>
        </w:rPr>
        <w:t>集，整机功能及稳定性满意度评价各项指标和总体评价</w:t>
      </w:r>
      <w:r>
        <w:rPr>
          <w:rFonts w:hint="eastAsia"/>
        </w:rPr>
        <w:t>可接受率</w:t>
      </w:r>
      <w:r w:rsidR="00891512">
        <w:rPr>
          <w:rFonts w:hint="eastAsia"/>
        </w:rPr>
        <w:t>均为</w:t>
      </w:r>
      <w:r w:rsidR="00891512">
        <w:rPr>
          <w:rFonts w:hint="eastAsia"/>
        </w:rPr>
        <w:t>100.00%</w:t>
      </w:r>
      <w:r>
        <w:rPr>
          <w:rFonts w:hint="eastAsia"/>
        </w:rPr>
        <w:t>，</w:t>
      </w:r>
      <w:r w:rsidRPr="00AE074A">
        <w:rPr>
          <w:rFonts w:hint="eastAsia"/>
        </w:rPr>
        <w:t>除工作流指标</w:t>
      </w:r>
      <w:r w:rsidRPr="00AE074A">
        <w:rPr>
          <w:rFonts w:hint="eastAsia"/>
        </w:rPr>
        <w:lastRenderedPageBreak/>
        <w:t>的满意率为</w:t>
      </w:r>
      <w:r w:rsidRPr="00AE074A">
        <w:rPr>
          <w:rFonts w:hint="eastAsia"/>
        </w:rPr>
        <w:t>99.28%</w:t>
      </w:r>
      <w:r w:rsidRPr="00AE074A">
        <w:rPr>
          <w:rFonts w:hint="eastAsia"/>
        </w:rPr>
        <w:t>外</w:t>
      </w:r>
      <w:r>
        <w:rPr>
          <w:rFonts w:hint="eastAsia"/>
        </w:rPr>
        <w:t>其余指标的满意率均为</w:t>
      </w:r>
      <w:r>
        <w:rPr>
          <w:rFonts w:hint="eastAsia"/>
        </w:rPr>
        <w:t>100.00%</w:t>
      </w:r>
      <w:r w:rsidR="00891512">
        <w:rPr>
          <w:rFonts w:hint="eastAsia"/>
        </w:rPr>
        <w:t>。</w:t>
      </w:r>
    </w:p>
    <w:p w14:paraId="208BFBA3" w14:textId="7C595536" w:rsidR="004341F4" w:rsidRDefault="00C67792" w:rsidP="00C67792">
      <w:pPr>
        <w:ind w:firstLineChars="0" w:firstLine="0"/>
        <w:jc w:val="center"/>
        <w:rPr>
          <w:ins w:id="1997" w:author="wutuan" w:date="2025-04-30T20:17:00Z" w16du:dateUtc="2025-04-30T12:17:00Z"/>
        </w:rPr>
        <w:pPrChange w:id="1998" w:author="wutuan" w:date="2025-04-30T20:34:00Z" w16du:dateUtc="2025-04-30T12:34:00Z">
          <w:pPr>
            <w:ind w:firstLine="420"/>
          </w:pPr>
        </w:pPrChange>
      </w:pPr>
      <w:ins w:id="1999" w:author="wutuan" w:date="2025-04-30T20:34:00Z" w16du:dateUtc="2025-04-30T12:34:00Z">
        <w:r>
          <w:rPr>
            <w:rFonts w:hint="eastAsia"/>
          </w:rPr>
          <w:t>表</w:t>
        </w:r>
        <w:r>
          <w:rPr>
            <w:rFonts w:hint="eastAsia"/>
          </w:rPr>
          <w:t xml:space="preserve">7-11 </w:t>
        </w:r>
        <w:r w:rsidRPr="00C67792">
          <w:rPr>
            <w:rFonts w:hint="eastAsia"/>
          </w:rPr>
          <w:t>整机功能性及稳定性满意度评价</w:t>
        </w:r>
      </w:ins>
      <w:del w:id="2000" w:author="wutuan" w:date="2025-04-30T20:14:00Z" w16du:dateUtc="2025-04-30T12:14:00Z">
        <w:r w:rsidR="004341F4" w:rsidDel="00CD0373">
          <w:rPr>
            <w:rFonts w:hint="eastAsia"/>
          </w:rPr>
          <w:delText>FPS</w:delText>
        </w:r>
      </w:del>
      <w:del w:id="2001" w:author="wutuan" w:date="2025-04-30T20:34:00Z" w16du:dateUtc="2025-04-30T12:34:00Z">
        <w:r w:rsidR="004341F4" w:rsidDel="00C67792">
          <w:rPr>
            <w:rFonts w:hint="eastAsia"/>
          </w:rPr>
          <w:delText>集，整机功能及稳定性满意度评价各项指标和总体评价可接受率均为</w:delText>
        </w:r>
        <w:r w:rsidR="004341F4" w:rsidDel="00C67792">
          <w:rPr>
            <w:rFonts w:hint="eastAsia"/>
          </w:rPr>
          <w:delText>100.00%</w:delText>
        </w:r>
        <w:r w:rsidR="004341F4" w:rsidDel="00C67792">
          <w:rPr>
            <w:rFonts w:hint="eastAsia"/>
          </w:rPr>
          <w:delText>，</w:delText>
        </w:r>
        <w:r w:rsidR="004341F4" w:rsidRPr="00AE074A" w:rsidDel="00C67792">
          <w:rPr>
            <w:rFonts w:hint="eastAsia"/>
          </w:rPr>
          <w:delText>除工作流指标的满意率为</w:delText>
        </w:r>
        <w:r w:rsidR="004341F4" w:rsidRPr="004341F4" w:rsidDel="00C67792">
          <w:delText>98.57</w:delText>
        </w:r>
        <w:r w:rsidR="004341F4" w:rsidRPr="00AE074A" w:rsidDel="00C67792">
          <w:rPr>
            <w:rFonts w:hint="eastAsia"/>
          </w:rPr>
          <w:delText>%</w:delText>
        </w:r>
        <w:r w:rsidR="004341F4" w:rsidDel="00C67792">
          <w:rPr>
            <w:rFonts w:hint="eastAsia"/>
          </w:rPr>
          <w:delText>和</w:delText>
        </w:r>
        <w:r w:rsidR="004341F4" w:rsidRPr="004341F4" w:rsidDel="00C67792">
          <w:rPr>
            <w:rFonts w:hint="eastAsia"/>
          </w:rPr>
          <w:delText>扫描期间异常终止</w:delText>
        </w:r>
        <w:r w:rsidR="004341F4" w:rsidRPr="00AE074A" w:rsidDel="00C67792">
          <w:rPr>
            <w:rFonts w:hint="eastAsia"/>
          </w:rPr>
          <w:delText>指标的满意率为</w:delText>
        </w:r>
        <w:r w:rsidR="004341F4" w:rsidRPr="004341F4" w:rsidDel="00C67792">
          <w:delText>99.29%</w:delText>
        </w:r>
        <w:r w:rsidR="004341F4" w:rsidRPr="00AE074A" w:rsidDel="00C67792">
          <w:rPr>
            <w:rFonts w:hint="eastAsia"/>
          </w:rPr>
          <w:delText>外</w:delText>
        </w:r>
        <w:r w:rsidR="004341F4" w:rsidDel="00C67792">
          <w:rPr>
            <w:rFonts w:hint="eastAsia"/>
          </w:rPr>
          <w:delText>其余指标的满意率均为</w:delText>
        </w:r>
        <w:r w:rsidR="004341F4" w:rsidDel="00C67792">
          <w:rPr>
            <w:rFonts w:hint="eastAsia"/>
          </w:rPr>
          <w:delText>100.00%</w:delText>
        </w:r>
        <w:r w:rsidR="004341F4" w:rsidDel="00C67792">
          <w:rPr>
            <w:rFonts w:hint="eastAsia"/>
          </w:rPr>
          <w:delText>。</w:delText>
        </w:r>
      </w:del>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3238"/>
        <w:gridCol w:w="3236"/>
      </w:tblGrid>
      <w:tr w:rsidR="00C73039" w:rsidRPr="00C73039" w14:paraId="5BDDDDB6" w14:textId="77777777" w:rsidTr="00C73039">
        <w:trPr>
          <w:tblHeader/>
          <w:ins w:id="2002" w:author="wutuan" w:date="2025-04-30T20:17:00Z" w16du:dateUtc="2025-04-30T12:17:00Z"/>
        </w:trPr>
        <w:tc>
          <w:tcPr>
            <w:tcW w:w="1561" w:type="pct"/>
            <w:tcBorders>
              <w:top w:val="single" w:sz="4" w:space="0" w:color="auto"/>
              <w:bottom w:val="single" w:sz="4" w:space="0" w:color="auto"/>
            </w:tcBorders>
            <w:vAlign w:val="center"/>
          </w:tcPr>
          <w:p w14:paraId="418015FF" w14:textId="77777777" w:rsidR="00C73039" w:rsidRPr="00C73039" w:rsidRDefault="00C73039" w:rsidP="00C73039">
            <w:pPr>
              <w:spacing w:line="240" w:lineRule="auto"/>
              <w:ind w:firstLineChars="0" w:firstLine="0"/>
              <w:rPr>
                <w:ins w:id="2003" w:author="wutuan" w:date="2025-04-30T20:17:00Z" w16du:dateUtc="2025-04-30T12:17:00Z"/>
                <w:sz w:val="20"/>
              </w:rPr>
            </w:pPr>
            <w:ins w:id="2004" w:author="wutuan" w:date="2025-04-30T20:17:00Z" w16du:dateUtc="2025-04-30T12:17:00Z">
              <w:r w:rsidRPr="00C73039">
                <w:rPr>
                  <w:rFonts w:hint="eastAsia"/>
                  <w:sz w:val="20"/>
                </w:rPr>
                <w:t>指标</w:t>
              </w:r>
            </w:ins>
          </w:p>
          <w:p w14:paraId="69D8AF86" w14:textId="77777777" w:rsidR="00C73039" w:rsidRPr="00C73039" w:rsidRDefault="00C73039" w:rsidP="00C73039">
            <w:pPr>
              <w:spacing w:line="240" w:lineRule="auto"/>
              <w:ind w:leftChars="200" w:left="420" w:firstLineChars="0" w:firstLine="0"/>
              <w:rPr>
                <w:ins w:id="2005" w:author="wutuan" w:date="2025-04-30T20:17:00Z" w16du:dateUtc="2025-04-30T12:17:00Z"/>
                <w:sz w:val="20"/>
              </w:rPr>
            </w:pPr>
            <w:ins w:id="2006" w:author="wutuan" w:date="2025-04-30T20:17:00Z" w16du:dateUtc="2025-04-30T12:17:00Z">
              <w:r w:rsidRPr="00C73039">
                <w:rPr>
                  <w:rFonts w:hint="eastAsia"/>
                  <w:sz w:val="20"/>
                </w:rPr>
                <w:t>评价结果</w:t>
              </w:r>
            </w:ins>
          </w:p>
        </w:tc>
        <w:tc>
          <w:tcPr>
            <w:tcW w:w="1720" w:type="pct"/>
            <w:tcBorders>
              <w:top w:val="single" w:sz="4" w:space="0" w:color="auto"/>
              <w:bottom w:val="single" w:sz="4" w:space="0" w:color="auto"/>
            </w:tcBorders>
            <w:vAlign w:val="center"/>
          </w:tcPr>
          <w:p w14:paraId="38D2AA5B" w14:textId="77777777" w:rsidR="00C73039" w:rsidRPr="00C73039" w:rsidRDefault="00C73039" w:rsidP="00C73039">
            <w:pPr>
              <w:widowControl/>
              <w:spacing w:line="240" w:lineRule="auto"/>
              <w:ind w:firstLineChars="0" w:firstLine="0"/>
              <w:jc w:val="center"/>
              <w:rPr>
                <w:ins w:id="2007" w:author="wutuan" w:date="2025-04-30T20:17:00Z" w16du:dateUtc="2025-04-30T12:17:00Z"/>
                <w:sz w:val="20"/>
              </w:rPr>
            </w:pPr>
            <w:ins w:id="2008" w:author="wutuan" w:date="2025-04-30T20:17:00Z" w16du:dateUtc="2025-04-30T12:17:00Z">
              <w:r w:rsidRPr="00C73039">
                <w:rPr>
                  <w:rFonts w:hint="eastAsia"/>
                  <w:sz w:val="20"/>
                </w:rPr>
                <w:t>FAS</w:t>
              </w:r>
              <w:r w:rsidRPr="00C73039">
                <w:rPr>
                  <w:sz w:val="20"/>
                </w:rPr>
                <w:br/>
                <w:t>N=</w:t>
              </w:r>
              <w:r w:rsidRPr="00C73039">
                <w:rPr>
                  <w:rFonts w:hint="eastAsia"/>
                  <w:sz w:val="20"/>
                </w:rPr>
                <w:t>140</w:t>
              </w:r>
            </w:ins>
          </w:p>
        </w:tc>
        <w:tc>
          <w:tcPr>
            <w:tcW w:w="1719" w:type="pct"/>
            <w:tcBorders>
              <w:top w:val="single" w:sz="4" w:space="0" w:color="auto"/>
              <w:bottom w:val="single" w:sz="4" w:space="0" w:color="auto"/>
            </w:tcBorders>
          </w:tcPr>
          <w:p w14:paraId="04DE3682" w14:textId="77777777" w:rsidR="00C73039" w:rsidRPr="00C73039" w:rsidRDefault="00C73039" w:rsidP="00C73039">
            <w:pPr>
              <w:widowControl/>
              <w:spacing w:line="240" w:lineRule="auto"/>
              <w:ind w:firstLineChars="0" w:firstLine="0"/>
              <w:jc w:val="center"/>
              <w:rPr>
                <w:ins w:id="2009" w:author="wutuan" w:date="2025-04-30T20:17:00Z" w16du:dateUtc="2025-04-30T12:17:00Z"/>
                <w:sz w:val="20"/>
              </w:rPr>
            </w:pPr>
            <w:ins w:id="2010" w:author="wutuan" w:date="2025-04-30T20:17:00Z" w16du:dateUtc="2025-04-30T12:17:00Z">
              <w:r w:rsidRPr="00C73039">
                <w:rPr>
                  <w:rFonts w:hint="eastAsia"/>
                  <w:sz w:val="20"/>
                </w:rPr>
                <w:t>PPS</w:t>
              </w:r>
              <w:r w:rsidRPr="00C73039">
                <w:rPr>
                  <w:sz w:val="20"/>
                </w:rPr>
                <w:br/>
              </w:r>
              <w:r w:rsidRPr="00C73039">
                <w:rPr>
                  <w:rFonts w:hint="eastAsia"/>
                  <w:sz w:val="20"/>
                </w:rPr>
                <w:t>N=138</w:t>
              </w:r>
            </w:ins>
          </w:p>
        </w:tc>
      </w:tr>
      <w:tr w:rsidR="00C73039" w:rsidRPr="00C73039" w14:paraId="0EE3D26B" w14:textId="77777777" w:rsidTr="00C73039">
        <w:trPr>
          <w:ins w:id="2011" w:author="wutuan" w:date="2025-04-30T20:17:00Z" w16du:dateUtc="2025-04-30T12:17:00Z"/>
        </w:trPr>
        <w:tc>
          <w:tcPr>
            <w:tcW w:w="1561" w:type="pct"/>
          </w:tcPr>
          <w:p w14:paraId="698F69B4" w14:textId="77777777" w:rsidR="00C73039" w:rsidRPr="00C73039" w:rsidRDefault="00C73039" w:rsidP="00C73039">
            <w:pPr>
              <w:spacing w:line="240" w:lineRule="auto"/>
              <w:ind w:firstLineChars="0" w:firstLine="0"/>
              <w:rPr>
                <w:ins w:id="2012" w:author="wutuan" w:date="2025-04-30T20:17:00Z" w16du:dateUtc="2025-04-30T12:17:00Z"/>
                <w:sz w:val="20"/>
              </w:rPr>
            </w:pPr>
            <w:bookmarkStart w:id="2013" w:name="_Hlk196917094"/>
            <w:ins w:id="2014" w:author="wutuan" w:date="2025-04-30T20:17:00Z" w16du:dateUtc="2025-04-30T12:17:00Z">
              <w:r w:rsidRPr="00C73039">
                <w:rPr>
                  <w:rFonts w:hint="eastAsia"/>
                  <w:sz w:val="20"/>
                </w:rPr>
                <w:t>工作流</w:t>
              </w:r>
              <w:bookmarkEnd w:id="2013"/>
              <w:r w:rsidRPr="00C73039">
                <w:rPr>
                  <w:sz w:val="20"/>
                </w:rPr>
                <w:t>, n(%)</w:t>
              </w:r>
            </w:ins>
          </w:p>
        </w:tc>
        <w:tc>
          <w:tcPr>
            <w:tcW w:w="1720" w:type="pct"/>
          </w:tcPr>
          <w:p w14:paraId="3DD70F62" w14:textId="77777777" w:rsidR="00C73039" w:rsidRPr="00C73039" w:rsidRDefault="00C73039" w:rsidP="00C73039">
            <w:pPr>
              <w:widowControl/>
              <w:spacing w:line="240" w:lineRule="auto"/>
              <w:ind w:firstLineChars="0" w:firstLine="0"/>
              <w:jc w:val="center"/>
              <w:rPr>
                <w:ins w:id="2015" w:author="wutuan" w:date="2025-04-30T20:17:00Z" w16du:dateUtc="2025-04-30T12:17:00Z"/>
                <w:sz w:val="20"/>
              </w:rPr>
            </w:pPr>
            <w:ins w:id="2016" w:author="wutuan" w:date="2025-04-30T20:17:00Z" w16du:dateUtc="2025-04-30T12:17:00Z">
              <w:r w:rsidRPr="00C73039">
                <w:rPr>
                  <w:rFonts w:hint="eastAsia"/>
                  <w:sz w:val="20"/>
                </w:rPr>
                <w:t>140</w:t>
              </w:r>
            </w:ins>
          </w:p>
        </w:tc>
        <w:tc>
          <w:tcPr>
            <w:tcW w:w="1719" w:type="pct"/>
          </w:tcPr>
          <w:p w14:paraId="7E75F924" w14:textId="77777777" w:rsidR="00C73039" w:rsidRPr="00C73039" w:rsidRDefault="00C73039" w:rsidP="00C73039">
            <w:pPr>
              <w:widowControl/>
              <w:spacing w:line="240" w:lineRule="auto"/>
              <w:ind w:firstLineChars="0" w:firstLine="0"/>
              <w:jc w:val="center"/>
              <w:rPr>
                <w:ins w:id="2017" w:author="wutuan" w:date="2025-04-30T20:17:00Z" w16du:dateUtc="2025-04-30T12:17:00Z"/>
                <w:sz w:val="20"/>
              </w:rPr>
            </w:pPr>
            <w:ins w:id="2018" w:author="wutuan" w:date="2025-04-30T20:17:00Z" w16du:dateUtc="2025-04-30T12:17:00Z">
              <w:r w:rsidRPr="00C73039">
                <w:rPr>
                  <w:rFonts w:hint="eastAsia"/>
                  <w:sz w:val="20"/>
                </w:rPr>
                <w:t>138</w:t>
              </w:r>
            </w:ins>
          </w:p>
        </w:tc>
      </w:tr>
      <w:tr w:rsidR="00C73039" w:rsidRPr="00C73039" w14:paraId="70CCC623" w14:textId="77777777" w:rsidTr="00C73039">
        <w:trPr>
          <w:ins w:id="2019" w:author="wutuan" w:date="2025-04-30T20:17:00Z" w16du:dateUtc="2025-04-30T12:17:00Z"/>
        </w:trPr>
        <w:tc>
          <w:tcPr>
            <w:tcW w:w="1561" w:type="pct"/>
          </w:tcPr>
          <w:p w14:paraId="550BFB8E" w14:textId="77777777" w:rsidR="00C73039" w:rsidRPr="00C73039" w:rsidRDefault="00C73039" w:rsidP="00C73039">
            <w:pPr>
              <w:spacing w:line="240" w:lineRule="auto"/>
              <w:ind w:leftChars="200" w:left="420" w:firstLineChars="0" w:firstLine="0"/>
              <w:rPr>
                <w:ins w:id="2020" w:author="wutuan" w:date="2025-04-30T20:17:00Z" w16du:dateUtc="2025-04-30T12:17:00Z"/>
                <w:sz w:val="20"/>
              </w:rPr>
            </w:pPr>
            <w:ins w:id="2021" w:author="wutuan" w:date="2025-04-30T20:17:00Z" w16du:dateUtc="2025-04-30T12:17:00Z">
              <w:r w:rsidRPr="00C73039">
                <w:rPr>
                  <w:rFonts w:hint="eastAsia"/>
                  <w:sz w:val="20"/>
                </w:rPr>
                <w:t>满意</w:t>
              </w:r>
            </w:ins>
          </w:p>
        </w:tc>
        <w:tc>
          <w:tcPr>
            <w:tcW w:w="1720" w:type="pct"/>
          </w:tcPr>
          <w:p w14:paraId="47BE68A0" w14:textId="77777777" w:rsidR="00C73039" w:rsidRPr="00C73039" w:rsidRDefault="00C73039" w:rsidP="00C73039">
            <w:pPr>
              <w:widowControl/>
              <w:spacing w:line="240" w:lineRule="auto"/>
              <w:ind w:firstLineChars="0" w:firstLine="0"/>
              <w:jc w:val="center"/>
              <w:rPr>
                <w:ins w:id="2022" w:author="wutuan" w:date="2025-04-30T20:17:00Z" w16du:dateUtc="2025-04-30T12:17:00Z"/>
                <w:sz w:val="20"/>
              </w:rPr>
            </w:pPr>
            <w:ins w:id="2023" w:author="wutuan" w:date="2025-04-30T20:17:00Z" w16du:dateUtc="2025-04-30T12:17:00Z">
              <w:r w:rsidRPr="00C73039">
                <w:rPr>
                  <w:rFonts w:hint="eastAsia"/>
                  <w:sz w:val="20"/>
                </w:rPr>
                <w:t>138(98.57%)</w:t>
              </w:r>
            </w:ins>
          </w:p>
        </w:tc>
        <w:tc>
          <w:tcPr>
            <w:tcW w:w="1719" w:type="pct"/>
          </w:tcPr>
          <w:p w14:paraId="6EC0AD7F" w14:textId="77777777" w:rsidR="00C73039" w:rsidRPr="00C73039" w:rsidRDefault="00C73039" w:rsidP="00C73039">
            <w:pPr>
              <w:widowControl/>
              <w:spacing w:line="240" w:lineRule="auto"/>
              <w:ind w:firstLineChars="0" w:firstLine="0"/>
              <w:jc w:val="center"/>
              <w:rPr>
                <w:ins w:id="2024" w:author="wutuan" w:date="2025-04-30T20:17:00Z" w16du:dateUtc="2025-04-30T12:17:00Z"/>
                <w:sz w:val="20"/>
              </w:rPr>
            </w:pPr>
            <w:ins w:id="2025" w:author="wutuan" w:date="2025-04-30T20:17:00Z" w16du:dateUtc="2025-04-30T12:17:00Z">
              <w:r w:rsidRPr="00C73039">
                <w:rPr>
                  <w:rFonts w:hint="eastAsia"/>
                  <w:sz w:val="20"/>
                </w:rPr>
                <w:t>137(99.28%)</w:t>
              </w:r>
            </w:ins>
          </w:p>
        </w:tc>
      </w:tr>
      <w:tr w:rsidR="00C73039" w:rsidRPr="00C73039" w14:paraId="2CDA2E8B" w14:textId="77777777" w:rsidTr="00C73039">
        <w:trPr>
          <w:ins w:id="2026" w:author="wutuan" w:date="2025-04-30T20:17:00Z" w16du:dateUtc="2025-04-30T12:17:00Z"/>
        </w:trPr>
        <w:tc>
          <w:tcPr>
            <w:tcW w:w="1561" w:type="pct"/>
          </w:tcPr>
          <w:p w14:paraId="7ADA2738" w14:textId="77777777" w:rsidR="00C73039" w:rsidRPr="00C73039" w:rsidRDefault="00C73039" w:rsidP="00C73039">
            <w:pPr>
              <w:spacing w:line="240" w:lineRule="auto"/>
              <w:ind w:leftChars="200" w:left="420" w:firstLineChars="0" w:firstLine="0"/>
              <w:rPr>
                <w:ins w:id="2027" w:author="wutuan" w:date="2025-04-30T20:17:00Z" w16du:dateUtc="2025-04-30T12:17:00Z"/>
                <w:sz w:val="20"/>
              </w:rPr>
            </w:pPr>
            <w:ins w:id="2028" w:author="wutuan" w:date="2025-04-30T20:17:00Z" w16du:dateUtc="2025-04-30T12:17:00Z">
              <w:r w:rsidRPr="00C73039">
                <w:rPr>
                  <w:rFonts w:hint="eastAsia"/>
                  <w:sz w:val="20"/>
                </w:rPr>
                <w:t>一般</w:t>
              </w:r>
            </w:ins>
          </w:p>
        </w:tc>
        <w:tc>
          <w:tcPr>
            <w:tcW w:w="1720" w:type="pct"/>
          </w:tcPr>
          <w:p w14:paraId="1E1F8EF3" w14:textId="77777777" w:rsidR="00C73039" w:rsidRPr="00C73039" w:rsidRDefault="00C73039" w:rsidP="00C73039">
            <w:pPr>
              <w:widowControl/>
              <w:spacing w:line="240" w:lineRule="auto"/>
              <w:ind w:firstLineChars="0" w:firstLine="0"/>
              <w:jc w:val="center"/>
              <w:rPr>
                <w:ins w:id="2029" w:author="wutuan" w:date="2025-04-30T20:17:00Z" w16du:dateUtc="2025-04-30T12:17:00Z"/>
                <w:sz w:val="20"/>
              </w:rPr>
            </w:pPr>
            <w:ins w:id="2030" w:author="wutuan" w:date="2025-04-30T20:17:00Z" w16du:dateUtc="2025-04-30T12:17:00Z">
              <w:r w:rsidRPr="00C73039">
                <w:rPr>
                  <w:rFonts w:hint="eastAsia"/>
                  <w:sz w:val="20"/>
                </w:rPr>
                <w:t>2(1.43%)</w:t>
              </w:r>
            </w:ins>
          </w:p>
        </w:tc>
        <w:tc>
          <w:tcPr>
            <w:tcW w:w="1719" w:type="pct"/>
          </w:tcPr>
          <w:p w14:paraId="3BBBC0A4" w14:textId="77777777" w:rsidR="00C73039" w:rsidRPr="00C73039" w:rsidRDefault="00C73039" w:rsidP="00C73039">
            <w:pPr>
              <w:widowControl/>
              <w:spacing w:line="240" w:lineRule="auto"/>
              <w:ind w:firstLineChars="0" w:firstLine="0"/>
              <w:jc w:val="center"/>
              <w:rPr>
                <w:ins w:id="2031" w:author="wutuan" w:date="2025-04-30T20:17:00Z" w16du:dateUtc="2025-04-30T12:17:00Z"/>
                <w:sz w:val="20"/>
              </w:rPr>
            </w:pPr>
            <w:ins w:id="2032" w:author="wutuan" w:date="2025-04-30T20:17:00Z" w16du:dateUtc="2025-04-30T12:17:00Z">
              <w:r w:rsidRPr="00C73039">
                <w:rPr>
                  <w:rFonts w:hint="eastAsia"/>
                  <w:sz w:val="20"/>
                </w:rPr>
                <w:t>1(0.72%)</w:t>
              </w:r>
            </w:ins>
          </w:p>
        </w:tc>
      </w:tr>
      <w:tr w:rsidR="00C73039" w:rsidRPr="00C73039" w14:paraId="55060E96" w14:textId="77777777" w:rsidTr="00C73039">
        <w:trPr>
          <w:ins w:id="2033" w:author="wutuan" w:date="2025-04-30T20:17:00Z" w16du:dateUtc="2025-04-30T12:17:00Z"/>
        </w:trPr>
        <w:tc>
          <w:tcPr>
            <w:tcW w:w="1561" w:type="pct"/>
          </w:tcPr>
          <w:p w14:paraId="4938519A" w14:textId="77777777" w:rsidR="00C73039" w:rsidRPr="00C73039" w:rsidRDefault="00C73039" w:rsidP="00C73039">
            <w:pPr>
              <w:spacing w:line="240" w:lineRule="auto"/>
              <w:ind w:leftChars="200" w:left="420" w:firstLineChars="0" w:firstLine="0"/>
              <w:rPr>
                <w:ins w:id="2034" w:author="wutuan" w:date="2025-04-30T20:17:00Z" w16du:dateUtc="2025-04-30T12:17:00Z"/>
                <w:sz w:val="20"/>
              </w:rPr>
            </w:pPr>
            <w:ins w:id="2035" w:author="wutuan" w:date="2025-04-30T20:17:00Z" w16du:dateUtc="2025-04-30T12:17:00Z">
              <w:r w:rsidRPr="00C73039">
                <w:rPr>
                  <w:rFonts w:hint="eastAsia"/>
                  <w:sz w:val="20"/>
                </w:rPr>
                <w:t>不满意</w:t>
              </w:r>
            </w:ins>
          </w:p>
        </w:tc>
        <w:tc>
          <w:tcPr>
            <w:tcW w:w="1720" w:type="pct"/>
          </w:tcPr>
          <w:p w14:paraId="109F6940" w14:textId="77777777" w:rsidR="00C73039" w:rsidRPr="00C73039" w:rsidRDefault="00C73039" w:rsidP="00C73039">
            <w:pPr>
              <w:widowControl/>
              <w:spacing w:line="240" w:lineRule="auto"/>
              <w:ind w:firstLineChars="0" w:firstLine="0"/>
              <w:jc w:val="center"/>
              <w:rPr>
                <w:ins w:id="2036" w:author="wutuan" w:date="2025-04-30T20:17:00Z" w16du:dateUtc="2025-04-30T12:17:00Z"/>
                <w:sz w:val="20"/>
              </w:rPr>
            </w:pPr>
            <w:ins w:id="2037"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4E9569BB" w14:textId="77777777" w:rsidR="00C73039" w:rsidRPr="00C73039" w:rsidRDefault="00C73039" w:rsidP="00C73039">
            <w:pPr>
              <w:widowControl/>
              <w:spacing w:line="240" w:lineRule="auto"/>
              <w:ind w:firstLineChars="0" w:firstLine="0"/>
              <w:jc w:val="center"/>
              <w:rPr>
                <w:ins w:id="2038" w:author="wutuan" w:date="2025-04-30T20:17:00Z" w16du:dateUtc="2025-04-30T12:17:00Z"/>
                <w:sz w:val="20"/>
              </w:rPr>
            </w:pPr>
            <w:ins w:id="2039"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63813AF" w14:textId="77777777" w:rsidTr="00C73039">
        <w:trPr>
          <w:ins w:id="2040" w:author="wutuan" w:date="2025-04-30T20:17:00Z" w16du:dateUtc="2025-04-30T12:17:00Z"/>
        </w:trPr>
        <w:tc>
          <w:tcPr>
            <w:tcW w:w="1561" w:type="pct"/>
          </w:tcPr>
          <w:p w14:paraId="646A80A8" w14:textId="77777777" w:rsidR="00C73039" w:rsidRPr="00C73039" w:rsidRDefault="00C73039" w:rsidP="00C73039">
            <w:pPr>
              <w:spacing w:line="240" w:lineRule="auto"/>
              <w:ind w:leftChars="200" w:left="420" w:firstLineChars="0" w:firstLine="0"/>
              <w:rPr>
                <w:ins w:id="2041" w:author="wutuan" w:date="2025-04-30T20:17:00Z" w16du:dateUtc="2025-04-30T12:17:00Z"/>
                <w:sz w:val="20"/>
              </w:rPr>
            </w:pPr>
            <w:ins w:id="2042" w:author="wutuan" w:date="2025-04-30T20:17:00Z" w16du:dateUtc="2025-04-30T12:17:00Z">
              <w:r w:rsidRPr="00C73039">
                <w:rPr>
                  <w:rFonts w:hint="eastAsia"/>
                  <w:sz w:val="20"/>
                </w:rPr>
                <w:t>可接受率</w:t>
              </w:r>
              <w:r w:rsidRPr="00C73039">
                <w:rPr>
                  <w:rFonts w:hint="eastAsia"/>
                  <w:sz w:val="20"/>
                </w:rPr>
                <w:t>(%)</w:t>
              </w:r>
            </w:ins>
          </w:p>
        </w:tc>
        <w:tc>
          <w:tcPr>
            <w:tcW w:w="1720" w:type="pct"/>
          </w:tcPr>
          <w:p w14:paraId="64D6AA02" w14:textId="77777777" w:rsidR="00C73039" w:rsidRPr="00C73039" w:rsidRDefault="00C73039" w:rsidP="00C73039">
            <w:pPr>
              <w:widowControl/>
              <w:spacing w:line="240" w:lineRule="auto"/>
              <w:ind w:firstLineChars="0" w:firstLine="0"/>
              <w:jc w:val="center"/>
              <w:rPr>
                <w:ins w:id="2043" w:author="wutuan" w:date="2025-04-30T20:17:00Z" w16du:dateUtc="2025-04-30T12:17:00Z"/>
                <w:sz w:val="20"/>
              </w:rPr>
            </w:pPr>
            <w:ins w:id="2044" w:author="wutuan" w:date="2025-04-30T20:17:00Z" w16du:dateUtc="2025-04-30T12:17:00Z">
              <w:r w:rsidRPr="00C73039">
                <w:rPr>
                  <w:rFonts w:hint="eastAsia"/>
                  <w:sz w:val="20"/>
                </w:rPr>
                <w:t>140(100.00%)</w:t>
              </w:r>
            </w:ins>
          </w:p>
        </w:tc>
        <w:tc>
          <w:tcPr>
            <w:tcW w:w="1719" w:type="pct"/>
          </w:tcPr>
          <w:p w14:paraId="1A450E08" w14:textId="77777777" w:rsidR="00C73039" w:rsidRPr="00C73039" w:rsidRDefault="00C73039" w:rsidP="00C73039">
            <w:pPr>
              <w:widowControl/>
              <w:spacing w:line="240" w:lineRule="auto"/>
              <w:ind w:firstLineChars="0" w:firstLine="0"/>
              <w:jc w:val="center"/>
              <w:rPr>
                <w:ins w:id="2045" w:author="wutuan" w:date="2025-04-30T20:17:00Z" w16du:dateUtc="2025-04-30T12:17:00Z"/>
                <w:sz w:val="20"/>
              </w:rPr>
            </w:pPr>
            <w:ins w:id="2046" w:author="wutuan" w:date="2025-04-30T20:17:00Z" w16du:dateUtc="2025-04-30T12:17:00Z">
              <w:r w:rsidRPr="00C73039">
                <w:rPr>
                  <w:rFonts w:hint="eastAsia"/>
                  <w:sz w:val="20"/>
                </w:rPr>
                <w:t>138(100.00%)</w:t>
              </w:r>
            </w:ins>
          </w:p>
        </w:tc>
      </w:tr>
      <w:tr w:rsidR="00C73039" w:rsidRPr="00C73039" w14:paraId="153A6C77" w14:textId="77777777" w:rsidTr="00C73039">
        <w:trPr>
          <w:ins w:id="2047" w:author="wutuan" w:date="2025-04-30T20:17:00Z" w16du:dateUtc="2025-04-30T12:17:00Z"/>
        </w:trPr>
        <w:tc>
          <w:tcPr>
            <w:tcW w:w="1561" w:type="pct"/>
          </w:tcPr>
          <w:p w14:paraId="1058050E" w14:textId="77777777" w:rsidR="00C73039" w:rsidRPr="00C73039" w:rsidRDefault="00C73039" w:rsidP="00C73039">
            <w:pPr>
              <w:spacing w:line="240" w:lineRule="auto"/>
              <w:ind w:leftChars="200" w:left="420" w:firstLineChars="0" w:firstLine="0"/>
              <w:rPr>
                <w:ins w:id="2048" w:author="wutuan" w:date="2025-04-30T20:17:00Z" w16du:dateUtc="2025-04-30T12:17:00Z"/>
                <w:sz w:val="20"/>
              </w:rPr>
            </w:pPr>
            <w:ins w:id="2049" w:author="wutuan" w:date="2025-04-30T20:17:00Z" w16du:dateUtc="2025-04-30T12:17:00Z">
              <w:r w:rsidRPr="00C73039">
                <w:rPr>
                  <w:rFonts w:hint="eastAsia"/>
                  <w:sz w:val="20"/>
                </w:rPr>
                <w:t>满意率</w:t>
              </w:r>
              <w:r w:rsidRPr="00C73039">
                <w:rPr>
                  <w:rFonts w:hint="eastAsia"/>
                  <w:sz w:val="20"/>
                </w:rPr>
                <w:t>(%)</w:t>
              </w:r>
            </w:ins>
          </w:p>
        </w:tc>
        <w:tc>
          <w:tcPr>
            <w:tcW w:w="1720" w:type="pct"/>
          </w:tcPr>
          <w:p w14:paraId="1BC6B3D1" w14:textId="77777777" w:rsidR="00C73039" w:rsidRPr="00C73039" w:rsidRDefault="00C73039" w:rsidP="00C73039">
            <w:pPr>
              <w:widowControl/>
              <w:spacing w:line="240" w:lineRule="auto"/>
              <w:ind w:firstLineChars="0" w:firstLine="0"/>
              <w:jc w:val="center"/>
              <w:rPr>
                <w:ins w:id="2050" w:author="wutuan" w:date="2025-04-30T20:17:00Z" w16du:dateUtc="2025-04-30T12:17:00Z"/>
                <w:sz w:val="20"/>
              </w:rPr>
            </w:pPr>
            <w:ins w:id="2051" w:author="wutuan" w:date="2025-04-30T20:17:00Z" w16du:dateUtc="2025-04-30T12:17:00Z">
              <w:r w:rsidRPr="00C73039">
                <w:rPr>
                  <w:rFonts w:hint="eastAsia"/>
                  <w:sz w:val="20"/>
                </w:rPr>
                <w:t>138(98.57%)</w:t>
              </w:r>
            </w:ins>
          </w:p>
        </w:tc>
        <w:tc>
          <w:tcPr>
            <w:tcW w:w="1719" w:type="pct"/>
          </w:tcPr>
          <w:p w14:paraId="30ED2893" w14:textId="77777777" w:rsidR="00C73039" w:rsidRPr="00C73039" w:rsidRDefault="00C73039" w:rsidP="00C73039">
            <w:pPr>
              <w:widowControl/>
              <w:spacing w:line="240" w:lineRule="auto"/>
              <w:ind w:firstLineChars="0" w:firstLine="0"/>
              <w:jc w:val="center"/>
              <w:rPr>
                <w:ins w:id="2052" w:author="wutuan" w:date="2025-04-30T20:17:00Z" w16du:dateUtc="2025-04-30T12:17:00Z"/>
                <w:sz w:val="20"/>
              </w:rPr>
            </w:pPr>
            <w:ins w:id="2053" w:author="wutuan" w:date="2025-04-30T20:17:00Z" w16du:dateUtc="2025-04-30T12:17:00Z">
              <w:r w:rsidRPr="00C73039">
                <w:rPr>
                  <w:rFonts w:hint="eastAsia"/>
                  <w:sz w:val="20"/>
                </w:rPr>
                <w:t>137(99.28%)</w:t>
              </w:r>
            </w:ins>
          </w:p>
        </w:tc>
      </w:tr>
      <w:tr w:rsidR="00C73039" w:rsidRPr="00C73039" w14:paraId="2920592F" w14:textId="77777777" w:rsidTr="00C73039">
        <w:trPr>
          <w:ins w:id="2054" w:author="wutuan" w:date="2025-04-30T20:17:00Z" w16du:dateUtc="2025-04-30T12:17:00Z"/>
        </w:trPr>
        <w:tc>
          <w:tcPr>
            <w:tcW w:w="1561" w:type="pct"/>
          </w:tcPr>
          <w:p w14:paraId="7D5FDBA1" w14:textId="77777777" w:rsidR="00C73039" w:rsidRPr="00C73039" w:rsidRDefault="00C73039" w:rsidP="00C73039">
            <w:pPr>
              <w:spacing w:line="240" w:lineRule="auto"/>
              <w:ind w:leftChars="200" w:left="420" w:firstLineChars="0" w:firstLine="0"/>
              <w:rPr>
                <w:ins w:id="2055" w:author="wutuan" w:date="2025-04-30T20:17:00Z" w16du:dateUtc="2025-04-30T12:17:00Z"/>
                <w:sz w:val="20"/>
              </w:rPr>
            </w:pPr>
            <w:ins w:id="2056" w:author="wutuan" w:date="2025-04-30T20:17:00Z" w16du:dateUtc="2025-04-30T12:17:00Z">
              <w:r w:rsidRPr="00C73039">
                <w:rPr>
                  <w:rFonts w:hint="eastAsia"/>
                  <w:sz w:val="20"/>
                </w:rPr>
                <w:t>可接受率</w:t>
              </w:r>
              <w:r w:rsidRPr="00C73039">
                <w:rPr>
                  <w:sz w:val="20"/>
                </w:rPr>
                <w:t>(95%CI)</w:t>
              </w:r>
            </w:ins>
          </w:p>
        </w:tc>
        <w:tc>
          <w:tcPr>
            <w:tcW w:w="1720" w:type="pct"/>
          </w:tcPr>
          <w:p w14:paraId="6179BDDA" w14:textId="77777777" w:rsidR="00C73039" w:rsidRPr="00C73039" w:rsidRDefault="00C73039" w:rsidP="00C73039">
            <w:pPr>
              <w:widowControl/>
              <w:spacing w:line="240" w:lineRule="auto"/>
              <w:ind w:firstLineChars="0" w:firstLine="0"/>
              <w:jc w:val="center"/>
              <w:rPr>
                <w:ins w:id="2057" w:author="wutuan" w:date="2025-04-30T20:17:00Z" w16du:dateUtc="2025-04-30T12:17:00Z"/>
                <w:sz w:val="20"/>
              </w:rPr>
            </w:pPr>
            <w:ins w:id="2058" w:author="wutuan" w:date="2025-04-30T20:17:00Z" w16du:dateUtc="2025-04-30T12:17:00Z">
              <w:r w:rsidRPr="00C73039">
                <w:rPr>
                  <w:sz w:val="20"/>
                </w:rPr>
                <w:t>100.00% (97.40%, 100.00%)</w:t>
              </w:r>
            </w:ins>
          </w:p>
        </w:tc>
        <w:tc>
          <w:tcPr>
            <w:tcW w:w="1719" w:type="pct"/>
          </w:tcPr>
          <w:p w14:paraId="16753288" w14:textId="77777777" w:rsidR="00C73039" w:rsidRPr="00C73039" w:rsidRDefault="00C73039" w:rsidP="00C73039">
            <w:pPr>
              <w:widowControl/>
              <w:spacing w:line="240" w:lineRule="auto"/>
              <w:ind w:firstLineChars="0" w:firstLine="0"/>
              <w:jc w:val="center"/>
              <w:rPr>
                <w:ins w:id="2059" w:author="wutuan" w:date="2025-04-30T20:17:00Z" w16du:dateUtc="2025-04-30T12:17:00Z"/>
                <w:sz w:val="20"/>
              </w:rPr>
            </w:pPr>
            <w:ins w:id="2060" w:author="wutuan" w:date="2025-04-30T20:17:00Z" w16du:dateUtc="2025-04-30T12:17:00Z">
              <w:r w:rsidRPr="00C73039">
                <w:rPr>
                  <w:sz w:val="20"/>
                </w:rPr>
                <w:t>100.00% (97.36%, 100.00%)</w:t>
              </w:r>
            </w:ins>
          </w:p>
        </w:tc>
      </w:tr>
      <w:tr w:rsidR="00C73039" w:rsidRPr="00C73039" w14:paraId="40BBDDCC" w14:textId="77777777" w:rsidTr="00C73039">
        <w:trPr>
          <w:ins w:id="2061" w:author="wutuan" w:date="2025-04-30T20:17:00Z" w16du:dateUtc="2025-04-30T12:17:00Z"/>
        </w:trPr>
        <w:tc>
          <w:tcPr>
            <w:tcW w:w="1561" w:type="pct"/>
          </w:tcPr>
          <w:p w14:paraId="590A2861" w14:textId="77777777" w:rsidR="00C73039" w:rsidRPr="00C73039" w:rsidRDefault="00C73039" w:rsidP="00C73039">
            <w:pPr>
              <w:spacing w:line="240" w:lineRule="auto"/>
              <w:ind w:leftChars="200" w:left="420" w:firstLineChars="0" w:firstLine="0"/>
              <w:rPr>
                <w:ins w:id="2062" w:author="wutuan" w:date="2025-04-30T20:17:00Z" w16du:dateUtc="2025-04-30T12:17:00Z"/>
                <w:sz w:val="20"/>
              </w:rPr>
            </w:pPr>
            <w:ins w:id="2063" w:author="wutuan" w:date="2025-04-30T20:17:00Z" w16du:dateUtc="2025-04-30T12:17:00Z">
              <w:r w:rsidRPr="00C73039">
                <w:rPr>
                  <w:rFonts w:hint="eastAsia"/>
                  <w:sz w:val="20"/>
                </w:rPr>
                <w:t>满意率</w:t>
              </w:r>
              <w:r w:rsidRPr="00C73039">
                <w:rPr>
                  <w:sz w:val="20"/>
                </w:rPr>
                <w:t>(95%CI)</w:t>
              </w:r>
            </w:ins>
          </w:p>
        </w:tc>
        <w:tc>
          <w:tcPr>
            <w:tcW w:w="1720" w:type="pct"/>
          </w:tcPr>
          <w:p w14:paraId="75BBF5F0" w14:textId="77777777" w:rsidR="00C73039" w:rsidRPr="00C73039" w:rsidRDefault="00C73039" w:rsidP="00C73039">
            <w:pPr>
              <w:widowControl/>
              <w:spacing w:line="240" w:lineRule="auto"/>
              <w:ind w:firstLineChars="0" w:firstLine="0"/>
              <w:jc w:val="center"/>
              <w:rPr>
                <w:ins w:id="2064" w:author="wutuan" w:date="2025-04-30T20:17:00Z" w16du:dateUtc="2025-04-30T12:17:00Z"/>
                <w:sz w:val="20"/>
              </w:rPr>
            </w:pPr>
            <w:bookmarkStart w:id="2065" w:name="_Hlk196917640"/>
            <w:ins w:id="2066" w:author="wutuan" w:date="2025-04-30T20:17:00Z" w16du:dateUtc="2025-04-30T12:17:00Z">
              <w:r w:rsidRPr="00C73039">
                <w:rPr>
                  <w:rFonts w:hint="eastAsia"/>
                  <w:sz w:val="20"/>
                </w:rPr>
                <w:t>98.57%</w:t>
              </w:r>
              <w:r w:rsidRPr="00C73039">
                <w:rPr>
                  <w:sz w:val="20"/>
                </w:rPr>
                <w:t xml:space="preserve"> </w:t>
              </w:r>
              <w:bookmarkEnd w:id="2065"/>
              <w:r w:rsidRPr="00C73039">
                <w:rPr>
                  <w:sz w:val="20"/>
                </w:rPr>
                <w:t>(94.93%, 100.00%)</w:t>
              </w:r>
            </w:ins>
          </w:p>
        </w:tc>
        <w:tc>
          <w:tcPr>
            <w:tcW w:w="1719" w:type="pct"/>
          </w:tcPr>
          <w:p w14:paraId="46D6FD2F" w14:textId="77777777" w:rsidR="00C73039" w:rsidRPr="00C73039" w:rsidRDefault="00C73039" w:rsidP="00C73039">
            <w:pPr>
              <w:widowControl/>
              <w:spacing w:line="240" w:lineRule="auto"/>
              <w:ind w:firstLineChars="0" w:firstLine="0"/>
              <w:jc w:val="center"/>
              <w:rPr>
                <w:ins w:id="2067" w:author="wutuan" w:date="2025-04-30T20:17:00Z" w16du:dateUtc="2025-04-30T12:17:00Z"/>
                <w:sz w:val="20"/>
              </w:rPr>
            </w:pPr>
            <w:ins w:id="2068" w:author="wutuan" w:date="2025-04-30T20:17:00Z" w16du:dateUtc="2025-04-30T12:17:00Z">
              <w:r w:rsidRPr="00C73039">
                <w:rPr>
                  <w:rFonts w:hint="eastAsia"/>
                  <w:sz w:val="20"/>
                </w:rPr>
                <w:t>99.28%</w:t>
              </w:r>
              <w:r w:rsidRPr="00C73039">
                <w:rPr>
                  <w:sz w:val="20"/>
                </w:rPr>
                <w:t xml:space="preserve"> (96.03%, 100.00%)</w:t>
              </w:r>
            </w:ins>
          </w:p>
        </w:tc>
      </w:tr>
      <w:tr w:rsidR="00C73039" w:rsidRPr="00C73039" w14:paraId="28F301F8" w14:textId="77777777" w:rsidTr="00C73039">
        <w:trPr>
          <w:ins w:id="2069" w:author="wutuan" w:date="2025-04-30T20:17:00Z" w16du:dateUtc="2025-04-30T12:17:00Z"/>
        </w:trPr>
        <w:tc>
          <w:tcPr>
            <w:tcW w:w="1561" w:type="pct"/>
          </w:tcPr>
          <w:p w14:paraId="0238C044" w14:textId="77777777" w:rsidR="00C73039" w:rsidRPr="00C73039" w:rsidRDefault="00C73039" w:rsidP="00C73039">
            <w:pPr>
              <w:spacing w:line="240" w:lineRule="auto"/>
              <w:ind w:firstLineChars="0" w:firstLine="0"/>
              <w:rPr>
                <w:ins w:id="2070" w:author="wutuan" w:date="2025-04-30T20:17:00Z" w16du:dateUtc="2025-04-30T12:17:00Z"/>
                <w:sz w:val="20"/>
              </w:rPr>
            </w:pPr>
            <w:ins w:id="2071" w:author="wutuan" w:date="2025-04-30T20:17:00Z" w16du:dateUtc="2025-04-30T12:17:00Z">
              <w:r w:rsidRPr="00C73039">
                <w:rPr>
                  <w:rFonts w:hint="eastAsia"/>
                  <w:sz w:val="20"/>
                </w:rPr>
                <w:t>床体移动</w:t>
              </w:r>
              <w:r w:rsidRPr="00C73039">
                <w:rPr>
                  <w:sz w:val="20"/>
                </w:rPr>
                <w:t>, n(%)</w:t>
              </w:r>
            </w:ins>
          </w:p>
        </w:tc>
        <w:tc>
          <w:tcPr>
            <w:tcW w:w="1720" w:type="pct"/>
          </w:tcPr>
          <w:p w14:paraId="5634AC6C" w14:textId="77777777" w:rsidR="00C73039" w:rsidRPr="00C73039" w:rsidRDefault="00C73039" w:rsidP="00C73039">
            <w:pPr>
              <w:widowControl/>
              <w:spacing w:line="240" w:lineRule="auto"/>
              <w:ind w:firstLineChars="0" w:firstLine="0"/>
              <w:jc w:val="center"/>
              <w:rPr>
                <w:ins w:id="2072" w:author="wutuan" w:date="2025-04-30T20:17:00Z" w16du:dateUtc="2025-04-30T12:17:00Z"/>
                <w:sz w:val="20"/>
              </w:rPr>
            </w:pPr>
            <w:ins w:id="2073" w:author="wutuan" w:date="2025-04-30T20:17:00Z" w16du:dateUtc="2025-04-30T12:17:00Z">
              <w:r w:rsidRPr="00C73039">
                <w:rPr>
                  <w:rFonts w:hint="eastAsia"/>
                  <w:sz w:val="20"/>
                </w:rPr>
                <w:t>140</w:t>
              </w:r>
            </w:ins>
          </w:p>
        </w:tc>
        <w:tc>
          <w:tcPr>
            <w:tcW w:w="1719" w:type="pct"/>
          </w:tcPr>
          <w:p w14:paraId="3DC77C29" w14:textId="77777777" w:rsidR="00C73039" w:rsidRPr="00C73039" w:rsidRDefault="00C73039" w:rsidP="00C73039">
            <w:pPr>
              <w:widowControl/>
              <w:spacing w:line="240" w:lineRule="auto"/>
              <w:ind w:firstLineChars="0" w:firstLine="0"/>
              <w:jc w:val="center"/>
              <w:rPr>
                <w:ins w:id="2074" w:author="wutuan" w:date="2025-04-30T20:17:00Z" w16du:dateUtc="2025-04-30T12:17:00Z"/>
                <w:sz w:val="20"/>
              </w:rPr>
            </w:pPr>
            <w:ins w:id="2075" w:author="wutuan" w:date="2025-04-30T20:17:00Z" w16du:dateUtc="2025-04-30T12:17:00Z">
              <w:r w:rsidRPr="00C73039">
                <w:rPr>
                  <w:rFonts w:hint="eastAsia"/>
                  <w:sz w:val="20"/>
                </w:rPr>
                <w:t>138</w:t>
              </w:r>
            </w:ins>
          </w:p>
        </w:tc>
      </w:tr>
      <w:tr w:rsidR="00C73039" w:rsidRPr="00C73039" w14:paraId="260F4803" w14:textId="77777777" w:rsidTr="00C73039">
        <w:trPr>
          <w:ins w:id="2076" w:author="wutuan" w:date="2025-04-30T20:17:00Z" w16du:dateUtc="2025-04-30T12:17:00Z"/>
        </w:trPr>
        <w:tc>
          <w:tcPr>
            <w:tcW w:w="1561" w:type="pct"/>
          </w:tcPr>
          <w:p w14:paraId="0D9F4F1A" w14:textId="77777777" w:rsidR="00C73039" w:rsidRPr="00C73039" w:rsidRDefault="00C73039" w:rsidP="00C73039">
            <w:pPr>
              <w:spacing w:line="240" w:lineRule="auto"/>
              <w:ind w:leftChars="200" w:left="420" w:firstLineChars="0" w:firstLine="0"/>
              <w:rPr>
                <w:ins w:id="2077" w:author="wutuan" w:date="2025-04-30T20:17:00Z" w16du:dateUtc="2025-04-30T12:17:00Z"/>
                <w:sz w:val="20"/>
              </w:rPr>
            </w:pPr>
            <w:ins w:id="2078" w:author="wutuan" w:date="2025-04-30T20:17:00Z" w16du:dateUtc="2025-04-30T12:17:00Z">
              <w:r w:rsidRPr="00C73039">
                <w:rPr>
                  <w:rFonts w:hint="eastAsia"/>
                  <w:sz w:val="20"/>
                </w:rPr>
                <w:t>满意</w:t>
              </w:r>
            </w:ins>
          </w:p>
        </w:tc>
        <w:tc>
          <w:tcPr>
            <w:tcW w:w="1720" w:type="pct"/>
          </w:tcPr>
          <w:p w14:paraId="33AA6147" w14:textId="77777777" w:rsidR="00C73039" w:rsidRPr="00C73039" w:rsidRDefault="00C73039" w:rsidP="00C73039">
            <w:pPr>
              <w:widowControl/>
              <w:spacing w:line="240" w:lineRule="auto"/>
              <w:ind w:firstLineChars="0" w:firstLine="0"/>
              <w:jc w:val="center"/>
              <w:rPr>
                <w:ins w:id="2079" w:author="wutuan" w:date="2025-04-30T20:17:00Z" w16du:dateUtc="2025-04-30T12:17:00Z"/>
                <w:sz w:val="20"/>
              </w:rPr>
            </w:pPr>
            <w:ins w:id="2080" w:author="wutuan" w:date="2025-04-30T20:17:00Z" w16du:dateUtc="2025-04-30T12:17:00Z">
              <w:r w:rsidRPr="00C73039">
                <w:rPr>
                  <w:rFonts w:hint="eastAsia"/>
                  <w:sz w:val="20"/>
                </w:rPr>
                <w:t>140(100.00%)</w:t>
              </w:r>
            </w:ins>
          </w:p>
        </w:tc>
        <w:tc>
          <w:tcPr>
            <w:tcW w:w="1719" w:type="pct"/>
          </w:tcPr>
          <w:p w14:paraId="2A62A98D" w14:textId="77777777" w:rsidR="00C73039" w:rsidRPr="00C73039" w:rsidRDefault="00C73039" w:rsidP="00C73039">
            <w:pPr>
              <w:widowControl/>
              <w:spacing w:line="240" w:lineRule="auto"/>
              <w:ind w:firstLineChars="0" w:firstLine="0"/>
              <w:jc w:val="center"/>
              <w:rPr>
                <w:ins w:id="2081" w:author="wutuan" w:date="2025-04-30T20:17:00Z" w16du:dateUtc="2025-04-30T12:17:00Z"/>
                <w:sz w:val="20"/>
              </w:rPr>
            </w:pPr>
            <w:ins w:id="2082" w:author="wutuan" w:date="2025-04-30T20:17:00Z" w16du:dateUtc="2025-04-30T12:17:00Z">
              <w:r w:rsidRPr="00C73039">
                <w:rPr>
                  <w:rFonts w:hint="eastAsia"/>
                  <w:sz w:val="20"/>
                </w:rPr>
                <w:t>138(100.00%)</w:t>
              </w:r>
            </w:ins>
          </w:p>
        </w:tc>
      </w:tr>
      <w:tr w:rsidR="00C73039" w:rsidRPr="00C73039" w14:paraId="1CDA1E51" w14:textId="77777777" w:rsidTr="00C73039">
        <w:trPr>
          <w:ins w:id="2083" w:author="wutuan" w:date="2025-04-30T20:17:00Z" w16du:dateUtc="2025-04-30T12:17:00Z"/>
        </w:trPr>
        <w:tc>
          <w:tcPr>
            <w:tcW w:w="1561" w:type="pct"/>
          </w:tcPr>
          <w:p w14:paraId="334A6100" w14:textId="77777777" w:rsidR="00C73039" w:rsidRPr="00C73039" w:rsidRDefault="00C73039" w:rsidP="00C73039">
            <w:pPr>
              <w:spacing w:line="240" w:lineRule="auto"/>
              <w:ind w:leftChars="200" w:left="420" w:firstLineChars="0" w:firstLine="0"/>
              <w:rPr>
                <w:ins w:id="2084" w:author="wutuan" w:date="2025-04-30T20:17:00Z" w16du:dateUtc="2025-04-30T12:17:00Z"/>
                <w:sz w:val="20"/>
              </w:rPr>
            </w:pPr>
            <w:ins w:id="2085" w:author="wutuan" w:date="2025-04-30T20:17:00Z" w16du:dateUtc="2025-04-30T12:17:00Z">
              <w:r w:rsidRPr="00C73039">
                <w:rPr>
                  <w:rFonts w:hint="eastAsia"/>
                  <w:sz w:val="20"/>
                </w:rPr>
                <w:t>一般</w:t>
              </w:r>
            </w:ins>
          </w:p>
        </w:tc>
        <w:tc>
          <w:tcPr>
            <w:tcW w:w="1720" w:type="pct"/>
          </w:tcPr>
          <w:p w14:paraId="47780289" w14:textId="77777777" w:rsidR="00C73039" w:rsidRPr="00C73039" w:rsidRDefault="00C73039" w:rsidP="00C73039">
            <w:pPr>
              <w:widowControl/>
              <w:spacing w:line="240" w:lineRule="auto"/>
              <w:ind w:firstLineChars="0" w:firstLine="0"/>
              <w:jc w:val="center"/>
              <w:rPr>
                <w:ins w:id="2086" w:author="wutuan" w:date="2025-04-30T20:17:00Z" w16du:dateUtc="2025-04-30T12:17:00Z"/>
                <w:sz w:val="20"/>
              </w:rPr>
            </w:pPr>
            <w:ins w:id="2087"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62060AD3" w14:textId="77777777" w:rsidR="00C73039" w:rsidRPr="00C73039" w:rsidRDefault="00C73039" w:rsidP="00C73039">
            <w:pPr>
              <w:widowControl/>
              <w:spacing w:line="240" w:lineRule="auto"/>
              <w:ind w:firstLineChars="0" w:firstLine="0"/>
              <w:jc w:val="center"/>
              <w:rPr>
                <w:ins w:id="2088" w:author="wutuan" w:date="2025-04-30T20:17:00Z" w16du:dateUtc="2025-04-30T12:17:00Z"/>
                <w:sz w:val="20"/>
              </w:rPr>
            </w:pPr>
            <w:ins w:id="2089"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FD78963" w14:textId="77777777" w:rsidTr="00C73039">
        <w:trPr>
          <w:ins w:id="2090" w:author="wutuan" w:date="2025-04-30T20:17:00Z" w16du:dateUtc="2025-04-30T12:17:00Z"/>
        </w:trPr>
        <w:tc>
          <w:tcPr>
            <w:tcW w:w="1561" w:type="pct"/>
          </w:tcPr>
          <w:p w14:paraId="76C9BED9" w14:textId="77777777" w:rsidR="00C73039" w:rsidRPr="00C73039" w:rsidRDefault="00C73039" w:rsidP="00C73039">
            <w:pPr>
              <w:spacing w:line="240" w:lineRule="auto"/>
              <w:ind w:leftChars="200" w:left="420" w:firstLineChars="0" w:firstLine="0"/>
              <w:rPr>
                <w:ins w:id="2091" w:author="wutuan" w:date="2025-04-30T20:17:00Z" w16du:dateUtc="2025-04-30T12:17:00Z"/>
                <w:sz w:val="20"/>
              </w:rPr>
            </w:pPr>
            <w:ins w:id="2092" w:author="wutuan" w:date="2025-04-30T20:17:00Z" w16du:dateUtc="2025-04-30T12:17:00Z">
              <w:r w:rsidRPr="00C73039">
                <w:rPr>
                  <w:rFonts w:hint="eastAsia"/>
                  <w:sz w:val="20"/>
                </w:rPr>
                <w:t>不满意</w:t>
              </w:r>
            </w:ins>
          </w:p>
        </w:tc>
        <w:tc>
          <w:tcPr>
            <w:tcW w:w="1720" w:type="pct"/>
          </w:tcPr>
          <w:p w14:paraId="34AB783A" w14:textId="77777777" w:rsidR="00C73039" w:rsidRPr="00C73039" w:rsidRDefault="00C73039" w:rsidP="00C73039">
            <w:pPr>
              <w:widowControl/>
              <w:spacing w:line="240" w:lineRule="auto"/>
              <w:ind w:firstLineChars="0" w:firstLine="0"/>
              <w:jc w:val="center"/>
              <w:rPr>
                <w:ins w:id="2093" w:author="wutuan" w:date="2025-04-30T20:17:00Z" w16du:dateUtc="2025-04-30T12:17:00Z"/>
                <w:sz w:val="20"/>
              </w:rPr>
            </w:pPr>
            <w:ins w:id="2094"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31302A67" w14:textId="77777777" w:rsidR="00C73039" w:rsidRPr="00C73039" w:rsidRDefault="00C73039" w:rsidP="00C73039">
            <w:pPr>
              <w:widowControl/>
              <w:spacing w:line="240" w:lineRule="auto"/>
              <w:ind w:firstLineChars="0" w:firstLine="0"/>
              <w:jc w:val="center"/>
              <w:rPr>
                <w:ins w:id="2095" w:author="wutuan" w:date="2025-04-30T20:17:00Z" w16du:dateUtc="2025-04-30T12:17:00Z"/>
                <w:sz w:val="20"/>
              </w:rPr>
            </w:pPr>
            <w:ins w:id="2096"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BDF855A" w14:textId="77777777" w:rsidTr="00C73039">
        <w:trPr>
          <w:ins w:id="2097" w:author="wutuan" w:date="2025-04-30T20:17:00Z" w16du:dateUtc="2025-04-30T12:17:00Z"/>
        </w:trPr>
        <w:tc>
          <w:tcPr>
            <w:tcW w:w="1561" w:type="pct"/>
          </w:tcPr>
          <w:p w14:paraId="2ABE57E2" w14:textId="77777777" w:rsidR="00C73039" w:rsidRPr="00C73039" w:rsidRDefault="00C73039" w:rsidP="00C73039">
            <w:pPr>
              <w:spacing w:line="240" w:lineRule="auto"/>
              <w:ind w:leftChars="200" w:left="420" w:firstLineChars="0" w:firstLine="0"/>
              <w:rPr>
                <w:ins w:id="2098" w:author="wutuan" w:date="2025-04-30T20:17:00Z" w16du:dateUtc="2025-04-30T12:17:00Z"/>
                <w:sz w:val="20"/>
              </w:rPr>
            </w:pPr>
            <w:ins w:id="2099" w:author="wutuan" w:date="2025-04-30T20:17:00Z" w16du:dateUtc="2025-04-30T12:17:00Z">
              <w:r w:rsidRPr="00C73039">
                <w:rPr>
                  <w:rFonts w:hint="eastAsia"/>
                  <w:sz w:val="20"/>
                </w:rPr>
                <w:t>可接受率</w:t>
              </w:r>
              <w:r w:rsidRPr="00C73039">
                <w:rPr>
                  <w:rFonts w:hint="eastAsia"/>
                  <w:sz w:val="20"/>
                </w:rPr>
                <w:t>(%)</w:t>
              </w:r>
            </w:ins>
          </w:p>
        </w:tc>
        <w:tc>
          <w:tcPr>
            <w:tcW w:w="1720" w:type="pct"/>
          </w:tcPr>
          <w:p w14:paraId="633E466D" w14:textId="77777777" w:rsidR="00C73039" w:rsidRPr="00C73039" w:rsidRDefault="00C73039" w:rsidP="00C73039">
            <w:pPr>
              <w:widowControl/>
              <w:spacing w:line="240" w:lineRule="auto"/>
              <w:ind w:firstLineChars="0" w:firstLine="0"/>
              <w:jc w:val="center"/>
              <w:rPr>
                <w:ins w:id="2100" w:author="wutuan" w:date="2025-04-30T20:17:00Z" w16du:dateUtc="2025-04-30T12:17:00Z"/>
                <w:sz w:val="20"/>
              </w:rPr>
            </w:pPr>
            <w:ins w:id="2101" w:author="wutuan" w:date="2025-04-30T20:17:00Z" w16du:dateUtc="2025-04-30T12:17:00Z">
              <w:r w:rsidRPr="00C73039">
                <w:rPr>
                  <w:rFonts w:hint="eastAsia"/>
                  <w:sz w:val="20"/>
                </w:rPr>
                <w:t>140(100.00%)</w:t>
              </w:r>
            </w:ins>
          </w:p>
        </w:tc>
        <w:tc>
          <w:tcPr>
            <w:tcW w:w="1719" w:type="pct"/>
          </w:tcPr>
          <w:p w14:paraId="6720AED1" w14:textId="77777777" w:rsidR="00C73039" w:rsidRPr="00C73039" w:rsidRDefault="00C73039" w:rsidP="00C73039">
            <w:pPr>
              <w:widowControl/>
              <w:spacing w:line="240" w:lineRule="auto"/>
              <w:ind w:firstLineChars="0" w:firstLine="0"/>
              <w:jc w:val="center"/>
              <w:rPr>
                <w:ins w:id="2102" w:author="wutuan" w:date="2025-04-30T20:17:00Z" w16du:dateUtc="2025-04-30T12:17:00Z"/>
                <w:sz w:val="20"/>
              </w:rPr>
            </w:pPr>
            <w:ins w:id="2103" w:author="wutuan" w:date="2025-04-30T20:17:00Z" w16du:dateUtc="2025-04-30T12:17:00Z">
              <w:r w:rsidRPr="00C73039">
                <w:rPr>
                  <w:rFonts w:hint="eastAsia"/>
                  <w:sz w:val="20"/>
                </w:rPr>
                <w:t>138(100.00%)</w:t>
              </w:r>
            </w:ins>
          </w:p>
        </w:tc>
      </w:tr>
      <w:tr w:rsidR="00C73039" w:rsidRPr="00C73039" w14:paraId="4741E1BF" w14:textId="77777777" w:rsidTr="00C73039">
        <w:trPr>
          <w:ins w:id="2104" w:author="wutuan" w:date="2025-04-30T20:17:00Z" w16du:dateUtc="2025-04-30T12:17:00Z"/>
        </w:trPr>
        <w:tc>
          <w:tcPr>
            <w:tcW w:w="1561" w:type="pct"/>
          </w:tcPr>
          <w:p w14:paraId="790BD071" w14:textId="77777777" w:rsidR="00C73039" w:rsidRPr="00C73039" w:rsidRDefault="00C73039" w:rsidP="00C73039">
            <w:pPr>
              <w:spacing w:line="240" w:lineRule="auto"/>
              <w:ind w:leftChars="200" w:left="420" w:firstLineChars="0" w:firstLine="0"/>
              <w:rPr>
                <w:ins w:id="2105" w:author="wutuan" w:date="2025-04-30T20:17:00Z" w16du:dateUtc="2025-04-30T12:17:00Z"/>
                <w:sz w:val="20"/>
              </w:rPr>
            </w:pPr>
            <w:ins w:id="2106" w:author="wutuan" w:date="2025-04-30T20:17:00Z" w16du:dateUtc="2025-04-30T12:17:00Z">
              <w:r w:rsidRPr="00C73039">
                <w:rPr>
                  <w:rFonts w:hint="eastAsia"/>
                  <w:sz w:val="20"/>
                </w:rPr>
                <w:t>满意率</w:t>
              </w:r>
              <w:r w:rsidRPr="00C73039">
                <w:rPr>
                  <w:rFonts w:hint="eastAsia"/>
                  <w:sz w:val="20"/>
                </w:rPr>
                <w:t>(%)</w:t>
              </w:r>
            </w:ins>
          </w:p>
        </w:tc>
        <w:tc>
          <w:tcPr>
            <w:tcW w:w="1720" w:type="pct"/>
          </w:tcPr>
          <w:p w14:paraId="55487DE7" w14:textId="77777777" w:rsidR="00C73039" w:rsidRPr="00C73039" w:rsidRDefault="00C73039" w:rsidP="00C73039">
            <w:pPr>
              <w:widowControl/>
              <w:spacing w:line="240" w:lineRule="auto"/>
              <w:ind w:firstLineChars="0" w:firstLine="0"/>
              <w:jc w:val="center"/>
              <w:rPr>
                <w:ins w:id="2107" w:author="wutuan" w:date="2025-04-30T20:17:00Z" w16du:dateUtc="2025-04-30T12:17:00Z"/>
                <w:sz w:val="20"/>
              </w:rPr>
            </w:pPr>
            <w:ins w:id="2108" w:author="wutuan" w:date="2025-04-30T20:17:00Z" w16du:dateUtc="2025-04-30T12:17:00Z">
              <w:r w:rsidRPr="00C73039">
                <w:rPr>
                  <w:rFonts w:hint="eastAsia"/>
                  <w:sz w:val="20"/>
                </w:rPr>
                <w:t>140(100.00%)</w:t>
              </w:r>
            </w:ins>
          </w:p>
        </w:tc>
        <w:tc>
          <w:tcPr>
            <w:tcW w:w="1719" w:type="pct"/>
          </w:tcPr>
          <w:p w14:paraId="5912F4B0" w14:textId="77777777" w:rsidR="00C73039" w:rsidRPr="00C73039" w:rsidRDefault="00C73039" w:rsidP="00C73039">
            <w:pPr>
              <w:widowControl/>
              <w:spacing w:line="240" w:lineRule="auto"/>
              <w:ind w:firstLineChars="0" w:firstLine="0"/>
              <w:jc w:val="center"/>
              <w:rPr>
                <w:ins w:id="2109" w:author="wutuan" w:date="2025-04-30T20:17:00Z" w16du:dateUtc="2025-04-30T12:17:00Z"/>
                <w:sz w:val="20"/>
              </w:rPr>
            </w:pPr>
            <w:ins w:id="2110" w:author="wutuan" w:date="2025-04-30T20:17:00Z" w16du:dateUtc="2025-04-30T12:17:00Z">
              <w:r w:rsidRPr="00C73039">
                <w:rPr>
                  <w:rFonts w:hint="eastAsia"/>
                  <w:sz w:val="20"/>
                </w:rPr>
                <w:t>138(100.00%)</w:t>
              </w:r>
            </w:ins>
          </w:p>
        </w:tc>
      </w:tr>
      <w:tr w:rsidR="00C73039" w:rsidRPr="00C73039" w14:paraId="710205B7" w14:textId="77777777" w:rsidTr="00C73039">
        <w:trPr>
          <w:ins w:id="2111" w:author="wutuan" w:date="2025-04-30T20:17:00Z" w16du:dateUtc="2025-04-30T12:17:00Z"/>
        </w:trPr>
        <w:tc>
          <w:tcPr>
            <w:tcW w:w="1561" w:type="pct"/>
          </w:tcPr>
          <w:p w14:paraId="457E461C" w14:textId="77777777" w:rsidR="00C73039" w:rsidRPr="00C73039" w:rsidRDefault="00C73039" w:rsidP="00C73039">
            <w:pPr>
              <w:spacing w:line="240" w:lineRule="auto"/>
              <w:ind w:leftChars="200" w:left="420" w:firstLineChars="0" w:firstLine="0"/>
              <w:rPr>
                <w:ins w:id="2112" w:author="wutuan" w:date="2025-04-30T20:17:00Z" w16du:dateUtc="2025-04-30T12:17:00Z"/>
                <w:sz w:val="20"/>
              </w:rPr>
            </w:pPr>
            <w:ins w:id="2113" w:author="wutuan" w:date="2025-04-30T20:17:00Z" w16du:dateUtc="2025-04-30T12:17:00Z">
              <w:r w:rsidRPr="00C73039">
                <w:rPr>
                  <w:rFonts w:hint="eastAsia"/>
                  <w:sz w:val="20"/>
                </w:rPr>
                <w:t>可接受率</w:t>
              </w:r>
              <w:r w:rsidRPr="00C73039">
                <w:rPr>
                  <w:sz w:val="20"/>
                </w:rPr>
                <w:t>(95%CI)</w:t>
              </w:r>
            </w:ins>
          </w:p>
        </w:tc>
        <w:tc>
          <w:tcPr>
            <w:tcW w:w="1720" w:type="pct"/>
          </w:tcPr>
          <w:p w14:paraId="18548554" w14:textId="77777777" w:rsidR="00C73039" w:rsidRPr="00C73039" w:rsidRDefault="00C73039" w:rsidP="00C73039">
            <w:pPr>
              <w:widowControl/>
              <w:spacing w:line="240" w:lineRule="auto"/>
              <w:ind w:firstLineChars="0" w:firstLine="0"/>
              <w:jc w:val="center"/>
              <w:rPr>
                <w:ins w:id="2114" w:author="wutuan" w:date="2025-04-30T20:17:00Z" w16du:dateUtc="2025-04-30T12:17:00Z"/>
                <w:sz w:val="20"/>
              </w:rPr>
            </w:pPr>
            <w:ins w:id="2115" w:author="wutuan" w:date="2025-04-30T20:17:00Z" w16du:dateUtc="2025-04-30T12:17:00Z">
              <w:r w:rsidRPr="00C73039">
                <w:rPr>
                  <w:sz w:val="20"/>
                </w:rPr>
                <w:t>100.00% (97.40%, 100.00%)</w:t>
              </w:r>
            </w:ins>
          </w:p>
        </w:tc>
        <w:tc>
          <w:tcPr>
            <w:tcW w:w="1719" w:type="pct"/>
          </w:tcPr>
          <w:p w14:paraId="7D8BA33B" w14:textId="77777777" w:rsidR="00C73039" w:rsidRPr="00C73039" w:rsidRDefault="00C73039" w:rsidP="00C73039">
            <w:pPr>
              <w:widowControl/>
              <w:spacing w:line="240" w:lineRule="auto"/>
              <w:ind w:firstLineChars="0" w:firstLine="0"/>
              <w:jc w:val="center"/>
              <w:rPr>
                <w:ins w:id="2116" w:author="wutuan" w:date="2025-04-30T20:17:00Z" w16du:dateUtc="2025-04-30T12:17:00Z"/>
                <w:sz w:val="20"/>
              </w:rPr>
            </w:pPr>
            <w:ins w:id="2117" w:author="wutuan" w:date="2025-04-30T20:17:00Z" w16du:dateUtc="2025-04-30T12:17:00Z">
              <w:r w:rsidRPr="00C73039">
                <w:rPr>
                  <w:sz w:val="20"/>
                </w:rPr>
                <w:t>100.00% (97.36%, 100.00%)</w:t>
              </w:r>
            </w:ins>
          </w:p>
        </w:tc>
      </w:tr>
      <w:tr w:rsidR="00C73039" w:rsidRPr="00C73039" w14:paraId="7E4B03B2" w14:textId="77777777" w:rsidTr="00C73039">
        <w:trPr>
          <w:ins w:id="2118" w:author="wutuan" w:date="2025-04-30T20:17:00Z" w16du:dateUtc="2025-04-30T12:17:00Z"/>
        </w:trPr>
        <w:tc>
          <w:tcPr>
            <w:tcW w:w="1561" w:type="pct"/>
          </w:tcPr>
          <w:p w14:paraId="75A24446" w14:textId="77777777" w:rsidR="00C73039" w:rsidRPr="00C73039" w:rsidRDefault="00C73039" w:rsidP="00C73039">
            <w:pPr>
              <w:spacing w:line="240" w:lineRule="auto"/>
              <w:ind w:leftChars="200" w:left="420" w:firstLineChars="0" w:firstLine="0"/>
              <w:rPr>
                <w:ins w:id="2119" w:author="wutuan" w:date="2025-04-30T20:17:00Z" w16du:dateUtc="2025-04-30T12:17:00Z"/>
                <w:sz w:val="20"/>
              </w:rPr>
            </w:pPr>
            <w:ins w:id="2120" w:author="wutuan" w:date="2025-04-30T20:17:00Z" w16du:dateUtc="2025-04-30T12:17:00Z">
              <w:r w:rsidRPr="00C73039">
                <w:rPr>
                  <w:rFonts w:hint="eastAsia"/>
                  <w:sz w:val="20"/>
                </w:rPr>
                <w:t>满意率</w:t>
              </w:r>
              <w:r w:rsidRPr="00C73039">
                <w:rPr>
                  <w:sz w:val="20"/>
                </w:rPr>
                <w:t>(95%CI)</w:t>
              </w:r>
            </w:ins>
          </w:p>
        </w:tc>
        <w:tc>
          <w:tcPr>
            <w:tcW w:w="1720" w:type="pct"/>
          </w:tcPr>
          <w:p w14:paraId="6D2228F0" w14:textId="77777777" w:rsidR="00C73039" w:rsidRPr="00C73039" w:rsidRDefault="00C73039" w:rsidP="00C73039">
            <w:pPr>
              <w:widowControl/>
              <w:spacing w:line="240" w:lineRule="auto"/>
              <w:ind w:firstLineChars="0" w:firstLine="0"/>
              <w:jc w:val="center"/>
              <w:rPr>
                <w:ins w:id="2121" w:author="wutuan" w:date="2025-04-30T20:17:00Z" w16du:dateUtc="2025-04-30T12:17:00Z"/>
                <w:sz w:val="20"/>
              </w:rPr>
            </w:pPr>
            <w:ins w:id="2122" w:author="wutuan" w:date="2025-04-30T20:17:00Z" w16du:dateUtc="2025-04-30T12:17:00Z">
              <w:r w:rsidRPr="00C73039">
                <w:rPr>
                  <w:sz w:val="20"/>
                </w:rPr>
                <w:t>100.00% (97.40%, 100.00%)</w:t>
              </w:r>
            </w:ins>
          </w:p>
        </w:tc>
        <w:tc>
          <w:tcPr>
            <w:tcW w:w="1719" w:type="pct"/>
          </w:tcPr>
          <w:p w14:paraId="52897499" w14:textId="77777777" w:rsidR="00C73039" w:rsidRPr="00C73039" w:rsidRDefault="00C73039" w:rsidP="00C73039">
            <w:pPr>
              <w:widowControl/>
              <w:spacing w:line="240" w:lineRule="auto"/>
              <w:ind w:firstLineChars="0" w:firstLine="0"/>
              <w:jc w:val="center"/>
              <w:rPr>
                <w:ins w:id="2123" w:author="wutuan" w:date="2025-04-30T20:17:00Z" w16du:dateUtc="2025-04-30T12:17:00Z"/>
                <w:sz w:val="20"/>
              </w:rPr>
            </w:pPr>
            <w:ins w:id="2124" w:author="wutuan" w:date="2025-04-30T20:17:00Z" w16du:dateUtc="2025-04-30T12:17:00Z">
              <w:r w:rsidRPr="00C73039">
                <w:rPr>
                  <w:sz w:val="20"/>
                </w:rPr>
                <w:t>100.00% (97.36%, 100.00%)</w:t>
              </w:r>
            </w:ins>
          </w:p>
        </w:tc>
      </w:tr>
      <w:tr w:rsidR="00C73039" w:rsidRPr="00C73039" w14:paraId="63D45D34" w14:textId="77777777" w:rsidTr="00C73039">
        <w:trPr>
          <w:ins w:id="2125" w:author="wutuan" w:date="2025-04-30T20:17:00Z" w16du:dateUtc="2025-04-30T12:17:00Z"/>
        </w:trPr>
        <w:tc>
          <w:tcPr>
            <w:tcW w:w="1561" w:type="pct"/>
          </w:tcPr>
          <w:p w14:paraId="1ED9B602" w14:textId="77777777" w:rsidR="00C73039" w:rsidRPr="00C73039" w:rsidRDefault="00C73039" w:rsidP="00C73039">
            <w:pPr>
              <w:spacing w:line="240" w:lineRule="auto"/>
              <w:ind w:firstLineChars="0" w:firstLine="0"/>
              <w:rPr>
                <w:ins w:id="2126" w:author="wutuan" w:date="2025-04-30T20:17:00Z" w16du:dateUtc="2025-04-30T12:17:00Z"/>
                <w:sz w:val="20"/>
              </w:rPr>
            </w:pPr>
            <w:ins w:id="2127" w:author="wutuan" w:date="2025-04-30T20:17:00Z" w16du:dateUtc="2025-04-30T12:17:00Z">
              <w:r w:rsidRPr="00C73039">
                <w:rPr>
                  <w:rFonts w:hint="eastAsia"/>
                  <w:sz w:val="20"/>
                </w:rPr>
                <w:t>图像显示和传输</w:t>
              </w:r>
              <w:r w:rsidRPr="00C73039">
                <w:rPr>
                  <w:sz w:val="20"/>
                </w:rPr>
                <w:t>, n(%)</w:t>
              </w:r>
            </w:ins>
          </w:p>
        </w:tc>
        <w:tc>
          <w:tcPr>
            <w:tcW w:w="1720" w:type="pct"/>
          </w:tcPr>
          <w:p w14:paraId="21282566" w14:textId="77777777" w:rsidR="00C73039" w:rsidRPr="00C73039" w:rsidRDefault="00C73039" w:rsidP="00C73039">
            <w:pPr>
              <w:widowControl/>
              <w:spacing w:line="240" w:lineRule="auto"/>
              <w:ind w:firstLineChars="0" w:firstLine="0"/>
              <w:jc w:val="center"/>
              <w:rPr>
                <w:ins w:id="2128" w:author="wutuan" w:date="2025-04-30T20:17:00Z" w16du:dateUtc="2025-04-30T12:17:00Z"/>
                <w:sz w:val="20"/>
              </w:rPr>
            </w:pPr>
            <w:ins w:id="2129" w:author="wutuan" w:date="2025-04-30T20:17:00Z" w16du:dateUtc="2025-04-30T12:17:00Z">
              <w:r w:rsidRPr="00C73039">
                <w:rPr>
                  <w:rFonts w:hint="eastAsia"/>
                  <w:sz w:val="20"/>
                </w:rPr>
                <w:t>140</w:t>
              </w:r>
            </w:ins>
          </w:p>
        </w:tc>
        <w:tc>
          <w:tcPr>
            <w:tcW w:w="1719" w:type="pct"/>
          </w:tcPr>
          <w:p w14:paraId="1C2F7626" w14:textId="77777777" w:rsidR="00C73039" w:rsidRPr="00C73039" w:rsidRDefault="00C73039" w:rsidP="00C73039">
            <w:pPr>
              <w:widowControl/>
              <w:spacing w:line="240" w:lineRule="auto"/>
              <w:ind w:firstLineChars="0" w:firstLine="0"/>
              <w:jc w:val="center"/>
              <w:rPr>
                <w:ins w:id="2130" w:author="wutuan" w:date="2025-04-30T20:17:00Z" w16du:dateUtc="2025-04-30T12:17:00Z"/>
                <w:sz w:val="20"/>
              </w:rPr>
            </w:pPr>
            <w:ins w:id="2131" w:author="wutuan" w:date="2025-04-30T20:17:00Z" w16du:dateUtc="2025-04-30T12:17:00Z">
              <w:r w:rsidRPr="00C73039">
                <w:rPr>
                  <w:rFonts w:hint="eastAsia"/>
                  <w:sz w:val="20"/>
                </w:rPr>
                <w:t>138</w:t>
              </w:r>
            </w:ins>
          </w:p>
        </w:tc>
      </w:tr>
      <w:tr w:rsidR="00C73039" w:rsidRPr="00C73039" w14:paraId="4A144A27" w14:textId="77777777" w:rsidTr="00C73039">
        <w:trPr>
          <w:ins w:id="2132" w:author="wutuan" w:date="2025-04-30T20:17:00Z" w16du:dateUtc="2025-04-30T12:17:00Z"/>
        </w:trPr>
        <w:tc>
          <w:tcPr>
            <w:tcW w:w="1561" w:type="pct"/>
          </w:tcPr>
          <w:p w14:paraId="65088614" w14:textId="77777777" w:rsidR="00C73039" w:rsidRPr="00C73039" w:rsidRDefault="00C73039" w:rsidP="00C73039">
            <w:pPr>
              <w:spacing w:line="240" w:lineRule="auto"/>
              <w:ind w:leftChars="200" w:left="420" w:firstLineChars="0" w:firstLine="0"/>
              <w:rPr>
                <w:ins w:id="2133" w:author="wutuan" w:date="2025-04-30T20:17:00Z" w16du:dateUtc="2025-04-30T12:17:00Z"/>
                <w:sz w:val="20"/>
              </w:rPr>
            </w:pPr>
            <w:ins w:id="2134" w:author="wutuan" w:date="2025-04-30T20:17:00Z" w16du:dateUtc="2025-04-30T12:17:00Z">
              <w:r w:rsidRPr="00C73039">
                <w:rPr>
                  <w:rFonts w:hint="eastAsia"/>
                  <w:sz w:val="20"/>
                </w:rPr>
                <w:t>满意</w:t>
              </w:r>
            </w:ins>
          </w:p>
        </w:tc>
        <w:tc>
          <w:tcPr>
            <w:tcW w:w="1720" w:type="pct"/>
          </w:tcPr>
          <w:p w14:paraId="130CA694" w14:textId="77777777" w:rsidR="00C73039" w:rsidRPr="00C73039" w:rsidRDefault="00C73039" w:rsidP="00C73039">
            <w:pPr>
              <w:widowControl/>
              <w:spacing w:line="240" w:lineRule="auto"/>
              <w:ind w:firstLineChars="0" w:firstLine="0"/>
              <w:jc w:val="center"/>
              <w:rPr>
                <w:ins w:id="2135" w:author="wutuan" w:date="2025-04-30T20:17:00Z" w16du:dateUtc="2025-04-30T12:17:00Z"/>
                <w:sz w:val="20"/>
              </w:rPr>
            </w:pPr>
            <w:ins w:id="2136" w:author="wutuan" w:date="2025-04-30T20:17:00Z" w16du:dateUtc="2025-04-30T12:17:00Z">
              <w:r w:rsidRPr="00C73039">
                <w:rPr>
                  <w:rFonts w:hint="eastAsia"/>
                  <w:sz w:val="20"/>
                </w:rPr>
                <w:t>140(100.00%)</w:t>
              </w:r>
            </w:ins>
          </w:p>
        </w:tc>
        <w:tc>
          <w:tcPr>
            <w:tcW w:w="1719" w:type="pct"/>
          </w:tcPr>
          <w:p w14:paraId="675F3229" w14:textId="77777777" w:rsidR="00C73039" w:rsidRPr="00C73039" w:rsidRDefault="00C73039" w:rsidP="00C73039">
            <w:pPr>
              <w:widowControl/>
              <w:spacing w:line="240" w:lineRule="auto"/>
              <w:ind w:firstLineChars="0" w:firstLine="0"/>
              <w:jc w:val="center"/>
              <w:rPr>
                <w:ins w:id="2137" w:author="wutuan" w:date="2025-04-30T20:17:00Z" w16du:dateUtc="2025-04-30T12:17:00Z"/>
                <w:sz w:val="20"/>
              </w:rPr>
            </w:pPr>
            <w:ins w:id="2138" w:author="wutuan" w:date="2025-04-30T20:17:00Z" w16du:dateUtc="2025-04-30T12:17:00Z">
              <w:r w:rsidRPr="00C73039">
                <w:rPr>
                  <w:rFonts w:hint="eastAsia"/>
                  <w:sz w:val="20"/>
                </w:rPr>
                <w:t>138(100.00%)</w:t>
              </w:r>
            </w:ins>
          </w:p>
        </w:tc>
      </w:tr>
      <w:tr w:rsidR="00C73039" w:rsidRPr="00C73039" w14:paraId="58E46AC1" w14:textId="77777777" w:rsidTr="00C73039">
        <w:trPr>
          <w:ins w:id="2139" w:author="wutuan" w:date="2025-04-30T20:17:00Z" w16du:dateUtc="2025-04-30T12:17:00Z"/>
        </w:trPr>
        <w:tc>
          <w:tcPr>
            <w:tcW w:w="1561" w:type="pct"/>
          </w:tcPr>
          <w:p w14:paraId="076D8C4B" w14:textId="77777777" w:rsidR="00C73039" w:rsidRPr="00C73039" w:rsidRDefault="00C73039" w:rsidP="00C73039">
            <w:pPr>
              <w:spacing w:line="240" w:lineRule="auto"/>
              <w:ind w:leftChars="200" w:left="420" w:firstLineChars="0" w:firstLine="0"/>
              <w:rPr>
                <w:ins w:id="2140" w:author="wutuan" w:date="2025-04-30T20:17:00Z" w16du:dateUtc="2025-04-30T12:17:00Z"/>
                <w:sz w:val="20"/>
              </w:rPr>
            </w:pPr>
            <w:ins w:id="2141" w:author="wutuan" w:date="2025-04-30T20:17:00Z" w16du:dateUtc="2025-04-30T12:17:00Z">
              <w:r w:rsidRPr="00C73039">
                <w:rPr>
                  <w:rFonts w:hint="eastAsia"/>
                  <w:sz w:val="20"/>
                </w:rPr>
                <w:t>一般</w:t>
              </w:r>
            </w:ins>
          </w:p>
        </w:tc>
        <w:tc>
          <w:tcPr>
            <w:tcW w:w="1720" w:type="pct"/>
          </w:tcPr>
          <w:p w14:paraId="10ABCFB9" w14:textId="77777777" w:rsidR="00C73039" w:rsidRPr="00C73039" w:rsidRDefault="00C73039" w:rsidP="00C73039">
            <w:pPr>
              <w:widowControl/>
              <w:spacing w:line="240" w:lineRule="auto"/>
              <w:ind w:firstLineChars="0" w:firstLine="0"/>
              <w:jc w:val="center"/>
              <w:rPr>
                <w:ins w:id="2142" w:author="wutuan" w:date="2025-04-30T20:17:00Z" w16du:dateUtc="2025-04-30T12:17:00Z"/>
                <w:sz w:val="20"/>
              </w:rPr>
            </w:pPr>
            <w:ins w:id="2143"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2A4CA1B5" w14:textId="77777777" w:rsidR="00C73039" w:rsidRPr="00C73039" w:rsidRDefault="00C73039" w:rsidP="00C73039">
            <w:pPr>
              <w:widowControl/>
              <w:spacing w:line="240" w:lineRule="auto"/>
              <w:ind w:firstLineChars="0" w:firstLine="0"/>
              <w:jc w:val="center"/>
              <w:rPr>
                <w:ins w:id="2144" w:author="wutuan" w:date="2025-04-30T20:17:00Z" w16du:dateUtc="2025-04-30T12:17:00Z"/>
                <w:sz w:val="20"/>
              </w:rPr>
            </w:pPr>
            <w:ins w:id="2145"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664B5C7D" w14:textId="77777777" w:rsidTr="00C73039">
        <w:trPr>
          <w:ins w:id="2146" w:author="wutuan" w:date="2025-04-30T20:17:00Z" w16du:dateUtc="2025-04-30T12:17:00Z"/>
        </w:trPr>
        <w:tc>
          <w:tcPr>
            <w:tcW w:w="1561" w:type="pct"/>
          </w:tcPr>
          <w:p w14:paraId="4DE04B53" w14:textId="77777777" w:rsidR="00C73039" w:rsidRPr="00C73039" w:rsidRDefault="00C73039" w:rsidP="00C73039">
            <w:pPr>
              <w:spacing w:line="240" w:lineRule="auto"/>
              <w:ind w:leftChars="200" w:left="420" w:firstLineChars="0" w:firstLine="0"/>
              <w:rPr>
                <w:ins w:id="2147" w:author="wutuan" w:date="2025-04-30T20:17:00Z" w16du:dateUtc="2025-04-30T12:17:00Z"/>
                <w:sz w:val="20"/>
              </w:rPr>
            </w:pPr>
            <w:ins w:id="2148" w:author="wutuan" w:date="2025-04-30T20:17:00Z" w16du:dateUtc="2025-04-30T12:17:00Z">
              <w:r w:rsidRPr="00C73039">
                <w:rPr>
                  <w:rFonts w:hint="eastAsia"/>
                  <w:sz w:val="20"/>
                </w:rPr>
                <w:t>不满意</w:t>
              </w:r>
            </w:ins>
          </w:p>
        </w:tc>
        <w:tc>
          <w:tcPr>
            <w:tcW w:w="1720" w:type="pct"/>
          </w:tcPr>
          <w:p w14:paraId="30B6877E" w14:textId="77777777" w:rsidR="00C73039" w:rsidRPr="00C73039" w:rsidRDefault="00C73039" w:rsidP="00C73039">
            <w:pPr>
              <w:widowControl/>
              <w:spacing w:line="240" w:lineRule="auto"/>
              <w:ind w:firstLineChars="0" w:firstLine="0"/>
              <w:jc w:val="center"/>
              <w:rPr>
                <w:ins w:id="2149" w:author="wutuan" w:date="2025-04-30T20:17:00Z" w16du:dateUtc="2025-04-30T12:17:00Z"/>
                <w:sz w:val="20"/>
              </w:rPr>
            </w:pPr>
            <w:ins w:id="2150"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6578CC88" w14:textId="77777777" w:rsidR="00C73039" w:rsidRPr="00C73039" w:rsidRDefault="00C73039" w:rsidP="00C73039">
            <w:pPr>
              <w:widowControl/>
              <w:spacing w:line="240" w:lineRule="auto"/>
              <w:ind w:firstLineChars="0" w:firstLine="0"/>
              <w:jc w:val="center"/>
              <w:rPr>
                <w:ins w:id="2151" w:author="wutuan" w:date="2025-04-30T20:17:00Z" w16du:dateUtc="2025-04-30T12:17:00Z"/>
                <w:sz w:val="20"/>
              </w:rPr>
            </w:pPr>
            <w:ins w:id="2152"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34EA5D5" w14:textId="77777777" w:rsidTr="00C73039">
        <w:trPr>
          <w:ins w:id="2153" w:author="wutuan" w:date="2025-04-30T20:17:00Z" w16du:dateUtc="2025-04-30T12:17:00Z"/>
        </w:trPr>
        <w:tc>
          <w:tcPr>
            <w:tcW w:w="1561" w:type="pct"/>
          </w:tcPr>
          <w:p w14:paraId="74281481" w14:textId="77777777" w:rsidR="00C73039" w:rsidRPr="00C73039" w:rsidRDefault="00C73039" w:rsidP="00C73039">
            <w:pPr>
              <w:spacing w:line="240" w:lineRule="auto"/>
              <w:ind w:leftChars="200" w:left="420" w:firstLineChars="0" w:firstLine="0"/>
              <w:rPr>
                <w:ins w:id="2154" w:author="wutuan" w:date="2025-04-30T20:17:00Z" w16du:dateUtc="2025-04-30T12:17:00Z"/>
                <w:sz w:val="20"/>
              </w:rPr>
            </w:pPr>
            <w:ins w:id="2155" w:author="wutuan" w:date="2025-04-30T20:17:00Z" w16du:dateUtc="2025-04-30T12:17:00Z">
              <w:r w:rsidRPr="00C73039">
                <w:rPr>
                  <w:rFonts w:hint="eastAsia"/>
                  <w:sz w:val="20"/>
                </w:rPr>
                <w:t>可接受率</w:t>
              </w:r>
              <w:r w:rsidRPr="00C73039">
                <w:rPr>
                  <w:rFonts w:hint="eastAsia"/>
                  <w:sz w:val="20"/>
                </w:rPr>
                <w:t>(%)</w:t>
              </w:r>
            </w:ins>
          </w:p>
        </w:tc>
        <w:tc>
          <w:tcPr>
            <w:tcW w:w="1720" w:type="pct"/>
          </w:tcPr>
          <w:p w14:paraId="40A784AF" w14:textId="77777777" w:rsidR="00C73039" w:rsidRPr="00C73039" w:rsidRDefault="00C73039" w:rsidP="00C73039">
            <w:pPr>
              <w:widowControl/>
              <w:spacing w:line="240" w:lineRule="auto"/>
              <w:ind w:firstLineChars="0" w:firstLine="0"/>
              <w:jc w:val="center"/>
              <w:rPr>
                <w:ins w:id="2156" w:author="wutuan" w:date="2025-04-30T20:17:00Z" w16du:dateUtc="2025-04-30T12:17:00Z"/>
                <w:sz w:val="20"/>
              </w:rPr>
            </w:pPr>
            <w:ins w:id="2157" w:author="wutuan" w:date="2025-04-30T20:17:00Z" w16du:dateUtc="2025-04-30T12:17:00Z">
              <w:r w:rsidRPr="00C73039">
                <w:rPr>
                  <w:rFonts w:hint="eastAsia"/>
                  <w:sz w:val="20"/>
                </w:rPr>
                <w:t>140(100.00%)</w:t>
              </w:r>
            </w:ins>
          </w:p>
        </w:tc>
        <w:tc>
          <w:tcPr>
            <w:tcW w:w="1719" w:type="pct"/>
          </w:tcPr>
          <w:p w14:paraId="759A1619" w14:textId="77777777" w:rsidR="00C73039" w:rsidRPr="00C73039" w:rsidRDefault="00C73039" w:rsidP="00C73039">
            <w:pPr>
              <w:widowControl/>
              <w:spacing w:line="240" w:lineRule="auto"/>
              <w:ind w:firstLineChars="0" w:firstLine="0"/>
              <w:jc w:val="center"/>
              <w:rPr>
                <w:ins w:id="2158" w:author="wutuan" w:date="2025-04-30T20:17:00Z" w16du:dateUtc="2025-04-30T12:17:00Z"/>
                <w:sz w:val="20"/>
              </w:rPr>
            </w:pPr>
            <w:ins w:id="2159" w:author="wutuan" w:date="2025-04-30T20:17:00Z" w16du:dateUtc="2025-04-30T12:17:00Z">
              <w:r w:rsidRPr="00C73039">
                <w:rPr>
                  <w:rFonts w:hint="eastAsia"/>
                  <w:sz w:val="20"/>
                </w:rPr>
                <w:t>138(100.00%)</w:t>
              </w:r>
            </w:ins>
          </w:p>
        </w:tc>
      </w:tr>
      <w:tr w:rsidR="00C73039" w:rsidRPr="00C73039" w14:paraId="435C43F2" w14:textId="77777777" w:rsidTr="00C73039">
        <w:trPr>
          <w:ins w:id="2160" w:author="wutuan" w:date="2025-04-30T20:17:00Z" w16du:dateUtc="2025-04-30T12:17:00Z"/>
        </w:trPr>
        <w:tc>
          <w:tcPr>
            <w:tcW w:w="1561" w:type="pct"/>
          </w:tcPr>
          <w:p w14:paraId="6B3CB3D1" w14:textId="77777777" w:rsidR="00C73039" w:rsidRPr="00C73039" w:rsidRDefault="00C73039" w:rsidP="00C73039">
            <w:pPr>
              <w:spacing w:line="240" w:lineRule="auto"/>
              <w:ind w:leftChars="200" w:left="420" w:firstLineChars="0" w:firstLine="0"/>
              <w:rPr>
                <w:ins w:id="2161" w:author="wutuan" w:date="2025-04-30T20:17:00Z" w16du:dateUtc="2025-04-30T12:17:00Z"/>
                <w:sz w:val="20"/>
              </w:rPr>
            </w:pPr>
            <w:ins w:id="2162" w:author="wutuan" w:date="2025-04-30T20:17:00Z" w16du:dateUtc="2025-04-30T12:17:00Z">
              <w:r w:rsidRPr="00C73039">
                <w:rPr>
                  <w:rFonts w:hint="eastAsia"/>
                  <w:sz w:val="20"/>
                </w:rPr>
                <w:t>满意率</w:t>
              </w:r>
              <w:r w:rsidRPr="00C73039">
                <w:rPr>
                  <w:rFonts w:hint="eastAsia"/>
                  <w:sz w:val="20"/>
                </w:rPr>
                <w:t>(%)</w:t>
              </w:r>
            </w:ins>
          </w:p>
        </w:tc>
        <w:tc>
          <w:tcPr>
            <w:tcW w:w="1720" w:type="pct"/>
          </w:tcPr>
          <w:p w14:paraId="12CB5828" w14:textId="77777777" w:rsidR="00C73039" w:rsidRPr="00C73039" w:rsidRDefault="00C73039" w:rsidP="00C73039">
            <w:pPr>
              <w:widowControl/>
              <w:spacing w:line="240" w:lineRule="auto"/>
              <w:ind w:firstLineChars="0" w:firstLine="0"/>
              <w:jc w:val="center"/>
              <w:rPr>
                <w:ins w:id="2163" w:author="wutuan" w:date="2025-04-30T20:17:00Z" w16du:dateUtc="2025-04-30T12:17:00Z"/>
                <w:sz w:val="20"/>
              </w:rPr>
            </w:pPr>
            <w:ins w:id="2164" w:author="wutuan" w:date="2025-04-30T20:17:00Z" w16du:dateUtc="2025-04-30T12:17:00Z">
              <w:r w:rsidRPr="00C73039">
                <w:rPr>
                  <w:rFonts w:hint="eastAsia"/>
                  <w:sz w:val="20"/>
                </w:rPr>
                <w:t>140(100.00%)</w:t>
              </w:r>
            </w:ins>
          </w:p>
        </w:tc>
        <w:tc>
          <w:tcPr>
            <w:tcW w:w="1719" w:type="pct"/>
          </w:tcPr>
          <w:p w14:paraId="1E01BA7E" w14:textId="77777777" w:rsidR="00C73039" w:rsidRPr="00C73039" w:rsidRDefault="00C73039" w:rsidP="00C73039">
            <w:pPr>
              <w:widowControl/>
              <w:spacing w:line="240" w:lineRule="auto"/>
              <w:ind w:firstLineChars="0" w:firstLine="0"/>
              <w:jc w:val="center"/>
              <w:rPr>
                <w:ins w:id="2165" w:author="wutuan" w:date="2025-04-30T20:17:00Z" w16du:dateUtc="2025-04-30T12:17:00Z"/>
                <w:sz w:val="20"/>
              </w:rPr>
            </w:pPr>
            <w:ins w:id="2166" w:author="wutuan" w:date="2025-04-30T20:17:00Z" w16du:dateUtc="2025-04-30T12:17:00Z">
              <w:r w:rsidRPr="00C73039">
                <w:rPr>
                  <w:rFonts w:hint="eastAsia"/>
                  <w:sz w:val="20"/>
                </w:rPr>
                <w:t>138(100.00%)</w:t>
              </w:r>
            </w:ins>
          </w:p>
        </w:tc>
      </w:tr>
      <w:tr w:rsidR="00C73039" w:rsidRPr="00C73039" w14:paraId="24FD5046" w14:textId="77777777" w:rsidTr="00C73039">
        <w:trPr>
          <w:ins w:id="2167" w:author="wutuan" w:date="2025-04-30T20:17:00Z" w16du:dateUtc="2025-04-30T12:17:00Z"/>
        </w:trPr>
        <w:tc>
          <w:tcPr>
            <w:tcW w:w="1561" w:type="pct"/>
          </w:tcPr>
          <w:p w14:paraId="45A78264" w14:textId="77777777" w:rsidR="00C73039" w:rsidRPr="00C73039" w:rsidRDefault="00C73039" w:rsidP="00C73039">
            <w:pPr>
              <w:spacing w:line="240" w:lineRule="auto"/>
              <w:ind w:leftChars="200" w:left="420" w:firstLineChars="0" w:firstLine="0"/>
              <w:rPr>
                <w:ins w:id="2168" w:author="wutuan" w:date="2025-04-30T20:17:00Z" w16du:dateUtc="2025-04-30T12:17:00Z"/>
                <w:sz w:val="20"/>
              </w:rPr>
            </w:pPr>
            <w:ins w:id="2169" w:author="wutuan" w:date="2025-04-30T20:17:00Z" w16du:dateUtc="2025-04-30T12:17:00Z">
              <w:r w:rsidRPr="00C73039">
                <w:rPr>
                  <w:rFonts w:hint="eastAsia"/>
                  <w:sz w:val="20"/>
                </w:rPr>
                <w:t>可接受率</w:t>
              </w:r>
              <w:r w:rsidRPr="00C73039">
                <w:rPr>
                  <w:sz w:val="20"/>
                </w:rPr>
                <w:t>(95%CI)</w:t>
              </w:r>
            </w:ins>
          </w:p>
        </w:tc>
        <w:tc>
          <w:tcPr>
            <w:tcW w:w="1720" w:type="pct"/>
          </w:tcPr>
          <w:p w14:paraId="46420A3F" w14:textId="77777777" w:rsidR="00C73039" w:rsidRPr="00C73039" w:rsidRDefault="00C73039" w:rsidP="00C73039">
            <w:pPr>
              <w:widowControl/>
              <w:spacing w:line="240" w:lineRule="auto"/>
              <w:ind w:firstLineChars="0" w:firstLine="0"/>
              <w:jc w:val="center"/>
              <w:rPr>
                <w:ins w:id="2170" w:author="wutuan" w:date="2025-04-30T20:17:00Z" w16du:dateUtc="2025-04-30T12:17:00Z"/>
                <w:sz w:val="20"/>
              </w:rPr>
            </w:pPr>
            <w:ins w:id="2171" w:author="wutuan" w:date="2025-04-30T20:17:00Z" w16du:dateUtc="2025-04-30T12:17:00Z">
              <w:r w:rsidRPr="00C73039">
                <w:rPr>
                  <w:sz w:val="20"/>
                </w:rPr>
                <w:t>100.00% (97.40%, 100.00%)</w:t>
              </w:r>
            </w:ins>
          </w:p>
        </w:tc>
        <w:tc>
          <w:tcPr>
            <w:tcW w:w="1719" w:type="pct"/>
          </w:tcPr>
          <w:p w14:paraId="6E8FFD82" w14:textId="77777777" w:rsidR="00C73039" w:rsidRPr="00C73039" w:rsidRDefault="00C73039" w:rsidP="00C73039">
            <w:pPr>
              <w:widowControl/>
              <w:spacing w:line="240" w:lineRule="auto"/>
              <w:ind w:firstLineChars="0" w:firstLine="0"/>
              <w:jc w:val="center"/>
              <w:rPr>
                <w:ins w:id="2172" w:author="wutuan" w:date="2025-04-30T20:17:00Z" w16du:dateUtc="2025-04-30T12:17:00Z"/>
                <w:sz w:val="20"/>
              </w:rPr>
            </w:pPr>
            <w:ins w:id="2173" w:author="wutuan" w:date="2025-04-30T20:17:00Z" w16du:dateUtc="2025-04-30T12:17:00Z">
              <w:r w:rsidRPr="00C73039">
                <w:rPr>
                  <w:sz w:val="20"/>
                </w:rPr>
                <w:t>100.00% (97.36%, 100.00%)</w:t>
              </w:r>
            </w:ins>
          </w:p>
        </w:tc>
      </w:tr>
      <w:tr w:rsidR="00C73039" w:rsidRPr="00C73039" w14:paraId="6AF1E0A5" w14:textId="77777777" w:rsidTr="00C73039">
        <w:trPr>
          <w:ins w:id="2174" w:author="wutuan" w:date="2025-04-30T20:17:00Z" w16du:dateUtc="2025-04-30T12:17:00Z"/>
        </w:trPr>
        <w:tc>
          <w:tcPr>
            <w:tcW w:w="1561" w:type="pct"/>
          </w:tcPr>
          <w:p w14:paraId="24FD6493" w14:textId="77777777" w:rsidR="00C73039" w:rsidRPr="00C73039" w:rsidRDefault="00C73039" w:rsidP="00C73039">
            <w:pPr>
              <w:spacing w:line="240" w:lineRule="auto"/>
              <w:ind w:leftChars="200" w:left="420" w:firstLineChars="0" w:firstLine="0"/>
              <w:rPr>
                <w:ins w:id="2175" w:author="wutuan" w:date="2025-04-30T20:17:00Z" w16du:dateUtc="2025-04-30T12:17:00Z"/>
                <w:sz w:val="20"/>
              </w:rPr>
            </w:pPr>
            <w:ins w:id="2176" w:author="wutuan" w:date="2025-04-30T20:17:00Z" w16du:dateUtc="2025-04-30T12:17:00Z">
              <w:r w:rsidRPr="00C73039">
                <w:rPr>
                  <w:rFonts w:hint="eastAsia"/>
                  <w:sz w:val="20"/>
                </w:rPr>
                <w:t>满意率</w:t>
              </w:r>
              <w:r w:rsidRPr="00C73039">
                <w:rPr>
                  <w:sz w:val="20"/>
                </w:rPr>
                <w:t>(95%CI)</w:t>
              </w:r>
            </w:ins>
          </w:p>
        </w:tc>
        <w:tc>
          <w:tcPr>
            <w:tcW w:w="1720" w:type="pct"/>
          </w:tcPr>
          <w:p w14:paraId="28081865" w14:textId="77777777" w:rsidR="00C73039" w:rsidRPr="00C73039" w:rsidRDefault="00C73039" w:rsidP="00C73039">
            <w:pPr>
              <w:widowControl/>
              <w:spacing w:line="240" w:lineRule="auto"/>
              <w:ind w:firstLineChars="0" w:firstLine="0"/>
              <w:jc w:val="center"/>
              <w:rPr>
                <w:ins w:id="2177" w:author="wutuan" w:date="2025-04-30T20:17:00Z" w16du:dateUtc="2025-04-30T12:17:00Z"/>
                <w:sz w:val="20"/>
              </w:rPr>
            </w:pPr>
            <w:ins w:id="2178" w:author="wutuan" w:date="2025-04-30T20:17:00Z" w16du:dateUtc="2025-04-30T12:17:00Z">
              <w:r w:rsidRPr="00C73039">
                <w:rPr>
                  <w:sz w:val="20"/>
                </w:rPr>
                <w:t>100.00% (97.40%, 100.00%)</w:t>
              </w:r>
            </w:ins>
          </w:p>
        </w:tc>
        <w:tc>
          <w:tcPr>
            <w:tcW w:w="1719" w:type="pct"/>
          </w:tcPr>
          <w:p w14:paraId="599CAEFC" w14:textId="77777777" w:rsidR="00C73039" w:rsidRPr="00C73039" w:rsidRDefault="00C73039" w:rsidP="00C73039">
            <w:pPr>
              <w:widowControl/>
              <w:spacing w:line="240" w:lineRule="auto"/>
              <w:ind w:firstLineChars="0" w:firstLine="0"/>
              <w:jc w:val="center"/>
              <w:rPr>
                <w:ins w:id="2179" w:author="wutuan" w:date="2025-04-30T20:17:00Z" w16du:dateUtc="2025-04-30T12:17:00Z"/>
                <w:sz w:val="20"/>
              </w:rPr>
            </w:pPr>
            <w:ins w:id="2180" w:author="wutuan" w:date="2025-04-30T20:17:00Z" w16du:dateUtc="2025-04-30T12:17:00Z">
              <w:r w:rsidRPr="00C73039">
                <w:rPr>
                  <w:sz w:val="20"/>
                </w:rPr>
                <w:t>100.00% (97.36%, 100.00%)</w:t>
              </w:r>
            </w:ins>
          </w:p>
        </w:tc>
      </w:tr>
      <w:tr w:rsidR="00C73039" w:rsidRPr="00C73039" w14:paraId="252A09BA" w14:textId="77777777" w:rsidTr="00C73039">
        <w:trPr>
          <w:ins w:id="2181" w:author="wutuan" w:date="2025-04-30T20:17:00Z" w16du:dateUtc="2025-04-30T12:17:00Z"/>
        </w:trPr>
        <w:tc>
          <w:tcPr>
            <w:tcW w:w="1561" w:type="pct"/>
          </w:tcPr>
          <w:p w14:paraId="5C4417BF" w14:textId="77777777" w:rsidR="00C73039" w:rsidRPr="00C73039" w:rsidRDefault="00C73039" w:rsidP="00C73039">
            <w:pPr>
              <w:spacing w:line="240" w:lineRule="auto"/>
              <w:ind w:firstLineChars="0" w:firstLine="0"/>
              <w:rPr>
                <w:ins w:id="2182" w:author="wutuan" w:date="2025-04-30T20:17:00Z" w16du:dateUtc="2025-04-30T12:17:00Z"/>
                <w:sz w:val="20"/>
              </w:rPr>
            </w:pPr>
            <w:bookmarkStart w:id="2183" w:name="_Hlk196917698"/>
            <w:ins w:id="2184" w:author="wutuan" w:date="2025-04-30T20:17:00Z" w16du:dateUtc="2025-04-30T12:17:00Z">
              <w:r w:rsidRPr="00C73039">
                <w:rPr>
                  <w:rFonts w:hint="eastAsia"/>
                  <w:sz w:val="20"/>
                </w:rPr>
                <w:t>扫描期间异常终止</w:t>
              </w:r>
              <w:bookmarkEnd w:id="2183"/>
              <w:r w:rsidRPr="00C73039">
                <w:rPr>
                  <w:sz w:val="20"/>
                </w:rPr>
                <w:t>, n(%)</w:t>
              </w:r>
            </w:ins>
          </w:p>
        </w:tc>
        <w:tc>
          <w:tcPr>
            <w:tcW w:w="1720" w:type="pct"/>
          </w:tcPr>
          <w:p w14:paraId="3B4FD354" w14:textId="77777777" w:rsidR="00C73039" w:rsidRPr="00C73039" w:rsidRDefault="00C73039" w:rsidP="00C73039">
            <w:pPr>
              <w:widowControl/>
              <w:spacing w:line="240" w:lineRule="auto"/>
              <w:ind w:firstLineChars="0" w:firstLine="0"/>
              <w:jc w:val="center"/>
              <w:rPr>
                <w:ins w:id="2185" w:author="wutuan" w:date="2025-04-30T20:17:00Z" w16du:dateUtc="2025-04-30T12:17:00Z"/>
                <w:sz w:val="20"/>
              </w:rPr>
            </w:pPr>
            <w:ins w:id="2186" w:author="wutuan" w:date="2025-04-30T20:17:00Z" w16du:dateUtc="2025-04-30T12:17:00Z">
              <w:r w:rsidRPr="00C73039">
                <w:rPr>
                  <w:rFonts w:hint="eastAsia"/>
                  <w:sz w:val="20"/>
                </w:rPr>
                <w:t>140</w:t>
              </w:r>
            </w:ins>
          </w:p>
        </w:tc>
        <w:tc>
          <w:tcPr>
            <w:tcW w:w="1719" w:type="pct"/>
          </w:tcPr>
          <w:p w14:paraId="006B084C" w14:textId="77777777" w:rsidR="00C73039" w:rsidRPr="00C73039" w:rsidRDefault="00C73039" w:rsidP="00C73039">
            <w:pPr>
              <w:widowControl/>
              <w:spacing w:line="240" w:lineRule="auto"/>
              <w:ind w:firstLineChars="0" w:firstLine="0"/>
              <w:jc w:val="center"/>
              <w:rPr>
                <w:ins w:id="2187" w:author="wutuan" w:date="2025-04-30T20:17:00Z" w16du:dateUtc="2025-04-30T12:17:00Z"/>
                <w:sz w:val="20"/>
              </w:rPr>
            </w:pPr>
            <w:ins w:id="2188" w:author="wutuan" w:date="2025-04-30T20:17:00Z" w16du:dateUtc="2025-04-30T12:17:00Z">
              <w:r w:rsidRPr="00C73039">
                <w:rPr>
                  <w:rFonts w:hint="eastAsia"/>
                  <w:sz w:val="20"/>
                </w:rPr>
                <w:t>138</w:t>
              </w:r>
            </w:ins>
          </w:p>
        </w:tc>
      </w:tr>
      <w:tr w:rsidR="00C73039" w:rsidRPr="00C73039" w14:paraId="2770CE5C" w14:textId="77777777" w:rsidTr="00C73039">
        <w:trPr>
          <w:ins w:id="2189" w:author="wutuan" w:date="2025-04-30T20:17:00Z" w16du:dateUtc="2025-04-30T12:17:00Z"/>
        </w:trPr>
        <w:tc>
          <w:tcPr>
            <w:tcW w:w="1561" w:type="pct"/>
          </w:tcPr>
          <w:p w14:paraId="58C3EE4D" w14:textId="77777777" w:rsidR="00C73039" w:rsidRPr="00C73039" w:rsidRDefault="00C73039" w:rsidP="00C73039">
            <w:pPr>
              <w:spacing w:line="240" w:lineRule="auto"/>
              <w:ind w:leftChars="200" w:left="420" w:firstLineChars="0" w:firstLine="0"/>
              <w:rPr>
                <w:ins w:id="2190" w:author="wutuan" w:date="2025-04-30T20:17:00Z" w16du:dateUtc="2025-04-30T12:17:00Z"/>
                <w:sz w:val="20"/>
              </w:rPr>
            </w:pPr>
            <w:ins w:id="2191" w:author="wutuan" w:date="2025-04-30T20:17:00Z" w16du:dateUtc="2025-04-30T12:17:00Z">
              <w:r w:rsidRPr="00C73039">
                <w:rPr>
                  <w:rFonts w:hint="eastAsia"/>
                  <w:sz w:val="20"/>
                </w:rPr>
                <w:t>满意</w:t>
              </w:r>
            </w:ins>
          </w:p>
        </w:tc>
        <w:tc>
          <w:tcPr>
            <w:tcW w:w="1720" w:type="pct"/>
          </w:tcPr>
          <w:p w14:paraId="6F99DB1F" w14:textId="77777777" w:rsidR="00C73039" w:rsidRPr="00C73039" w:rsidRDefault="00C73039" w:rsidP="00C73039">
            <w:pPr>
              <w:widowControl/>
              <w:spacing w:line="240" w:lineRule="auto"/>
              <w:ind w:firstLineChars="0" w:firstLine="0"/>
              <w:jc w:val="center"/>
              <w:rPr>
                <w:ins w:id="2192" w:author="wutuan" w:date="2025-04-30T20:17:00Z" w16du:dateUtc="2025-04-30T12:17:00Z"/>
                <w:sz w:val="20"/>
              </w:rPr>
            </w:pPr>
            <w:ins w:id="2193" w:author="wutuan" w:date="2025-04-30T20:17:00Z" w16du:dateUtc="2025-04-30T12:17:00Z">
              <w:r w:rsidRPr="00C73039">
                <w:rPr>
                  <w:rFonts w:hint="eastAsia"/>
                  <w:sz w:val="20"/>
                </w:rPr>
                <w:t>139(99.29%)</w:t>
              </w:r>
            </w:ins>
          </w:p>
        </w:tc>
        <w:tc>
          <w:tcPr>
            <w:tcW w:w="1719" w:type="pct"/>
          </w:tcPr>
          <w:p w14:paraId="7C782001" w14:textId="77777777" w:rsidR="00C73039" w:rsidRPr="00C73039" w:rsidRDefault="00C73039" w:rsidP="00C73039">
            <w:pPr>
              <w:widowControl/>
              <w:spacing w:line="240" w:lineRule="auto"/>
              <w:ind w:firstLineChars="0" w:firstLine="0"/>
              <w:jc w:val="center"/>
              <w:rPr>
                <w:ins w:id="2194" w:author="wutuan" w:date="2025-04-30T20:17:00Z" w16du:dateUtc="2025-04-30T12:17:00Z"/>
                <w:sz w:val="20"/>
              </w:rPr>
            </w:pPr>
            <w:ins w:id="2195" w:author="wutuan" w:date="2025-04-30T20:17:00Z" w16du:dateUtc="2025-04-30T12:17:00Z">
              <w:r w:rsidRPr="00C73039">
                <w:rPr>
                  <w:rFonts w:hint="eastAsia"/>
                  <w:sz w:val="20"/>
                </w:rPr>
                <w:t>138(100.00%)</w:t>
              </w:r>
            </w:ins>
          </w:p>
        </w:tc>
      </w:tr>
      <w:tr w:rsidR="00C73039" w:rsidRPr="00C73039" w14:paraId="1A8E90A8" w14:textId="77777777" w:rsidTr="00C73039">
        <w:trPr>
          <w:ins w:id="2196" w:author="wutuan" w:date="2025-04-30T20:17:00Z" w16du:dateUtc="2025-04-30T12:17:00Z"/>
        </w:trPr>
        <w:tc>
          <w:tcPr>
            <w:tcW w:w="1561" w:type="pct"/>
          </w:tcPr>
          <w:p w14:paraId="2DA96CF9" w14:textId="77777777" w:rsidR="00C73039" w:rsidRPr="00C73039" w:rsidRDefault="00C73039" w:rsidP="00C73039">
            <w:pPr>
              <w:spacing w:line="240" w:lineRule="auto"/>
              <w:ind w:leftChars="200" w:left="420" w:firstLineChars="0" w:firstLine="0"/>
              <w:rPr>
                <w:ins w:id="2197" w:author="wutuan" w:date="2025-04-30T20:17:00Z" w16du:dateUtc="2025-04-30T12:17:00Z"/>
                <w:sz w:val="20"/>
              </w:rPr>
            </w:pPr>
            <w:ins w:id="2198" w:author="wutuan" w:date="2025-04-30T20:17:00Z" w16du:dateUtc="2025-04-30T12:17:00Z">
              <w:r w:rsidRPr="00C73039">
                <w:rPr>
                  <w:rFonts w:hint="eastAsia"/>
                  <w:sz w:val="20"/>
                </w:rPr>
                <w:t>一般</w:t>
              </w:r>
            </w:ins>
          </w:p>
        </w:tc>
        <w:tc>
          <w:tcPr>
            <w:tcW w:w="1720" w:type="pct"/>
          </w:tcPr>
          <w:p w14:paraId="57C66638" w14:textId="77777777" w:rsidR="00C73039" w:rsidRPr="00C73039" w:rsidRDefault="00C73039" w:rsidP="00C73039">
            <w:pPr>
              <w:widowControl/>
              <w:spacing w:line="240" w:lineRule="auto"/>
              <w:ind w:firstLineChars="0" w:firstLine="0"/>
              <w:jc w:val="center"/>
              <w:rPr>
                <w:ins w:id="2199" w:author="wutuan" w:date="2025-04-30T20:17:00Z" w16du:dateUtc="2025-04-30T12:17:00Z"/>
                <w:sz w:val="20"/>
              </w:rPr>
            </w:pPr>
            <w:ins w:id="2200" w:author="wutuan" w:date="2025-04-30T20:17:00Z" w16du:dateUtc="2025-04-30T12:17:00Z">
              <w:r w:rsidRPr="00C73039">
                <w:rPr>
                  <w:rFonts w:hint="eastAsia"/>
                  <w:sz w:val="20"/>
                </w:rPr>
                <w:t>1(0.71%)</w:t>
              </w:r>
            </w:ins>
          </w:p>
        </w:tc>
        <w:tc>
          <w:tcPr>
            <w:tcW w:w="1719" w:type="pct"/>
          </w:tcPr>
          <w:p w14:paraId="714C6368" w14:textId="77777777" w:rsidR="00C73039" w:rsidRPr="00C73039" w:rsidRDefault="00C73039" w:rsidP="00C73039">
            <w:pPr>
              <w:widowControl/>
              <w:spacing w:line="240" w:lineRule="auto"/>
              <w:ind w:firstLineChars="0" w:firstLine="0"/>
              <w:jc w:val="center"/>
              <w:rPr>
                <w:ins w:id="2201" w:author="wutuan" w:date="2025-04-30T20:17:00Z" w16du:dateUtc="2025-04-30T12:17:00Z"/>
                <w:sz w:val="20"/>
              </w:rPr>
            </w:pPr>
            <w:ins w:id="2202"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2BB80584" w14:textId="77777777" w:rsidTr="00C73039">
        <w:trPr>
          <w:ins w:id="2203" w:author="wutuan" w:date="2025-04-30T20:17:00Z" w16du:dateUtc="2025-04-30T12:17:00Z"/>
        </w:trPr>
        <w:tc>
          <w:tcPr>
            <w:tcW w:w="1561" w:type="pct"/>
          </w:tcPr>
          <w:p w14:paraId="6A504AE1" w14:textId="77777777" w:rsidR="00C73039" w:rsidRPr="00C73039" w:rsidRDefault="00C73039" w:rsidP="00C73039">
            <w:pPr>
              <w:spacing w:line="240" w:lineRule="auto"/>
              <w:ind w:leftChars="200" w:left="420" w:firstLineChars="0" w:firstLine="0"/>
              <w:rPr>
                <w:ins w:id="2204" w:author="wutuan" w:date="2025-04-30T20:17:00Z" w16du:dateUtc="2025-04-30T12:17:00Z"/>
                <w:sz w:val="20"/>
              </w:rPr>
            </w:pPr>
            <w:ins w:id="2205" w:author="wutuan" w:date="2025-04-30T20:17:00Z" w16du:dateUtc="2025-04-30T12:17:00Z">
              <w:r w:rsidRPr="00C73039">
                <w:rPr>
                  <w:rFonts w:hint="eastAsia"/>
                  <w:sz w:val="20"/>
                </w:rPr>
                <w:t>不满意</w:t>
              </w:r>
            </w:ins>
          </w:p>
        </w:tc>
        <w:tc>
          <w:tcPr>
            <w:tcW w:w="1720" w:type="pct"/>
          </w:tcPr>
          <w:p w14:paraId="25558F61" w14:textId="77777777" w:rsidR="00C73039" w:rsidRPr="00C73039" w:rsidRDefault="00C73039" w:rsidP="00C73039">
            <w:pPr>
              <w:widowControl/>
              <w:spacing w:line="240" w:lineRule="auto"/>
              <w:ind w:firstLineChars="0" w:firstLine="0"/>
              <w:jc w:val="center"/>
              <w:rPr>
                <w:ins w:id="2206" w:author="wutuan" w:date="2025-04-30T20:17:00Z" w16du:dateUtc="2025-04-30T12:17:00Z"/>
                <w:sz w:val="20"/>
              </w:rPr>
            </w:pPr>
            <w:ins w:id="2207"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tcPr>
          <w:p w14:paraId="5E6A3675" w14:textId="77777777" w:rsidR="00C73039" w:rsidRPr="00C73039" w:rsidRDefault="00C73039" w:rsidP="00C73039">
            <w:pPr>
              <w:widowControl/>
              <w:spacing w:line="240" w:lineRule="auto"/>
              <w:ind w:firstLineChars="0" w:firstLine="0"/>
              <w:jc w:val="center"/>
              <w:rPr>
                <w:ins w:id="2208" w:author="wutuan" w:date="2025-04-30T20:17:00Z" w16du:dateUtc="2025-04-30T12:17:00Z"/>
                <w:sz w:val="20"/>
              </w:rPr>
            </w:pPr>
            <w:ins w:id="2209"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1A0A0B01" w14:textId="77777777" w:rsidTr="00C73039">
        <w:trPr>
          <w:ins w:id="2210" w:author="wutuan" w:date="2025-04-30T20:17:00Z" w16du:dateUtc="2025-04-30T12:17:00Z"/>
        </w:trPr>
        <w:tc>
          <w:tcPr>
            <w:tcW w:w="1561" w:type="pct"/>
          </w:tcPr>
          <w:p w14:paraId="4DB858B7" w14:textId="77777777" w:rsidR="00C73039" w:rsidRPr="00C73039" w:rsidRDefault="00C73039" w:rsidP="00C73039">
            <w:pPr>
              <w:spacing w:line="240" w:lineRule="auto"/>
              <w:ind w:leftChars="200" w:left="420" w:firstLineChars="0" w:firstLine="0"/>
              <w:rPr>
                <w:ins w:id="2211" w:author="wutuan" w:date="2025-04-30T20:17:00Z" w16du:dateUtc="2025-04-30T12:17:00Z"/>
                <w:sz w:val="20"/>
              </w:rPr>
            </w:pPr>
            <w:ins w:id="2212" w:author="wutuan" w:date="2025-04-30T20:17:00Z" w16du:dateUtc="2025-04-30T12:17:00Z">
              <w:r w:rsidRPr="00C73039">
                <w:rPr>
                  <w:rFonts w:hint="eastAsia"/>
                  <w:sz w:val="20"/>
                </w:rPr>
                <w:t>可接受率</w:t>
              </w:r>
              <w:r w:rsidRPr="00C73039">
                <w:rPr>
                  <w:rFonts w:hint="eastAsia"/>
                  <w:sz w:val="20"/>
                </w:rPr>
                <w:t>(%)</w:t>
              </w:r>
            </w:ins>
          </w:p>
        </w:tc>
        <w:tc>
          <w:tcPr>
            <w:tcW w:w="1720" w:type="pct"/>
          </w:tcPr>
          <w:p w14:paraId="3430546D" w14:textId="77777777" w:rsidR="00C73039" w:rsidRPr="00C73039" w:rsidRDefault="00C73039" w:rsidP="00C73039">
            <w:pPr>
              <w:widowControl/>
              <w:spacing w:line="240" w:lineRule="auto"/>
              <w:ind w:firstLineChars="0" w:firstLine="0"/>
              <w:jc w:val="center"/>
              <w:rPr>
                <w:ins w:id="2213" w:author="wutuan" w:date="2025-04-30T20:17:00Z" w16du:dateUtc="2025-04-30T12:17:00Z"/>
                <w:sz w:val="20"/>
              </w:rPr>
            </w:pPr>
            <w:ins w:id="2214" w:author="wutuan" w:date="2025-04-30T20:17:00Z" w16du:dateUtc="2025-04-30T12:17:00Z">
              <w:r w:rsidRPr="00C73039">
                <w:rPr>
                  <w:rFonts w:hint="eastAsia"/>
                  <w:sz w:val="20"/>
                </w:rPr>
                <w:t>140(100.00%)</w:t>
              </w:r>
            </w:ins>
          </w:p>
        </w:tc>
        <w:tc>
          <w:tcPr>
            <w:tcW w:w="1719" w:type="pct"/>
          </w:tcPr>
          <w:p w14:paraId="3D239B4F" w14:textId="77777777" w:rsidR="00C73039" w:rsidRPr="00C73039" w:rsidRDefault="00C73039" w:rsidP="00C73039">
            <w:pPr>
              <w:widowControl/>
              <w:spacing w:line="240" w:lineRule="auto"/>
              <w:ind w:firstLineChars="0" w:firstLine="0"/>
              <w:jc w:val="center"/>
              <w:rPr>
                <w:ins w:id="2215" w:author="wutuan" w:date="2025-04-30T20:17:00Z" w16du:dateUtc="2025-04-30T12:17:00Z"/>
                <w:sz w:val="20"/>
              </w:rPr>
            </w:pPr>
            <w:ins w:id="2216" w:author="wutuan" w:date="2025-04-30T20:17:00Z" w16du:dateUtc="2025-04-30T12:17:00Z">
              <w:r w:rsidRPr="00C73039">
                <w:rPr>
                  <w:rFonts w:hint="eastAsia"/>
                  <w:sz w:val="20"/>
                </w:rPr>
                <w:t>138(100.00%)</w:t>
              </w:r>
            </w:ins>
          </w:p>
        </w:tc>
      </w:tr>
      <w:tr w:rsidR="00C73039" w:rsidRPr="00C73039" w14:paraId="04AF2BE6" w14:textId="77777777" w:rsidTr="00C73039">
        <w:trPr>
          <w:ins w:id="2217" w:author="wutuan" w:date="2025-04-30T20:17:00Z" w16du:dateUtc="2025-04-30T12:17:00Z"/>
        </w:trPr>
        <w:tc>
          <w:tcPr>
            <w:tcW w:w="1561" w:type="pct"/>
          </w:tcPr>
          <w:p w14:paraId="0E54EF05" w14:textId="77777777" w:rsidR="00C73039" w:rsidRPr="00C73039" w:rsidRDefault="00C73039" w:rsidP="00C73039">
            <w:pPr>
              <w:spacing w:line="240" w:lineRule="auto"/>
              <w:ind w:leftChars="200" w:left="420" w:firstLineChars="0" w:firstLine="0"/>
              <w:rPr>
                <w:ins w:id="2218" w:author="wutuan" w:date="2025-04-30T20:17:00Z" w16du:dateUtc="2025-04-30T12:17:00Z"/>
                <w:sz w:val="20"/>
              </w:rPr>
            </w:pPr>
            <w:ins w:id="2219" w:author="wutuan" w:date="2025-04-30T20:17:00Z" w16du:dateUtc="2025-04-30T12:17:00Z">
              <w:r w:rsidRPr="00C73039">
                <w:rPr>
                  <w:rFonts w:hint="eastAsia"/>
                  <w:sz w:val="20"/>
                </w:rPr>
                <w:t>满意率</w:t>
              </w:r>
              <w:r w:rsidRPr="00C73039">
                <w:rPr>
                  <w:rFonts w:hint="eastAsia"/>
                  <w:sz w:val="20"/>
                </w:rPr>
                <w:t>(%)</w:t>
              </w:r>
            </w:ins>
          </w:p>
        </w:tc>
        <w:tc>
          <w:tcPr>
            <w:tcW w:w="1720" w:type="pct"/>
          </w:tcPr>
          <w:p w14:paraId="6B625B7F" w14:textId="77777777" w:rsidR="00C73039" w:rsidRPr="00C73039" w:rsidRDefault="00C73039" w:rsidP="00C73039">
            <w:pPr>
              <w:widowControl/>
              <w:spacing w:line="240" w:lineRule="auto"/>
              <w:ind w:firstLineChars="0" w:firstLine="0"/>
              <w:jc w:val="center"/>
              <w:rPr>
                <w:ins w:id="2220" w:author="wutuan" w:date="2025-04-30T20:17:00Z" w16du:dateUtc="2025-04-30T12:17:00Z"/>
                <w:sz w:val="20"/>
              </w:rPr>
            </w:pPr>
            <w:ins w:id="2221" w:author="wutuan" w:date="2025-04-30T20:17:00Z" w16du:dateUtc="2025-04-30T12:17:00Z">
              <w:r w:rsidRPr="00C73039">
                <w:rPr>
                  <w:rFonts w:hint="eastAsia"/>
                  <w:sz w:val="20"/>
                </w:rPr>
                <w:t>139(99.29%)</w:t>
              </w:r>
            </w:ins>
          </w:p>
        </w:tc>
        <w:tc>
          <w:tcPr>
            <w:tcW w:w="1719" w:type="pct"/>
          </w:tcPr>
          <w:p w14:paraId="375CF852" w14:textId="77777777" w:rsidR="00C73039" w:rsidRPr="00C73039" w:rsidRDefault="00C73039" w:rsidP="00C73039">
            <w:pPr>
              <w:widowControl/>
              <w:spacing w:line="240" w:lineRule="auto"/>
              <w:ind w:firstLineChars="0" w:firstLine="0"/>
              <w:jc w:val="center"/>
              <w:rPr>
                <w:ins w:id="2222" w:author="wutuan" w:date="2025-04-30T20:17:00Z" w16du:dateUtc="2025-04-30T12:17:00Z"/>
                <w:sz w:val="20"/>
              </w:rPr>
            </w:pPr>
            <w:ins w:id="2223" w:author="wutuan" w:date="2025-04-30T20:17:00Z" w16du:dateUtc="2025-04-30T12:17:00Z">
              <w:r w:rsidRPr="00C73039">
                <w:rPr>
                  <w:rFonts w:hint="eastAsia"/>
                  <w:sz w:val="20"/>
                </w:rPr>
                <w:t>138(100.00%)</w:t>
              </w:r>
            </w:ins>
          </w:p>
        </w:tc>
      </w:tr>
      <w:tr w:rsidR="00C73039" w:rsidRPr="00C73039" w14:paraId="611118A6" w14:textId="77777777" w:rsidTr="00C73039">
        <w:trPr>
          <w:ins w:id="2224" w:author="wutuan" w:date="2025-04-30T20:17:00Z" w16du:dateUtc="2025-04-30T12:17:00Z"/>
        </w:trPr>
        <w:tc>
          <w:tcPr>
            <w:tcW w:w="1561" w:type="pct"/>
          </w:tcPr>
          <w:p w14:paraId="4F33BC51" w14:textId="77777777" w:rsidR="00C73039" w:rsidRPr="00C73039" w:rsidRDefault="00C73039" w:rsidP="00C73039">
            <w:pPr>
              <w:spacing w:line="240" w:lineRule="auto"/>
              <w:ind w:leftChars="200" w:left="420" w:firstLineChars="0" w:firstLine="0"/>
              <w:rPr>
                <w:ins w:id="2225" w:author="wutuan" w:date="2025-04-30T20:17:00Z" w16du:dateUtc="2025-04-30T12:17:00Z"/>
                <w:sz w:val="20"/>
              </w:rPr>
            </w:pPr>
            <w:ins w:id="2226" w:author="wutuan" w:date="2025-04-30T20:17:00Z" w16du:dateUtc="2025-04-30T12:17:00Z">
              <w:r w:rsidRPr="00C73039">
                <w:rPr>
                  <w:rFonts w:hint="eastAsia"/>
                  <w:sz w:val="20"/>
                </w:rPr>
                <w:t>可接受率</w:t>
              </w:r>
              <w:r w:rsidRPr="00C73039">
                <w:rPr>
                  <w:sz w:val="20"/>
                </w:rPr>
                <w:t>(95%CI)</w:t>
              </w:r>
            </w:ins>
          </w:p>
        </w:tc>
        <w:tc>
          <w:tcPr>
            <w:tcW w:w="1720" w:type="pct"/>
          </w:tcPr>
          <w:p w14:paraId="0ECC5E40" w14:textId="77777777" w:rsidR="00C73039" w:rsidRPr="00C73039" w:rsidRDefault="00C73039" w:rsidP="00C73039">
            <w:pPr>
              <w:widowControl/>
              <w:spacing w:line="240" w:lineRule="auto"/>
              <w:ind w:firstLineChars="0" w:firstLine="0"/>
              <w:jc w:val="center"/>
              <w:rPr>
                <w:ins w:id="2227" w:author="wutuan" w:date="2025-04-30T20:17:00Z" w16du:dateUtc="2025-04-30T12:17:00Z"/>
                <w:sz w:val="20"/>
              </w:rPr>
            </w:pPr>
            <w:ins w:id="2228" w:author="wutuan" w:date="2025-04-30T20:17:00Z" w16du:dateUtc="2025-04-30T12:17:00Z">
              <w:r w:rsidRPr="00C73039">
                <w:rPr>
                  <w:sz w:val="20"/>
                </w:rPr>
                <w:t>100.00% (97.40%, 100.00%)</w:t>
              </w:r>
            </w:ins>
          </w:p>
        </w:tc>
        <w:tc>
          <w:tcPr>
            <w:tcW w:w="1719" w:type="pct"/>
          </w:tcPr>
          <w:p w14:paraId="5148632A" w14:textId="77777777" w:rsidR="00C73039" w:rsidRPr="00C73039" w:rsidRDefault="00C73039" w:rsidP="00C73039">
            <w:pPr>
              <w:widowControl/>
              <w:spacing w:line="240" w:lineRule="auto"/>
              <w:ind w:firstLineChars="0" w:firstLine="0"/>
              <w:jc w:val="center"/>
              <w:rPr>
                <w:ins w:id="2229" w:author="wutuan" w:date="2025-04-30T20:17:00Z" w16du:dateUtc="2025-04-30T12:17:00Z"/>
                <w:sz w:val="20"/>
              </w:rPr>
            </w:pPr>
            <w:ins w:id="2230" w:author="wutuan" w:date="2025-04-30T20:17:00Z" w16du:dateUtc="2025-04-30T12:17:00Z">
              <w:r w:rsidRPr="00C73039">
                <w:rPr>
                  <w:sz w:val="20"/>
                </w:rPr>
                <w:t>100.00% (97.36%, 100.00%)</w:t>
              </w:r>
            </w:ins>
          </w:p>
        </w:tc>
      </w:tr>
      <w:tr w:rsidR="00C73039" w:rsidRPr="00C73039" w14:paraId="78539B22" w14:textId="77777777" w:rsidTr="00C73039">
        <w:trPr>
          <w:ins w:id="2231" w:author="wutuan" w:date="2025-04-30T20:17:00Z" w16du:dateUtc="2025-04-30T12:17:00Z"/>
        </w:trPr>
        <w:tc>
          <w:tcPr>
            <w:tcW w:w="1561" w:type="pct"/>
          </w:tcPr>
          <w:p w14:paraId="67EB82B3" w14:textId="77777777" w:rsidR="00C73039" w:rsidRPr="00C73039" w:rsidRDefault="00C73039" w:rsidP="00C73039">
            <w:pPr>
              <w:spacing w:line="240" w:lineRule="auto"/>
              <w:ind w:leftChars="200" w:left="420" w:firstLineChars="0" w:firstLine="0"/>
              <w:rPr>
                <w:ins w:id="2232" w:author="wutuan" w:date="2025-04-30T20:17:00Z" w16du:dateUtc="2025-04-30T12:17:00Z"/>
                <w:sz w:val="20"/>
              </w:rPr>
            </w:pPr>
            <w:ins w:id="2233" w:author="wutuan" w:date="2025-04-30T20:17:00Z" w16du:dateUtc="2025-04-30T12:17:00Z">
              <w:r w:rsidRPr="00C73039">
                <w:rPr>
                  <w:rFonts w:hint="eastAsia"/>
                  <w:sz w:val="20"/>
                </w:rPr>
                <w:t>满意率</w:t>
              </w:r>
              <w:r w:rsidRPr="00C73039">
                <w:rPr>
                  <w:sz w:val="20"/>
                </w:rPr>
                <w:t>(95%CI)</w:t>
              </w:r>
            </w:ins>
          </w:p>
        </w:tc>
        <w:tc>
          <w:tcPr>
            <w:tcW w:w="1720" w:type="pct"/>
          </w:tcPr>
          <w:p w14:paraId="51020A88" w14:textId="77777777" w:rsidR="00C73039" w:rsidRPr="00C73039" w:rsidRDefault="00C73039" w:rsidP="00C73039">
            <w:pPr>
              <w:widowControl/>
              <w:spacing w:line="240" w:lineRule="auto"/>
              <w:ind w:firstLineChars="0" w:firstLine="0"/>
              <w:jc w:val="center"/>
              <w:rPr>
                <w:ins w:id="2234" w:author="wutuan" w:date="2025-04-30T20:17:00Z" w16du:dateUtc="2025-04-30T12:17:00Z"/>
                <w:sz w:val="20"/>
              </w:rPr>
            </w:pPr>
            <w:bookmarkStart w:id="2235" w:name="_Hlk196917684"/>
            <w:ins w:id="2236" w:author="wutuan" w:date="2025-04-30T20:17:00Z" w16du:dateUtc="2025-04-30T12:17:00Z">
              <w:r w:rsidRPr="00C73039">
                <w:rPr>
                  <w:rFonts w:hint="eastAsia"/>
                  <w:sz w:val="20"/>
                </w:rPr>
                <w:t>99.29%</w:t>
              </w:r>
              <w:bookmarkEnd w:id="2235"/>
              <w:r w:rsidRPr="00C73039">
                <w:rPr>
                  <w:sz w:val="20"/>
                </w:rPr>
                <w:t xml:space="preserve"> (96.08%, 99.98%)</w:t>
              </w:r>
            </w:ins>
          </w:p>
        </w:tc>
        <w:tc>
          <w:tcPr>
            <w:tcW w:w="1719" w:type="pct"/>
          </w:tcPr>
          <w:p w14:paraId="565AE6C3" w14:textId="77777777" w:rsidR="00C73039" w:rsidRPr="00C73039" w:rsidRDefault="00C73039" w:rsidP="00C73039">
            <w:pPr>
              <w:widowControl/>
              <w:spacing w:line="240" w:lineRule="auto"/>
              <w:ind w:firstLineChars="0" w:firstLine="0"/>
              <w:jc w:val="center"/>
              <w:rPr>
                <w:ins w:id="2237" w:author="wutuan" w:date="2025-04-30T20:17:00Z" w16du:dateUtc="2025-04-30T12:17:00Z"/>
                <w:sz w:val="20"/>
              </w:rPr>
            </w:pPr>
            <w:ins w:id="2238" w:author="wutuan" w:date="2025-04-30T20:17:00Z" w16du:dateUtc="2025-04-30T12:17:00Z">
              <w:r w:rsidRPr="00C73039">
                <w:rPr>
                  <w:sz w:val="20"/>
                </w:rPr>
                <w:t>100.00% (97.36%, 100.00%)</w:t>
              </w:r>
            </w:ins>
          </w:p>
        </w:tc>
      </w:tr>
      <w:tr w:rsidR="00C73039" w:rsidRPr="00C73039" w14:paraId="54823D99" w14:textId="77777777" w:rsidTr="00C73039">
        <w:trPr>
          <w:ins w:id="2239" w:author="wutuan" w:date="2025-04-30T20:17:00Z" w16du:dateUtc="2025-04-30T12:17:00Z"/>
        </w:trPr>
        <w:tc>
          <w:tcPr>
            <w:tcW w:w="1561" w:type="pct"/>
            <w:shd w:val="clear" w:color="auto" w:fill="auto"/>
          </w:tcPr>
          <w:p w14:paraId="3A734E74" w14:textId="77777777" w:rsidR="00C73039" w:rsidRPr="00C73039" w:rsidRDefault="00C73039" w:rsidP="00C73039">
            <w:pPr>
              <w:spacing w:line="240" w:lineRule="auto"/>
              <w:ind w:firstLineChars="0" w:firstLine="0"/>
              <w:rPr>
                <w:ins w:id="2240" w:author="wutuan" w:date="2025-04-30T20:17:00Z" w16du:dateUtc="2025-04-30T12:17:00Z"/>
                <w:sz w:val="20"/>
              </w:rPr>
            </w:pPr>
            <w:ins w:id="2241" w:author="wutuan" w:date="2025-04-30T20:17:00Z" w16du:dateUtc="2025-04-30T12:17:00Z">
              <w:r w:rsidRPr="00C73039">
                <w:rPr>
                  <w:rFonts w:hint="eastAsia"/>
                  <w:sz w:val="20"/>
                </w:rPr>
                <w:t>未能启动系统</w:t>
              </w:r>
              <w:r w:rsidRPr="00C73039">
                <w:rPr>
                  <w:sz w:val="20"/>
                </w:rPr>
                <w:t>, n(%)</w:t>
              </w:r>
            </w:ins>
          </w:p>
        </w:tc>
        <w:tc>
          <w:tcPr>
            <w:tcW w:w="1720" w:type="pct"/>
            <w:shd w:val="clear" w:color="auto" w:fill="auto"/>
          </w:tcPr>
          <w:p w14:paraId="74958F94" w14:textId="77777777" w:rsidR="00C73039" w:rsidRPr="00C73039" w:rsidRDefault="00C73039" w:rsidP="00C73039">
            <w:pPr>
              <w:widowControl/>
              <w:spacing w:line="240" w:lineRule="auto"/>
              <w:ind w:firstLineChars="0" w:firstLine="0"/>
              <w:jc w:val="center"/>
              <w:rPr>
                <w:ins w:id="2242" w:author="wutuan" w:date="2025-04-30T20:17:00Z" w16du:dateUtc="2025-04-30T12:17:00Z"/>
                <w:sz w:val="20"/>
              </w:rPr>
            </w:pPr>
            <w:ins w:id="2243" w:author="wutuan" w:date="2025-04-30T20:17:00Z" w16du:dateUtc="2025-04-30T12:17:00Z">
              <w:r w:rsidRPr="00C73039">
                <w:rPr>
                  <w:rFonts w:hint="eastAsia"/>
                  <w:sz w:val="20"/>
                </w:rPr>
                <w:t>140</w:t>
              </w:r>
            </w:ins>
          </w:p>
        </w:tc>
        <w:tc>
          <w:tcPr>
            <w:tcW w:w="1719" w:type="pct"/>
            <w:shd w:val="clear" w:color="auto" w:fill="auto"/>
          </w:tcPr>
          <w:p w14:paraId="28B21FFF" w14:textId="77777777" w:rsidR="00C73039" w:rsidRPr="00C73039" w:rsidRDefault="00C73039" w:rsidP="00C73039">
            <w:pPr>
              <w:widowControl/>
              <w:spacing w:line="240" w:lineRule="auto"/>
              <w:ind w:firstLineChars="0" w:firstLine="0"/>
              <w:jc w:val="center"/>
              <w:rPr>
                <w:ins w:id="2244" w:author="wutuan" w:date="2025-04-30T20:17:00Z" w16du:dateUtc="2025-04-30T12:17:00Z"/>
                <w:sz w:val="20"/>
              </w:rPr>
            </w:pPr>
            <w:ins w:id="2245" w:author="wutuan" w:date="2025-04-30T20:17:00Z" w16du:dateUtc="2025-04-30T12:17:00Z">
              <w:r w:rsidRPr="00C73039">
                <w:rPr>
                  <w:rFonts w:hint="eastAsia"/>
                  <w:sz w:val="20"/>
                </w:rPr>
                <w:t>138</w:t>
              </w:r>
            </w:ins>
          </w:p>
        </w:tc>
      </w:tr>
      <w:tr w:rsidR="00C73039" w:rsidRPr="00C73039" w14:paraId="1B1AE38E" w14:textId="77777777" w:rsidTr="00C73039">
        <w:trPr>
          <w:ins w:id="2246" w:author="wutuan" w:date="2025-04-30T20:17:00Z" w16du:dateUtc="2025-04-30T12:17:00Z"/>
        </w:trPr>
        <w:tc>
          <w:tcPr>
            <w:tcW w:w="1561" w:type="pct"/>
            <w:shd w:val="clear" w:color="auto" w:fill="auto"/>
          </w:tcPr>
          <w:p w14:paraId="2381E6C2" w14:textId="77777777" w:rsidR="00C73039" w:rsidRPr="00C73039" w:rsidRDefault="00C73039" w:rsidP="00C73039">
            <w:pPr>
              <w:spacing w:line="240" w:lineRule="auto"/>
              <w:ind w:leftChars="200" w:left="420" w:firstLineChars="0" w:firstLine="0"/>
              <w:rPr>
                <w:ins w:id="2247" w:author="wutuan" w:date="2025-04-30T20:17:00Z" w16du:dateUtc="2025-04-30T12:17:00Z"/>
                <w:sz w:val="20"/>
              </w:rPr>
            </w:pPr>
            <w:ins w:id="2248" w:author="wutuan" w:date="2025-04-30T20:17:00Z" w16du:dateUtc="2025-04-30T12:17:00Z">
              <w:r w:rsidRPr="00C73039">
                <w:rPr>
                  <w:rFonts w:hint="eastAsia"/>
                  <w:sz w:val="20"/>
                </w:rPr>
                <w:t>满意</w:t>
              </w:r>
            </w:ins>
          </w:p>
        </w:tc>
        <w:tc>
          <w:tcPr>
            <w:tcW w:w="1720" w:type="pct"/>
            <w:shd w:val="clear" w:color="auto" w:fill="auto"/>
          </w:tcPr>
          <w:p w14:paraId="497E6197" w14:textId="77777777" w:rsidR="00C73039" w:rsidRPr="00C73039" w:rsidRDefault="00C73039" w:rsidP="00C73039">
            <w:pPr>
              <w:widowControl/>
              <w:spacing w:line="240" w:lineRule="auto"/>
              <w:ind w:firstLineChars="0" w:firstLine="0"/>
              <w:jc w:val="center"/>
              <w:rPr>
                <w:ins w:id="2249" w:author="wutuan" w:date="2025-04-30T20:17:00Z" w16du:dateUtc="2025-04-30T12:17:00Z"/>
                <w:sz w:val="20"/>
              </w:rPr>
            </w:pPr>
            <w:ins w:id="2250" w:author="wutuan" w:date="2025-04-30T20:17:00Z" w16du:dateUtc="2025-04-30T12:17:00Z">
              <w:r w:rsidRPr="00C73039">
                <w:rPr>
                  <w:rFonts w:hint="eastAsia"/>
                  <w:sz w:val="20"/>
                </w:rPr>
                <w:t>140(100.00%)</w:t>
              </w:r>
            </w:ins>
          </w:p>
        </w:tc>
        <w:tc>
          <w:tcPr>
            <w:tcW w:w="1719" w:type="pct"/>
            <w:shd w:val="clear" w:color="auto" w:fill="auto"/>
          </w:tcPr>
          <w:p w14:paraId="1072B1C7" w14:textId="77777777" w:rsidR="00C73039" w:rsidRPr="00C73039" w:rsidRDefault="00C73039" w:rsidP="00C73039">
            <w:pPr>
              <w:widowControl/>
              <w:spacing w:line="240" w:lineRule="auto"/>
              <w:ind w:firstLineChars="0" w:firstLine="0"/>
              <w:jc w:val="center"/>
              <w:rPr>
                <w:ins w:id="2251" w:author="wutuan" w:date="2025-04-30T20:17:00Z" w16du:dateUtc="2025-04-30T12:17:00Z"/>
                <w:sz w:val="20"/>
              </w:rPr>
            </w:pPr>
            <w:ins w:id="2252" w:author="wutuan" w:date="2025-04-30T20:17:00Z" w16du:dateUtc="2025-04-30T12:17:00Z">
              <w:r w:rsidRPr="00C73039">
                <w:rPr>
                  <w:rFonts w:hint="eastAsia"/>
                  <w:sz w:val="20"/>
                </w:rPr>
                <w:t>138(100.00%)</w:t>
              </w:r>
            </w:ins>
          </w:p>
        </w:tc>
      </w:tr>
      <w:tr w:rsidR="00C73039" w:rsidRPr="00C73039" w14:paraId="0BE6F710" w14:textId="77777777" w:rsidTr="00C73039">
        <w:trPr>
          <w:ins w:id="2253" w:author="wutuan" w:date="2025-04-30T20:17:00Z" w16du:dateUtc="2025-04-30T12:17:00Z"/>
        </w:trPr>
        <w:tc>
          <w:tcPr>
            <w:tcW w:w="1561" w:type="pct"/>
            <w:shd w:val="clear" w:color="auto" w:fill="auto"/>
          </w:tcPr>
          <w:p w14:paraId="71988444" w14:textId="77777777" w:rsidR="00C73039" w:rsidRPr="00C73039" w:rsidRDefault="00C73039" w:rsidP="00C73039">
            <w:pPr>
              <w:spacing w:line="240" w:lineRule="auto"/>
              <w:ind w:leftChars="200" w:left="420" w:firstLineChars="0" w:firstLine="0"/>
              <w:rPr>
                <w:ins w:id="2254" w:author="wutuan" w:date="2025-04-30T20:17:00Z" w16du:dateUtc="2025-04-30T12:17:00Z"/>
                <w:sz w:val="20"/>
              </w:rPr>
            </w:pPr>
            <w:ins w:id="2255" w:author="wutuan" w:date="2025-04-30T20:17:00Z" w16du:dateUtc="2025-04-30T12:17:00Z">
              <w:r w:rsidRPr="00C73039">
                <w:rPr>
                  <w:rFonts w:hint="eastAsia"/>
                  <w:sz w:val="20"/>
                </w:rPr>
                <w:t>一般</w:t>
              </w:r>
            </w:ins>
          </w:p>
        </w:tc>
        <w:tc>
          <w:tcPr>
            <w:tcW w:w="1720" w:type="pct"/>
            <w:shd w:val="clear" w:color="auto" w:fill="auto"/>
          </w:tcPr>
          <w:p w14:paraId="03172210" w14:textId="77777777" w:rsidR="00C73039" w:rsidRPr="00C73039" w:rsidRDefault="00C73039" w:rsidP="00C73039">
            <w:pPr>
              <w:widowControl/>
              <w:spacing w:line="240" w:lineRule="auto"/>
              <w:ind w:firstLineChars="0" w:firstLine="0"/>
              <w:jc w:val="center"/>
              <w:rPr>
                <w:ins w:id="2256" w:author="wutuan" w:date="2025-04-30T20:17:00Z" w16du:dateUtc="2025-04-30T12:17:00Z"/>
                <w:sz w:val="20"/>
              </w:rPr>
            </w:pPr>
            <w:ins w:id="2257"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29826EF2" w14:textId="77777777" w:rsidR="00C73039" w:rsidRPr="00C73039" w:rsidRDefault="00C73039" w:rsidP="00C73039">
            <w:pPr>
              <w:widowControl/>
              <w:spacing w:line="240" w:lineRule="auto"/>
              <w:ind w:firstLineChars="0" w:firstLine="0"/>
              <w:jc w:val="center"/>
              <w:rPr>
                <w:ins w:id="2258" w:author="wutuan" w:date="2025-04-30T20:17:00Z" w16du:dateUtc="2025-04-30T12:17:00Z"/>
                <w:sz w:val="20"/>
              </w:rPr>
            </w:pPr>
            <w:ins w:id="2259"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4B700E30" w14:textId="77777777" w:rsidTr="00C73039">
        <w:trPr>
          <w:ins w:id="2260" w:author="wutuan" w:date="2025-04-30T20:17:00Z" w16du:dateUtc="2025-04-30T12:17:00Z"/>
        </w:trPr>
        <w:tc>
          <w:tcPr>
            <w:tcW w:w="1561" w:type="pct"/>
            <w:shd w:val="clear" w:color="auto" w:fill="auto"/>
          </w:tcPr>
          <w:p w14:paraId="36A0CD52" w14:textId="77777777" w:rsidR="00C73039" w:rsidRPr="00C73039" w:rsidRDefault="00C73039" w:rsidP="00C73039">
            <w:pPr>
              <w:spacing w:line="240" w:lineRule="auto"/>
              <w:ind w:leftChars="200" w:left="420" w:firstLineChars="0" w:firstLine="0"/>
              <w:rPr>
                <w:ins w:id="2261" w:author="wutuan" w:date="2025-04-30T20:17:00Z" w16du:dateUtc="2025-04-30T12:17:00Z"/>
                <w:sz w:val="20"/>
              </w:rPr>
            </w:pPr>
            <w:ins w:id="2262" w:author="wutuan" w:date="2025-04-30T20:17:00Z" w16du:dateUtc="2025-04-30T12:17:00Z">
              <w:r w:rsidRPr="00C73039">
                <w:rPr>
                  <w:rFonts w:hint="eastAsia"/>
                  <w:sz w:val="20"/>
                </w:rPr>
                <w:t>不满意</w:t>
              </w:r>
            </w:ins>
          </w:p>
        </w:tc>
        <w:tc>
          <w:tcPr>
            <w:tcW w:w="1720" w:type="pct"/>
            <w:shd w:val="clear" w:color="auto" w:fill="auto"/>
          </w:tcPr>
          <w:p w14:paraId="51F19895" w14:textId="77777777" w:rsidR="00C73039" w:rsidRPr="00C73039" w:rsidRDefault="00C73039" w:rsidP="00C73039">
            <w:pPr>
              <w:widowControl/>
              <w:spacing w:line="240" w:lineRule="auto"/>
              <w:ind w:firstLineChars="0" w:firstLine="0"/>
              <w:jc w:val="center"/>
              <w:rPr>
                <w:ins w:id="2263" w:author="wutuan" w:date="2025-04-30T20:17:00Z" w16du:dateUtc="2025-04-30T12:17:00Z"/>
                <w:sz w:val="20"/>
              </w:rPr>
            </w:pPr>
            <w:ins w:id="2264"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3C776525" w14:textId="77777777" w:rsidR="00C73039" w:rsidRPr="00C73039" w:rsidRDefault="00C73039" w:rsidP="00C73039">
            <w:pPr>
              <w:widowControl/>
              <w:spacing w:line="240" w:lineRule="auto"/>
              <w:ind w:firstLineChars="0" w:firstLine="0"/>
              <w:jc w:val="center"/>
              <w:rPr>
                <w:ins w:id="2265" w:author="wutuan" w:date="2025-04-30T20:17:00Z" w16du:dateUtc="2025-04-30T12:17:00Z"/>
                <w:sz w:val="20"/>
              </w:rPr>
            </w:pPr>
            <w:ins w:id="2266"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0F29BA1" w14:textId="77777777" w:rsidTr="00C73039">
        <w:trPr>
          <w:ins w:id="2267" w:author="wutuan" w:date="2025-04-30T20:17:00Z" w16du:dateUtc="2025-04-30T12:17:00Z"/>
        </w:trPr>
        <w:tc>
          <w:tcPr>
            <w:tcW w:w="1561" w:type="pct"/>
            <w:shd w:val="clear" w:color="auto" w:fill="auto"/>
          </w:tcPr>
          <w:p w14:paraId="24DD27CC" w14:textId="77777777" w:rsidR="00C73039" w:rsidRPr="00C73039" w:rsidRDefault="00C73039" w:rsidP="00C73039">
            <w:pPr>
              <w:spacing w:line="240" w:lineRule="auto"/>
              <w:ind w:leftChars="200" w:left="420" w:firstLineChars="0" w:firstLine="0"/>
              <w:rPr>
                <w:ins w:id="2268" w:author="wutuan" w:date="2025-04-30T20:17:00Z" w16du:dateUtc="2025-04-30T12:17:00Z"/>
                <w:sz w:val="20"/>
              </w:rPr>
            </w:pPr>
            <w:ins w:id="2269" w:author="wutuan" w:date="2025-04-30T20:17:00Z" w16du:dateUtc="2025-04-30T12:17:00Z">
              <w:r w:rsidRPr="00C73039">
                <w:rPr>
                  <w:rFonts w:hint="eastAsia"/>
                  <w:sz w:val="20"/>
                </w:rPr>
                <w:t>可接受率</w:t>
              </w:r>
              <w:r w:rsidRPr="00C73039">
                <w:rPr>
                  <w:rFonts w:hint="eastAsia"/>
                  <w:sz w:val="20"/>
                </w:rPr>
                <w:t>(%)</w:t>
              </w:r>
            </w:ins>
          </w:p>
        </w:tc>
        <w:tc>
          <w:tcPr>
            <w:tcW w:w="1720" w:type="pct"/>
            <w:shd w:val="clear" w:color="auto" w:fill="auto"/>
          </w:tcPr>
          <w:p w14:paraId="534C8736" w14:textId="77777777" w:rsidR="00C73039" w:rsidRPr="00C73039" w:rsidRDefault="00C73039" w:rsidP="00C73039">
            <w:pPr>
              <w:widowControl/>
              <w:spacing w:line="240" w:lineRule="auto"/>
              <w:ind w:firstLineChars="0" w:firstLine="0"/>
              <w:jc w:val="center"/>
              <w:rPr>
                <w:ins w:id="2270" w:author="wutuan" w:date="2025-04-30T20:17:00Z" w16du:dateUtc="2025-04-30T12:17:00Z"/>
                <w:sz w:val="20"/>
              </w:rPr>
            </w:pPr>
            <w:ins w:id="2271" w:author="wutuan" w:date="2025-04-30T20:17:00Z" w16du:dateUtc="2025-04-30T12:17:00Z">
              <w:r w:rsidRPr="00C73039">
                <w:rPr>
                  <w:rFonts w:hint="eastAsia"/>
                  <w:sz w:val="20"/>
                </w:rPr>
                <w:t>140(100.00%)</w:t>
              </w:r>
            </w:ins>
          </w:p>
        </w:tc>
        <w:tc>
          <w:tcPr>
            <w:tcW w:w="1719" w:type="pct"/>
            <w:shd w:val="clear" w:color="auto" w:fill="auto"/>
          </w:tcPr>
          <w:p w14:paraId="39EC151C" w14:textId="77777777" w:rsidR="00C73039" w:rsidRPr="00C73039" w:rsidRDefault="00C73039" w:rsidP="00C73039">
            <w:pPr>
              <w:widowControl/>
              <w:spacing w:line="240" w:lineRule="auto"/>
              <w:ind w:firstLineChars="0" w:firstLine="0"/>
              <w:jc w:val="center"/>
              <w:rPr>
                <w:ins w:id="2272" w:author="wutuan" w:date="2025-04-30T20:17:00Z" w16du:dateUtc="2025-04-30T12:17:00Z"/>
                <w:sz w:val="20"/>
              </w:rPr>
            </w:pPr>
            <w:ins w:id="2273" w:author="wutuan" w:date="2025-04-30T20:17:00Z" w16du:dateUtc="2025-04-30T12:17:00Z">
              <w:r w:rsidRPr="00C73039">
                <w:rPr>
                  <w:rFonts w:hint="eastAsia"/>
                  <w:sz w:val="20"/>
                </w:rPr>
                <w:t>138(100.00%)</w:t>
              </w:r>
            </w:ins>
          </w:p>
        </w:tc>
      </w:tr>
      <w:tr w:rsidR="00C73039" w:rsidRPr="00C73039" w14:paraId="222C958B" w14:textId="77777777" w:rsidTr="00C73039">
        <w:trPr>
          <w:ins w:id="2274" w:author="wutuan" w:date="2025-04-30T20:17:00Z" w16du:dateUtc="2025-04-30T12:17:00Z"/>
        </w:trPr>
        <w:tc>
          <w:tcPr>
            <w:tcW w:w="1561" w:type="pct"/>
            <w:shd w:val="clear" w:color="auto" w:fill="auto"/>
          </w:tcPr>
          <w:p w14:paraId="66493BC3" w14:textId="77777777" w:rsidR="00C73039" w:rsidRPr="00C73039" w:rsidRDefault="00C73039" w:rsidP="00C73039">
            <w:pPr>
              <w:spacing w:line="240" w:lineRule="auto"/>
              <w:ind w:leftChars="200" w:left="420" w:firstLineChars="0" w:firstLine="0"/>
              <w:rPr>
                <w:ins w:id="2275" w:author="wutuan" w:date="2025-04-30T20:17:00Z" w16du:dateUtc="2025-04-30T12:17:00Z"/>
                <w:sz w:val="20"/>
              </w:rPr>
            </w:pPr>
            <w:ins w:id="2276" w:author="wutuan" w:date="2025-04-30T20:17:00Z" w16du:dateUtc="2025-04-30T12:17:00Z">
              <w:r w:rsidRPr="00C73039">
                <w:rPr>
                  <w:rFonts w:hint="eastAsia"/>
                  <w:sz w:val="20"/>
                </w:rPr>
                <w:t>满意率</w:t>
              </w:r>
              <w:r w:rsidRPr="00C73039">
                <w:rPr>
                  <w:rFonts w:hint="eastAsia"/>
                  <w:sz w:val="20"/>
                </w:rPr>
                <w:t>(%)</w:t>
              </w:r>
            </w:ins>
          </w:p>
        </w:tc>
        <w:tc>
          <w:tcPr>
            <w:tcW w:w="1720" w:type="pct"/>
            <w:shd w:val="clear" w:color="auto" w:fill="auto"/>
          </w:tcPr>
          <w:p w14:paraId="2286A499" w14:textId="77777777" w:rsidR="00C73039" w:rsidRPr="00C73039" w:rsidRDefault="00C73039" w:rsidP="00C73039">
            <w:pPr>
              <w:widowControl/>
              <w:spacing w:line="240" w:lineRule="auto"/>
              <w:ind w:firstLineChars="0" w:firstLine="0"/>
              <w:jc w:val="center"/>
              <w:rPr>
                <w:ins w:id="2277" w:author="wutuan" w:date="2025-04-30T20:17:00Z" w16du:dateUtc="2025-04-30T12:17:00Z"/>
                <w:sz w:val="20"/>
              </w:rPr>
            </w:pPr>
            <w:ins w:id="2278" w:author="wutuan" w:date="2025-04-30T20:17:00Z" w16du:dateUtc="2025-04-30T12:17:00Z">
              <w:r w:rsidRPr="00C73039">
                <w:rPr>
                  <w:rFonts w:hint="eastAsia"/>
                  <w:sz w:val="20"/>
                </w:rPr>
                <w:t>140(100.00%)</w:t>
              </w:r>
            </w:ins>
          </w:p>
        </w:tc>
        <w:tc>
          <w:tcPr>
            <w:tcW w:w="1719" w:type="pct"/>
            <w:shd w:val="clear" w:color="auto" w:fill="auto"/>
          </w:tcPr>
          <w:p w14:paraId="2265459E" w14:textId="77777777" w:rsidR="00C73039" w:rsidRPr="00C73039" w:rsidRDefault="00C73039" w:rsidP="00C73039">
            <w:pPr>
              <w:widowControl/>
              <w:spacing w:line="240" w:lineRule="auto"/>
              <w:ind w:firstLineChars="0" w:firstLine="0"/>
              <w:jc w:val="center"/>
              <w:rPr>
                <w:ins w:id="2279" w:author="wutuan" w:date="2025-04-30T20:17:00Z" w16du:dateUtc="2025-04-30T12:17:00Z"/>
                <w:sz w:val="20"/>
              </w:rPr>
            </w:pPr>
            <w:ins w:id="2280" w:author="wutuan" w:date="2025-04-30T20:17:00Z" w16du:dateUtc="2025-04-30T12:17:00Z">
              <w:r w:rsidRPr="00C73039">
                <w:rPr>
                  <w:rFonts w:hint="eastAsia"/>
                  <w:sz w:val="20"/>
                </w:rPr>
                <w:t>138(100.00%)</w:t>
              </w:r>
            </w:ins>
          </w:p>
        </w:tc>
      </w:tr>
      <w:tr w:rsidR="00C73039" w:rsidRPr="00C73039" w14:paraId="677EDA36" w14:textId="77777777" w:rsidTr="00C73039">
        <w:trPr>
          <w:ins w:id="2281" w:author="wutuan" w:date="2025-04-30T20:17:00Z" w16du:dateUtc="2025-04-30T12:17:00Z"/>
        </w:trPr>
        <w:tc>
          <w:tcPr>
            <w:tcW w:w="1561" w:type="pct"/>
            <w:shd w:val="clear" w:color="auto" w:fill="auto"/>
          </w:tcPr>
          <w:p w14:paraId="2371B27D" w14:textId="77777777" w:rsidR="00C73039" w:rsidRPr="00C73039" w:rsidRDefault="00C73039" w:rsidP="00C73039">
            <w:pPr>
              <w:spacing w:line="240" w:lineRule="auto"/>
              <w:ind w:leftChars="200" w:left="420" w:firstLineChars="0" w:firstLine="0"/>
              <w:rPr>
                <w:ins w:id="2282" w:author="wutuan" w:date="2025-04-30T20:17:00Z" w16du:dateUtc="2025-04-30T12:17:00Z"/>
                <w:sz w:val="20"/>
              </w:rPr>
            </w:pPr>
            <w:ins w:id="2283" w:author="wutuan" w:date="2025-04-30T20:17:00Z" w16du:dateUtc="2025-04-30T12:17:00Z">
              <w:r w:rsidRPr="00C73039">
                <w:rPr>
                  <w:rFonts w:hint="eastAsia"/>
                  <w:sz w:val="20"/>
                </w:rPr>
                <w:t>可接受率</w:t>
              </w:r>
              <w:r w:rsidRPr="00C73039">
                <w:rPr>
                  <w:sz w:val="20"/>
                </w:rPr>
                <w:t>(95%CI)</w:t>
              </w:r>
            </w:ins>
          </w:p>
        </w:tc>
        <w:tc>
          <w:tcPr>
            <w:tcW w:w="1720" w:type="pct"/>
            <w:shd w:val="clear" w:color="auto" w:fill="auto"/>
          </w:tcPr>
          <w:p w14:paraId="5BD939B4" w14:textId="77777777" w:rsidR="00C73039" w:rsidRPr="00C73039" w:rsidRDefault="00C73039" w:rsidP="00C73039">
            <w:pPr>
              <w:widowControl/>
              <w:spacing w:line="240" w:lineRule="auto"/>
              <w:ind w:firstLineChars="0" w:firstLine="0"/>
              <w:jc w:val="center"/>
              <w:rPr>
                <w:ins w:id="2284" w:author="wutuan" w:date="2025-04-30T20:17:00Z" w16du:dateUtc="2025-04-30T12:17:00Z"/>
                <w:sz w:val="20"/>
              </w:rPr>
            </w:pPr>
            <w:ins w:id="2285" w:author="wutuan" w:date="2025-04-30T20:17:00Z" w16du:dateUtc="2025-04-30T12:17:00Z">
              <w:r w:rsidRPr="00C73039">
                <w:rPr>
                  <w:sz w:val="20"/>
                </w:rPr>
                <w:t>100.00% (97.40%, 100.00%)</w:t>
              </w:r>
            </w:ins>
          </w:p>
        </w:tc>
        <w:tc>
          <w:tcPr>
            <w:tcW w:w="1719" w:type="pct"/>
            <w:shd w:val="clear" w:color="auto" w:fill="auto"/>
          </w:tcPr>
          <w:p w14:paraId="3787957E" w14:textId="77777777" w:rsidR="00C73039" w:rsidRPr="00C73039" w:rsidRDefault="00C73039" w:rsidP="00C73039">
            <w:pPr>
              <w:widowControl/>
              <w:spacing w:line="240" w:lineRule="auto"/>
              <w:ind w:firstLineChars="0" w:firstLine="0"/>
              <w:jc w:val="center"/>
              <w:rPr>
                <w:ins w:id="2286" w:author="wutuan" w:date="2025-04-30T20:17:00Z" w16du:dateUtc="2025-04-30T12:17:00Z"/>
                <w:sz w:val="20"/>
              </w:rPr>
            </w:pPr>
            <w:ins w:id="2287" w:author="wutuan" w:date="2025-04-30T20:17:00Z" w16du:dateUtc="2025-04-30T12:17:00Z">
              <w:r w:rsidRPr="00C73039">
                <w:rPr>
                  <w:sz w:val="20"/>
                </w:rPr>
                <w:t>100.00% (97.36%, 100.00%)</w:t>
              </w:r>
            </w:ins>
          </w:p>
        </w:tc>
      </w:tr>
      <w:tr w:rsidR="00C73039" w:rsidRPr="00C73039" w14:paraId="6FAEAA10" w14:textId="77777777" w:rsidTr="00C73039">
        <w:trPr>
          <w:ins w:id="2288" w:author="wutuan" w:date="2025-04-30T20:17:00Z" w16du:dateUtc="2025-04-30T12:17:00Z"/>
        </w:trPr>
        <w:tc>
          <w:tcPr>
            <w:tcW w:w="1561" w:type="pct"/>
            <w:shd w:val="clear" w:color="auto" w:fill="auto"/>
          </w:tcPr>
          <w:p w14:paraId="088648D9" w14:textId="77777777" w:rsidR="00C73039" w:rsidRPr="00C73039" w:rsidRDefault="00C73039" w:rsidP="00C73039">
            <w:pPr>
              <w:spacing w:line="240" w:lineRule="auto"/>
              <w:ind w:leftChars="200" w:left="420" w:firstLineChars="0" w:firstLine="0"/>
              <w:rPr>
                <w:ins w:id="2289" w:author="wutuan" w:date="2025-04-30T20:17:00Z" w16du:dateUtc="2025-04-30T12:17:00Z"/>
                <w:sz w:val="20"/>
              </w:rPr>
            </w:pPr>
            <w:ins w:id="2290" w:author="wutuan" w:date="2025-04-30T20:17:00Z" w16du:dateUtc="2025-04-30T12:17:00Z">
              <w:r w:rsidRPr="00C73039">
                <w:rPr>
                  <w:rFonts w:hint="eastAsia"/>
                  <w:sz w:val="20"/>
                </w:rPr>
                <w:t>满意率</w:t>
              </w:r>
              <w:r w:rsidRPr="00C73039">
                <w:rPr>
                  <w:sz w:val="20"/>
                </w:rPr>
                <w:t>(95%CI)</w:t>
              </w:r>
            </w:ins>
          </w:p>
        </w:tc>
        <w:tc>
          <w:tcPr>
            <w:tcW w:w="1720" w:type="pct"/>
            <w:shd w:val="clear" w:color="auto" w:fill="auto"/>
          </w:tcPr>
          <w:p w14:paraId="22A570A5" w14:textId="77777777" w:rsidR="00C73039" w:rsidRPr="00C73039" w:rsidRDefault="00C73039" w:rsidP="00C73039">
            <w:pPr>
              <w:widowControl/>
              <w:spacing w:line="240" w:lineRule="auto"/>
              <w:ind w:firstLineChars="0" w:firstLine="0"/>
              <w:jc w:val="center"/>
              <w:rPr>
                <w:ins w:id="2291" w:author="wutuan" w:date="2025-04-30T20:17:00Z" w16du:dateUtc="2025-04-30T12:17:00Z"/>
                <w:sz w:val="20"/>
              </w:rPr>
            </w:pPr>
            <w:ins w:id="2292" w:author="wutuan" w:date="2025-04-30T20:17:00Z" w16du:dateUtc="2025-04-30T12:17:00Z">
              <w:r w:rsidRPr="00C73039">
                <w:rPr>
                  <w:sz w:val="20"/>
                </w:rPr>
                <w:t>100.00% (97.40%, 100.00%)</w:t>
              </w:r>
            </w:ins>
          </w:p>
        </w:tc>
        <w:tc>
          <w:tcPr>
            <w:tcW w:w="1719" w:type="pct"/>
            <w:shd w:val="clear" w:color="auto" w:fill="auto"/>
          </w:tcPr>
          <w:p w14:paraId="3FDF2C2E" w14:textId="77777777" w:rsidR="00C73039" w:rsidRPr="00C73039" w:rsidRDefault="00C73039" w:rsidP="00C73039">
            <w:pPr>
              <w:widowControl/>
              <w:spacing w:line="240" w:lineRule="auto"/>
              <w:ind w:firstLineChars="0" w:firstLine="0"/>
              <w:jc w:val="center"/>
              <w:rPr>
                <w:ins w:id="2293" w:author="wutuan" w:date="2025-04-30T20:17:00Z" w16du:dateUtc="2025-04-30T12:17:00Z"/>
                <w:sz w:val="20"/>
              </w:rPr>
            </w:pPr>
            <w:ins w:id="2294" w:author="wutuan" w:date="2025-04-30T20:17:00Z" w16du:dateUtc="2025-04-30T12:17:00Z">
              <w:r w:rsidRPr="00C73039">
                <w:rPr>
                  <w:sz w:val="20"/>
                </w:rPr>
                <w:t>100.00% (97.36%, 100.00%)</w:t>
              </w:r>
            </w:ins>
          </w:p>
        </w:tc>
      </w:tr>
      <w:tr w:rsidR="00C73039" w:rsidRPr="00C73039" w14:paraId="157D156B" w14:textId="77777777" w:rsidTr="00C73039">
        <w:trPr>
          <w:ins w:id="2295" w:author="wutuan" w:date="2025-04-30T20:17:00Z" w16du:dateUtc="2025-04-30T12:17:00Z"/>
        </w:trPr>
        <w:tc>
          <w:tcPr>
            <w:tcW w:w="1561" w:type="pct"/>
            <w:shd w:val="clear" w:color="auto" w:fill="auto"/>
          </w:tcPr>
          <w:p w14:paraId="1ABF2159" w14:textId="77777777" w:rsidR="00C73039" w:rsidRPr="00C73039" w:rsidRDefault="00C73039" w:rsidP="00C73039">
            <w:pPr>
              <w:spacing w:line="240" w:lineRule="auto"/>
              <w:ind w:firstLineChars="0" w:firstLine="0"/>
              <w:rPr>
                <w:ins w:id="2296" w:author="wutuan" w:date="2025-04-30T20:17:00Z" w16du:dateUtc="2025-04-30T12:17:00Z"/>
                <w:sz w:val="20"/>
              </w:rPr>
            </w:pPr>
            <w:ins w:id="2297" w:author="wutuan" w:date="2025-04-30T20:17:00Z" w16du:dateUtc="2025-04-30T12:17:00Z">
              <w:r w:rsidRPr="00C73039">
                <w:rPr>
                  <w:rFonts w:hint="eastAsia"/>
                  <w:sz w:val="20"/>
                </w:rPr>
                <w:t>系统意外关机</w:t>
              </w:r>
              <w:r w:rsidRPr="00C73039">
                <w:rPr>
                  <w:sz w:val="20"/>
                </w:rPr>
                <w:t>, n(%)</w:t>
              </w:r>
            </w:ins>
          </w:p>
        </w:tc>
        <w:tc>
          <w:tcPr>
            <w:tcW w:w="1720" w:type="pct"/>
            <w:shd w:val="clear" w:color="auto" w:fill="auto"/>
          </w:tcPr>
          <w:p w14:paraId="316F1EC9" w14:textId="77777777" w:rsidR="00C73039" w:rsidRPr="00C73039" w:rsidRDefault="00C73039" w:rsidP="00C73039">
            <w:pPr>
              <w:widowControl/>
              <w:spacing w:line="240" w:lineRule="auto"/>
              <w:ind w:firstLineChars="0" w:firstLine="0"/>
              <w:jc w:val="center"/>
              <w:rPr>
                <w:ins w:id="2298" w:author="wutuan" w:date="2025-04-30T20:17:00Z" w16du:dateUtc="2025-04-30T12:17:00Z"/>
                <w:sz w:val="20"/>
              </w:rPr>
            </w:pPr>
            <w:ins w:id="2299" w:author="wutuan" w:date="2025-04-30T20:17:00Z" w16du:dateUtc="2025-04-30T12:17:00Z">
              <w:r w:rsidRPr="00C73039">
                <w:rPr>
                  <w:rFonts w:hint="eastAsia"/>
                  <w:sz w:val="20"/>
                </w:rPr>
                <w:t>140</w:t>
              </w:r>
            </w:ins>
          </w:p>
        </w:tc>
        <w:tc>
          <w:tcPr>
            <w:tcW w:w="1719" w:type="pct"/>
            <w:shd w:val="clear" w:color="auto" w:fill="auto"/>
          </w:tcPr>
          <w:p w14:paraId="0EFCDB7D" w14:textId="77777777" w:rsidR="00C73039" w:rsidRPr="00C73039" w:rsidRDefault="00C73039" w:rsidP="00C73039">
            <w:pPr>
              <w:widowControl/>
              <w:spacing w:line="240" w:lineRule="auto"/>
              <w:ind w:firstLineChars="0" w:firstLine="0"/>
              <w:jc w:val="center"/>
              <w:rPr>
                <w:ins w:id="2300" w:author="wutuan" w:date="2025-04-30T20:17:00Z" w16du:dateUtc="2025-04-30T12:17:00Z"/>
                <w:sz w:val="20"/>
              </w:rPr>
            </w:pPr>
            <w:ins w:id="2301" w:author="wutuan" w:date="2025-04-30T20:17:00Z" w16du:dateUtc="2025-04-30T12:17:00Z">
              <w:r w:rsidRPr="00C73039">
                <w:rPr>
                  <w:rFonts w:hint="eastAsia"/>
                  <w:sz w:val="20"/>
                </w:rPr>
                <w:t>138</w:t>
              </w:r>
            </w:ins>
          </w:p>
        </w:tc>
      </w:tr>
      <w:tr w:rsidR="00C73039" w:rsidRPr="00C73039" w14:paraId="0CB0F3C3" w14:textId="77777777" w:rsidTr="00C73039">
        <w:trPr>
          <w:ins w:id="2302" w:author="wutuan" w:date="2025-04-30T20:17:00Z" w16du:dateUtc="2025-04-30T12:17:00Z"/>
        </w:trPr>
        <w:tc>
          <w:tcPr>
            <w:tcW w:w="1561" w:type="pct"/>
            <w:shd w:val="clear" w:color="auto" w:fill="auto"/>
          </w:tcPr>
          <w:p w14:paraId="7AAB5686" w14:textId="77777777" w:rsidR="00C73039" w:rsidRPr="00C73039" w:rsidRDefault="00C73039" w:rsidP="00C73039">
            <w:pPr>
              <w:spacing w:line="240" w:lineRule="auto"/>
              <w:ind w:leftChars="200" w:left="420" w:firstLineChars="0" w:firstLine="0"/>
              <w:rPr>
                <w:ins w:id="2303" w:author="wutuan" w:date="2025-04-30T20:17:00Z" w16du:dateUtc="2025-04-30T12:17:00Z"/>
                <w:sz w:val="20"/>
              </w:rPr>
            </w:pPr>
            <w:ins w:id="2304" w:author="wutuan" w:date="2025-04-30T20:17:00Z" w16du:dateUtc="2025-04-30T12:17:00Z">
              <w:r w:rsidRPr="00C73039">
                <w:rPr>
                  <w:rFonts w:hint="eastAsia"/>
                  <w:sz w:val="20"/>
                </w:rPr>
                <w:t>满意</w:t>
              </w:r>
            </w:ins>
          </w:p>
        </w:tc>
        <w:tc>
          <w:tcPr>
            <w:tcW w:w="1720" w:type="pct"/>
            <w:shd w:val="clear" w:color="auto" w:fill="auto"/>
          </w:tcPr>
          <w:p w14:paraId="1A235CC6" w14:textId="77777777" w:rsidR="00C73039" w:rsidRPr="00C73039" w:rsidRDefault="00C73039" w:rsidP="00C73039">
            <w:pPr>
              <w:widowControl/>
              <w:spacing w:line="240" w:lineRule="auto"/>
              <w:ind w:firstLineChars="0" w:firstLine="0"/>
              <w:jc w:val="center"/>
              <w:rPr>
                <w:ins w:id="2305" w:author="wutuan" w:date="2025-04-30T20:17:00Z" w16du:dateUtc="2025-04-30T12:17:00Z"/>
                <w:sz w:val="20"/>
              </w:rPr>
            </w:pPr>
            <w:ins w:id="2306" w:author="wutuan" w:date="2025-04-30T20:17:00Z" w16du:dateUtc="2025-04-30T12:17:00Z">
              <w:r w:rsidRPr="00C73039">
                <w:rPr>
                  <w:rFonts w:hint="eastAsia"/>
                  <w:sz w:val="20"/>
                </w:rPr>
                <w:t>140(100.00%)</w:t>
              </w:r>
            </w:ins>
          </w:p>
        </w:tc>
        <w:tc>
          <w:tcPr>
            <w:tcW w:w="1719" w:type="pct"/>
            <w:shd w:val="clear" w:color="auto" w:fill="auto"/>
          </w:tcPr>
          <w:p w14:paraId="59AAE8C7" w14:textId="77777777" w:rsidR="00C73039" w:rsidRPr="00C73039" w:rsidRDefault="00C73039" w:rsidP="00C73039">
            <w:pPr>
              <w:widowControl/>
              <w:spacing w:line="240" w:lineRule="auto"/>
              <w:ind w:firstLineChars="0" w:firstLine="0"/>
              <w:jc w:val="center"/>
              <w:rPr>
                <w:ins w:id="2307" w:author="wutuan" w:date="2025-04-30T20:17:00Z" w16du:dateUtc="2025-04-30T12:17:00Z"/>
                <w:sz w:val="20"/>
              </w:rPr>
            </w:pPr>
            <w:ins w:id="2308" w:author="wutuan" w:date="2025-04-30T20:17:00Z" w16du:dateUtc="2025-04-30T12:17:00Z">
              <w:r w:rsidRPr="00C73039">
                <w:rPr>
                  <w:rFonts w:hint="eastAsia"/>
                  <w:sz w:val="20"/>
                </w:rPr>
                <w:t>138(100.00%)</w:t>
              </w:r>
            </w:ins>
          </w:p>
        </w:tc>
      </w:tr>
      <w:tr w:rsidR="00C73039" w:rsidRPr="00C73039" w14:paraId="5321179C" w14:textId="77777777" w:rsidTr="00C73039">
        <w:trPr>
          <w:ins w:id="2309" w:author="wutuan" w:date="2025-04-30T20:17:00Z" w16du:dateUtc="2025-04-30T12:17:00Z"/>
        </w:trPr>
        <w:tc>
          <w:tcPr>
            <w:tcW w:w="1561" w:type="pct"/>
            <w:shd w:val="clear" w:color="auto" w:fill="auto"/>
          </w:tcPr>
          <w:p w14:paraId="7B842EAB" w14:textId="77777777" w:rsidR="00C73039" w:rsidRPr="00C73039" w:rsidRDefault="00C73039" w:rsidP="00C73039">
            <w:pPr>
              <w:spacing w:line="240" w:lineRule="auto"/>
              <w:ind w:leftChars="200" w:left="420" w:firstLineChars="0" w:firstLine="0"/>
              <w:rPr>
                <w:ins w:id="2310" w:author="wutuan" w:date="2025-04-30T20:17:00Z" w16du:dateUtc="2025-04-30T12:17:00Z"/>
                <w:sz w:val="20"/>
              </w:rPr>
            </w:pPr>
            <w:ins w:id="2311" w:author="wutuan" w:date="2025-04-30T20:17:00Z" w16du:dateUtc="2025-04-30T12:17:00Z">
              <w:r w:rsidRPr="00C73039">
                <w:rPr>
                  <w:rFonts w:hint="eastAsia"/>
                  <w:sz w:val="20"/>
                </w:rPr>
                <w:t>一般</w:t>
              </w:r>
            </w:ins>
          </w:p>
        </w:tc>
        <w:tc>
          <w:tcPr>
            <w:tcW w:w="1720" w:type="pct"/>
            <w:shd w:val="clear" w:color="auto" w:fill="auto"/>
          </w:tcPr>
          <w:p w14:paraId="18FF441E" w14:textId="77777777" w:rsidR="00C73039" w:rsidRPr="00C73039" w:rsidRDefault="00C73039" w:rsidP="00C73039">
            <w:pPr>
              <w:widowControl/>
              <w:spacing w:line="240" w:lineRule="auto"/>
              <w:ind w:firstLineChars="0" w:firstLine="0"/>
              <w:jc w:val="center"/>
              <w:rPr>
                <w:ins w:id="2312" w:author="wutuan" w:date="2025-04-30T20:17:00Z" w16du:dateUtc="2025-04-30T12:17:00Z"/>
                <w:sz w:val="20"/>
              </w:rPr>
            </w:pPr>
            <w:ins w:id="2313"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13E4FF41" w14:textId="77777777" w:rsidR="00C73039" w:rsidRPr="00C73039" w:rsidRDefault="00C73039" w:rsidP="00C73039">
            <w:pPr>
              <w:widowControl/>
              <w:spacing w:line="240" w:lineRule="auto"/>
              <w:ind w:firstLineChars="0" w:firstLine="0"/>
              <w:jc w:val="center"/>
              <w:rPr>
                <w:ins w:id="2314" w:author="wutuan" w:date="2025-04-30T20:17:00Z" w16du:dateUtc="2025-04-30T12:17:00Z"/>
                <w:sz w:val="20"/>
              </w:rPr>
            </w:pPr>
            <w:ins w:id="2315"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3B5280D2" w14:textId="77777777" w:rsidTr="00C73039">
        <w:trPr>
          <w:ins w:id="2316" w:author="wutuan" w:date="2025-04-30T20:17:00Z" w16du:dateUtc="2025-04-30T12:17:00Z"/>
        </w:trPr>
        <w:tc>
          <w:tcPr>
            <w:tcW w:w="1561" w:type="pct"/>
            <w:shd w:val="clear" w:color="auto" w:fill="auto"/>
          </w:tcPr>
          <w:p w14:paraId="3793A1F3" w14:textId="77777777" w:rsidR="00C73039" w:rsidRPr="00C73039" w:rsidRDefault="00C73039" w:rsidP="00C73039">
            <w:pPr>
              <w:spacing w:line="240" w:lineRule="auto"/>
              <w:ind w:leftChars="200" w:left="420" w:firstLineChars="0" w:firstLine="0"/>
              <w:rPr>
                <w:ins w:id="2317" w:author="wutuan" w:date="2025-04-30T20:17:00Z" w16du:dateUtc="2025-04-30T12:17:00Z"/>
                <w:sz w:val="20"/>
              </w:rPr>
            </w:pPr>
            <w:ins w:id="2318" w:author="wutuan" w:date="2025-04-30T20:17:00Z" w16du:dateUtc="2025-04-30T12:17:00Z">
              <w:r w:rsidRPr="00C73039">
                <w:rPr>
                  <w:rFonts w:hint="eastAsia"/>
                  <w:sz w:val="20"/>
                </w:rPr>
                <w:t>不满意</w:t>
              </w:r>
            </w:ins>
          </w:p>
        </w:tc>
        <w:tc>
          <w:tcPr>
            <w:tcW w:w="1720" w:type="pct"/>
            <w:shd w:val="clear" w:color="auto" w:fill="auto"/>
          </w:tcPr>
          <w:p w14:paraId="35B8BECB" w14:textId="77777777" w:rsidR="00C73039" w:rsidRPr="00C73039" w:rsidRDefault="00C73039" w:rsidP="00C73039">
            <w:pPr>
              <w:widowControl/>
              <w:spacing w:line="240" w:lineRule="auto"/>
              <w:ind w:firstLineChars="0" w:firstLine="0"/>
              <w:jc w:val="center"/>
              <w:rPr>
                <w:ins w:id="2319" w:author="wutuan" w:date="2025-04-30T20:17:00Z" w16du:dateUtc="2025-04-30T12:17:00Z"/>
                <w:sz w:val="20"/>
              </w:rPr>
            </w:pPr>
            <w:ins w:id="2320"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0B7C5195" w14:textId="77777777" w:rsidR="00C73039" w:rsidRPr="00C73039" w:rsidRDefault="00C73039" w:rsidP="00C73039">
            <w:pPr>
              <w:widowControl/>
              <w:spacing w:line="240" w:lineRule="auto"/>
              <w:ind w:firstLineChars="0" w:firstLine="0"/>
              <w:jc w:val="center"/>
              <w:rPr>
                <w:ins w:id="2321" w:author="wutuan" w:date="2025-04-30T20:17:00Z" w16du:dateUtc="2025-04-30T12:17:00Z"/>
                <w:sz w:val="20"/>
              </w:rPr>
            </w:pPr>
            <w:ins w:id="2322"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5CD8FF63" w14:textId="77777777" w:rsidTr="00C73039">
        <w:trPr>
          <w:ins w:id="2323" w:author="wutuan" w:date="2025-04-30T20:17:00Z" w16du:dateUtc="2025-04-30T12:17:00Z"/>
        </w:trPr>
        <w:tc>
          <w:tcPr>
            <w:tcW w:w="1561" w:type="pct"/>
            <w:shd w:val="clear" w:color="auto" w:fill="auto"/>
          </w:tcPr>
          <w:p w14:paraId="6724BAE6" w14:textId="77777777" w:rsidR="00C73039" w:rsidRPr="00C73039" w:rsidRDefault="00C73039" w:rsidP="00C73039">
            <w:pPr>
              <w:spacing w:line="240" w:lineRule="auto"/>
              <w:ind w:leftChars="200" w:left="420" w:firstLineChars="0" w:firstLine="0"/>
              <w:rPr>
                <w:ins w:id="2324" w:author="wutuan" w:date="2025-04-30T20:17:00Z" w16du:dateUtc="2025-04-30T12:17:00Z"/>
                <w:sz w:val="20"/>
              </w:rPr>
            </w:pPr>
            <w:ins w:id="2325" w:author="wutuan" w:date="2025-04-30T20:17:00Z" w16du:dateUtc="2025-04-30T12:17:00Z">
              <w:r w:rsidRPr="00C73039">
                <w:rPr>
                  <w:rFonts w:hint="eastAsia"/>
                  <w:sz w:val="20"/>
                </w:rPr>
                <w:t>可接受率</w:t>
              </w:r>
              <w:r w:rsidRPr="00C73039">
                <w:rPr>
                  <w:rFonts w:hint="eastAsia"/>
                  <w:sz w:val="20"/>
                </w:rPr>
                <w:t>(%)</w:t>
              </w:r>
            </w:ins>
          </w:p>
        </w:tc>
        <w:tc>
          <w:tcPr>
            <w:tcW w:w="1720" w:type="pct"/>
            <w:shd w:val="clear" w:color="auto" w:fill="auto"/>
          </w:tcPr>
          <w:p w14:paraId="0722F5C1" w14:textId="77777777" w:rsidR="00C73039" w:rsidRPr="00C73039" w:rsidRDefault="00C73039" w:rsidP="00C73039">
            <w:pPr>
              <w:widowControl/>
              <w:spacing w:line="240" w:lineRule="auto"/>
              <w:ind w:firstLineChars="0" w:firstLine="0"/>
              <w:jc w:val="center"/>
              <w:rPr>
                <w:ins w:id="2326" w:author="wutuan" w:date="2025-04-30T20:17:00Z" w16du:dateUtc="2025-04-30T12:17:00Z"/>
                <w:sz w:val="20"/>
              </w:rPr>
            </w:pPr>
            <w:ins w:id="2327" w:author="wutuan" w:date="2025-04-30T20:17:00Z" w16du:dateUtc="2025-04-30T12:17:00Z">
              <w:r w:rsidRPr="00C73039">
                <w:rPr>
                  <w:rFonts w:hint="eastAsia"/>
                  <w:sz w:val="20"/>
                </w:rPr>
                <w:t>140(100.00%)</w:t>
              </w:r>
            </w:ins>
          </w:p>
        </w:tc>
        <w:tc>
          <w:tcPr>
            <w:tcW w:w="1719" w:type="pct"/>
            <w:shd w:val="clear" w:color="auto" w:fill="auto"/>
          </w:tcPr>
          <w:p w14:paraId="633AABAD" w14:textId="77777777" w:rsidR="00C73039" w:rsidRPr="00C73039" w:rsidRDefault="00C73039" w:rsidP="00C73039">
            <w:pPr>
              <w:widowControl/>
              <w:spacing w:line="240" w:lineRule="auto"/>
              <w:ind w:firstLineChars="0" w:firstLine="0"/>
              <w:jc w:val="center"/>
              <w:rPr>
                <w:ins w:id="2328" w:author="wutuan" w:date="2025-04-30T20:17:00Z" w16du:dateUtc="2025-04-30T12:17:00Z"/>
                <w:sz w:val="20"/>
              </w:rPr>
            </w:pPr>
            <w:ins w:id="2329" w:author="wutuan" w:date="2025-04-30T20:17:00Z" w16du:dateUtc="2025-04-30T12:17:00Z">
              <w:r w:rsidRPr="00C73039">
                <w:rPr>
                  <w:rFonts w:hint="eastAsia"/>
                  <w:sz w:val="20"/>
                </w:rPr>
                <w:t>138(100.00%)</w:t>
              </w:r>
            </w:ins>
          </w:p>
        </w:tc>
      </w:tr>
      <w:tr w:rsidR="00C73039" w:rsidRPr="00C73039" w14:paraId="21523307" w14:textId="77777777" w:rsidTr="00C73039">
        <w:trPr>
          <w:ins w:id="2330" w:author="wutuan" w:date="2025-04-30T20:17:00Z" w16du:dateUtc="2025-04-30T12:17:00Z"/>
        </w:trPr>
        <w:tc>
          <w:tcPr>
            <w:tcW w:w="1561" w:type="pct"/>
            <w:shd w:val="clear" w:color="auto" w:fill="auto"/>
          </w:tcPr>
          <w:p w14:paraId="0BCA5641" w14:textId="77777777" w:rsidR="00C73039" w:rsidRPr="00C73039" w:rsidRDefault="00C73039" w:rsidP="00C73039">
            <w:pPr>
              <w:spacing w:line="240" w:lineRule="auto"/>
              <w:ind w:leftChars="200" w:left="420" w:firstLineChars="0" w:firstLine="0"/>
              <w:rPr>
                <w:ins w:id="2331" w:author="wutuan" w:date="2025-04-30T20:17:00Z" w16du:dateUtc="2025-04-30T12:17:00Z"/>
                <w:sz w:val="20"/>
              </w:rPr>
            </w:pPr>
            <w:ins w:id="2332" w:author="wutuan" w:date="2025-04-30T20:17:00Z" w16du:dateUtc="2025-04-30T12:17:00Z">
              <w:r w:rsidRPr="00C73039">
                <w:rPr>
                  <w:rFonts w:hint="eastAsia"/>
                  <w:sz w:val="20"/>
                </w:rPr>
                <w:t>满意率</w:t>
              </w:r>
              <w:r w:rsidRPr="00C73039">
                <w:rPr>
                  <w:rFonts w:hint="eastAsia"/>
                  <w:sz w:val="20"/>
                </w:rPr>
                <w:t>(%)</w:t>
              </w:r>
            </w:ins>
          </w:p>
        </w:tc>
        <w:tc>
          <w:tcPr>
            <w:tcW w:w="1720" w:type="pct"/>
            <w:shd w:val="clear" w:color="auto" w:fill="auto"/>
          </w:tcPr>
          <w:p w14:paraId="6C5BB48E" w14:textId="77777777" w:rsidR="00C73039" w:rsidRPr="00C73039" w:rsidRDefault="00C73039" w:rsidP="00C73039">
            <w:pPr>
              <w:widowControl/>
              <w:spacing w:line="240" w:lineRule="auto"/>
              <w:ind w:firstLineChars="0" w:firstLine="0"/>
              <w:jc w:val="center"/>
              <w:rPr>
                <w:ins w:id="2333" w:author="wutuan" w:date="2025-04-30T20:17:00Z" w16du:dateUtc="2025-04-30T12:17:00Z"/>
                <w:sz w:val="20"/>
              </w:rPr>
            </w:pPr>
            <w:ins w:id="2334" w:author="wutuan" w:date="2025-04-30T20:17:00Z" w16du:dateUtc="2025-04-30T12:17:00Z">
              <w:r w:rsidRPr="00C73039">
                <w:rPr>
                  <w:rFonts w:hint="eastAsia"/>
                  <w:sz w:val="20"/>
                </w:rPr>
                <w:t>140(100.00%)</w:t>
              </w:r>
            </w:ins>
          </w:p>
        </w:tc>
        <w:tc>
          <w:tcPr>
            <w:tcW w:w="1719" w:type="pct"/>
            <w:shd w:val="clear" w:color="auto" w:fill="auto"/>
          </w:tcPr>
          <w:p w14:paraId="152AAD97" w14:textId="77777777" w:rsidR="00C73039" w:rsidRPr="00C73039" w:rsidRDefault="00C73039" w:rsidP="00C73039">
            <w:pPr>
              <w:widowControl/>
              <w:spacing w:line="240" w:lineRule="auto"/>
              <w:ind w:firstLineChars="0" w:firstLine="0"/>
              <w:jc w:val="center"/>
              <w:rPr>
                <w:ins w:id="2335" w:author="wutuan" w:date="2025-04-30T20:17:00Z" w16du:dateUtc="2025-04-30T12:17:00Z"/>
                <w:sz w:val="20"/>
              </w:rPr>
            </w:pPr>
            <w:ins w:id="2336" w:author="wutuan" w:date="2025-04-30T20:17:00Z" w16du:dateUtc="2025-04-30T12:17:00Z">
              <w:r w:rsidRPr="00C73039">
                <w:rPr>
                  <w:rFonts w:hint="eastAsia"/>
                  <w:sz w:val="20"/>
                </w:rPr>
                <w:t>138(100.00%)</w:t>
              </w:r>
            </w:ins>
          </w:p>
        </w:tc>
      </w:tr>
      <w:tr w:rsidR="00C73039" w:rsidRPr="00C73039" w14:paraId="29887423" w14:textId="77777777" w:rsidTr="00C73039">
        <w:trPr>
          <w:ins w:id="2337" w:author="wutuan" w:date="2025-04-30T20:17:00Z" w16du:dateUtc="2025-04-30T12:17:00Z"/>
        </w:trPr>
        <w:tc>
          <w:tcPr>
            <w:tcW w:w="1561" w:type="pct"/>
            <w:shd w:val="clear" w:color="auto" w:fill="auto"/>
          </w:tcPr>
          <w:p w14:paraId="697C5DB8" w14:textId="77777777" w:rsidR="00C73039" w:rsidRPr="00C73039" w:rsidRDefault="00C73039" w:rsidP="00C73039">
            <w:pPr>
              <w:spacing w:line="240" w:lineRule="auto"/>
              <w:ind w:leftChars="200" w:left="420" w:firstLineChars="0" w:firstLine="0"/>
              <w:rPr>
                <w:ins w:id="2338" w:author="wutuan" w:date="2025-04-30T20:17:00Z" w16du:dateUtc="2025-04-30T12:17:00Z"/>
                <w:sz w:val="20"/>
              </w:rPr>
            </w:pPr>
            <w:ins w:id="2339" w:author="wutuan" w:date="2025-04-30T20:17:00Z" w16du:dateUtc="2025-04-30T12:17:00Z">
              <w:r w:rsidRPr="00C73039">
                <w:rPr>
                  <w:rFonts w:hint="eastAsia"/>
                  <w:sz w:val="20"/>
                </w:rPr>
                <w:t>可接受率</w:t>
              </w:r>
              <w:r w:rsidRPr="00C73039">
                <w:rPr>
                  <w:sz w:val="20"/>
                </w:rPr>
                <w:t>(95%CI)</w:t>
              </w:r>
            </w:ins>
          </w:p>
        </w:tc>
        <w:tc>
          <w:tcPr>
            <w:tcW w:w="1720" w:type="pct"/>
            <w:shd w:val="clear" w:color="auto" w:fill="auto"/>
          </w:tcPr>
          <w:p w14:paraId="6324554D" w14:textId="77777777" w:rsidR="00C73039" w:rsidRPr="00C73039" w:rsidRDefault="00C73039" w:rsidP="00C73039">
            <w:pPr>
              <w:widowControl/>
              <w:spacing w:line="240" w:lineRule="auto"/>
              <w:ind w:firstLineChars="0" w:firstLine="0"/>
              <w:jc w:val="center"/>
              <w:rPr>
                <w:ins w:id="2340" w:author="wutuan" w:date="2025-04-30T20:17:00Z" w16du:dateUtc="2025-04-30T12:17:00Z"/>
                <w:sz w:val="20"/>
              </w:rPr>
            </w:pPr>
            <w:ins w:id="2341" w:author="wutuan" w:date="2025-04-30T20:17:00Z" w16du:dateUtc="2025-04-30T12:17:00Z">
              <w:r w:rsidRPr="00C73039">
                <w:rPr>
                  <w:sz w:val="20"/>
                </w:rPr>
                <w:t>100.00% (97.40%, 100.00%)</w:t>
              </w:r>
            </w:ins>
          </w:p>
        </w:tc>
        <w:tc>
          <w:tcPr>
            <w:tcW w:w="1719" w:type="pct"/>
            <w:shd w:val="clear" w:color="auto" w:fill="auto"/>
          </w:tcPr>
          <w:p w14:paraId="03E955AD" w14:textId="77777777" w:rsidR="00C73039" w:rsidRPr="00C73039" w:rsidRDefault="00C73039" w:rsidP="00C73039">
            <w:pPr>
              <w:widowControl/>
              <w:spacing w:line="240" w:lineRule="auto"/>
              <w:ind w:firstLineChars="0" w:firstLine="0"/>
              <w:jc w:val="center"/>
              <w:rPr>
                <w:ins w:id="2342" w:author="wutuan" w:date="2025-04-30T20:17:00Z" w16du:dateUtc="2025-04-30T12:17:00Z"/>
                <w:sz w:val="20"/>
              </w:rPr>
            </w:pPr>
            <w:ins w:id="2343" w:author="wutuan" w:date="2025-04-30T20:17:00Z" w16du:dateUtc="2025-04-30T12:17:00Z">
              <w:r w:rsidRPr="00C73039">
                <w:rPr>
                  <w:sz w:val="20"/>
                </w:rPr>
                <w:t>100.00% (97.36%, 100.00%)</w:t>
              </w:r>
            </w:ins>
          </w:p>
        </w:tc>
      </w:tr>
      <w:tr w:rsidR="00C73039" w:rsidRPr="00C73039" w14:paraId="021D1764" w14:textId="77777777" w:rsidTr="00C73039">
        <w:trPr>
          <w:ins w:id="2344" w:author="wutuan" w:date="2025-04-30T20:17:00Z" w16du:dateUtc="2025-04-30T12:17:00Z"/>
        </w:trPr>
        <w:tc>
          <w:tcPr>
            <w:tcW w:w="1561" w:type="pct"/>
            <w:shd w:val="clear" w:color="auto" w:fill="auto"/>
          </w:tcPr>
          <w:p w14:paraId="72DC3595" w14:textId="77777777" w:rsidR="00C73039" w:rsidRPr="00C73039" w:rsidRDefault="00C73039" w:rsidP="00C73039">
            <w:pPr>
              <w:spacing w:line="240" w:lineRule="auto"/>
              <w:ind w:leftChars="200" w:left="420" w:firstLineChars="0" w:firstLine="0"/>
              <w:rPr>
                <w:ins w:id="2345" w:author="wutuan" w:date="2025-04-30T20:17:00Z" w16du:dateUtc="2025-04-30T12:17:00Z"/>
                <w:sz w:val="20"/>
              </w:rPr>
            </w:pPr>
            <w:ins w:id="2346" w:author="wutuan" w:date="2025-04-30T20:17:00Z" w16du:dateUtc="2025-04-30T12:17:00Z">
              <w:r w:rsidRPr="00C73039">
                <w:rPr>
                  <w:rFonts w:hint="eastAsia"/>
                  <w:sz w:val="20"/>
                </w:rPr>
                <w:t>满意率</w:t>
              </w:r>
              <w:r w:rsidRPr="00C73039">
                <w:rPr>
                  <w:sz w:val="20"/>
                </w:rPr>
                <w:t>(95%CI)</w:t>
              </w:r>
            </w:ins>
          </w:p>
        </w:tc>
        <w:tc>
          <w:tcPr>
            <w:tcW w:w="1720" w:type="pct"/>
            <w:shd w:val="clear" w:color="auto" w:fill="auto"/>
          </w:tcPr>
          <w:p w14:paraId="0500914A" w14:textId="77777777" w:rsidR="00C73039" w:rsidRPr="00C73039" w:rsidRDefault="00C73039" w:rsidP="00C73039">
            <w:pPr>
              <w:widowControl/>
              <w:spacing w:line="240" w:lineRule="auto"/>
              <w:ind w:firstLineChars="0" w:firstLine="0"/>
              <w:jc w:val="center"/>
              <w:rPr>
                <w:ins w:id="2347" w:author="wutuan" w:date="2025-04-30T20:17:00Z" w16du:dateUtc="2025-04-30T12:17:00Z"/>
                <w:sz w:val="20"/>
              </w:rPr>
            </w:pPr>
            <w:ins w:id="2348" w:author="wutuan" w:date="2025-04-30T20:17:00Z" w16du:dateUtc="2025-04-30T12:17:00Z">
              <w:r w:rsidRPr="00C73039">
                <w:rPr>
                  <w:sz w:val="20"/>
                </w:rPr>
                <w:t>100.00% (97.40%, 100.00%)</w:t>
              </w:r>
            </w:ins>
          </w:p>
        </w:tc>
        <w:tc>
          <w:tcPr>
            <w:tcW w:w="1719" w:type="pct"/>
            <w:shd w:val="clear" w:color="auto" w:fill="auto"/>
          </w:tcPr>
          <w:p w14:paraId="01D2769D" w14:textId="77777777" w:rsidR="00C73039" w:rsidRPr="00C73039" w:rsidRDefault="00C73039" w:rsidP="00C73039">
            <w:pPr>
              <w:widowControl/>
              <w:spacing w:line="240" w:lineRule="auto"/>
              <w:ind w:firstLineChars="0" w:firstLine="0"/>
              <w:jc w:val="center"/>
              <w:rPr>
                <w:ins w:id="2349" w:author="wutuan" w:date="2025-04-30T20:17:00Z" w16du:dateUtc="2025-04-30T12:17:00Z"/>
                <w:sz w:val="20"/>
              </w:rPr>
            </w:pPr>
            <w:ins w:id="2350" w:author="wutuan" w:date="2025-04-30T20:17:00Z" w16du:dateUtc="2025-04-30T12:17:00Z">
              <w:r w:rsidRPr="00C73039">
                <w:rPr>
                  <w:sz w:val="20"/>
                </w:rPr>
                <w:t>100.00% (97.36%, 100.00%)</w:t>
              </w:r>
            </w:ins>
          </w:p>
        </w:tc>
      </w:tr>
      <w:tr w:rsidR="00C73039" w:rsidRPr="00C73039" w14:paraId="7CF173F3" w14:textId="77777777" w:rsidTr="00C73039">
        <w:trPr>
          <w:ins w:id="2351" w:author="wutuan" w:date="2025-04-30T20:17:00Z" w16du:dateUtc="2025-04-30T12:17:00Z"/>
        </w:trPr>
        <w:tc>
          <w:tcPr>
            <w:tcW w:w="1561" w:type="pct"/>
            <w:shd w:val="clear" w:color="auto" w:fill="auto"/>
          </w:tcPr>
          <w:p w14:paraId="31170D35" w14:textId="77777777" w:rsidR="00C73039" w:rsidRPr="00C73039" w:rsidRDefault="00C73039" w:rsidP="00C73039">
            <w:pPr>
              <w:spacing w:line="240" w:lineRule="auto"/>
              <w:ind w:firstLineChars="0" w:firstLine="0"/>
              <w:rPr>
                <w:ins w:id="2352" w:author="wutuan" w:date="2025-04-30T20:17:00Z" w16du:dateUtc="2025-04-30T12:17:00Z"/>
                <w:sz w:val="20"/>
              </w:rPr>
            </w:pPr>
            <w:ins w:id="2353" w:author="wutuan" w:date="2025-04-30T20:17:00Z" w16du:dateUtc="2025-04-30T12:17:00Z">
              <w:r w:rsidRPr="00C73039">
                <w:rPr>
                  <w:rFonts w:hint="eastAsia"/>
                  <w:sz w:val="20"/>
                </w:rPr>
                <w:t>扫描期间无法曝光</w:t>
              </w:r>
              <w:r w:rsidRPr="00C73039">
                <w:rPr>
                  <w:sz w:val="20"/>
                </w:rPr>
                <w:t>, n(%)</w:t>
              </w:r>
            </w:ins>
          </w:p>
        </w:tc>
        <w:tc>
          <w:tcPr>
            <w:tcW w:w="1720" w:type="pct"/>
            <w:shd w:val="clear" w:color="auto" w:fill="auto"/>
          </w:tcPr>
          <w:p w14:paraId="5C62655E" w14:textId="77777777" w:rsidR="00C73039" w:rsidRPr="00C73039" w:rsidRDefault="00C73039" w:rsidP="00C73039">
            <w:pPr>
              <w:widowControl/>
              <w:spacing w:line="240" w:lineRule="auto"/>
              <w:ind w:firstLineChars="0" w:firstLine="0"/>
              <w:jc w:val="center"/>
              <w:rPr>
                <w:ins w:id="2354" w:author="wutuan" w:date="2025-04-30T20:17:00Z" w16du:dateUtc="2025-04-30T12:17:00Z"/>
                <w:sz w:val="20"/>
              </w:rPr>
            </w:pPr>
            <w:ins w:id="2355" w:author="wutuan" w:date="2025-04-30T20:17:00Z" w16du:dateUtc="2025-04-30T12:17:00Z">
              <w:r w:rsidRPr="00C73039">
                <w:rPr>
                  <w:rFonts w:hint="eastAsia"/>
                  <w:sz w:val="20"/>
                </w:rPr>
                <w:t>140</w:t>
              </w:r>
            </w:ins>
          </w:p>
        </w:tc>
        <w:tc>
          <w:tcPr>
            <w:tcW w:w="1719" w:type="pct"/>
            <w:shd w:val="clear" w:color="auto" w:fill="auto"/>
          </w:tcPr>
          <w:p w14:paraId="45D7A568" w14:textId="77777777" w:rsidR="00C73039" w:rsidRPr="00C73039" w:rsidRDefault="00C73039" w:rsidP="00C73039">
            <w:pPr>
              <w:widowControl/>
              <w:spacing w:line="240" w:lineRule="auto"/>
              <w:ind w:firstLineChars="0" w:firstLine="0"/>
              <w:jc w:val="center"/>
              <w:rPr>
                <w:ins w:id="2356" w:author="wutuan" w:date="2025-04-30T20:17:00Z" w16du:dateUtc="2025-04-30T12:17:00Z"/>
                <w:sz w:val="20"/>
              </w:rPr>
            </w:pPr>
            <w:ins w:id="2357" w:author="wutuan" w:date="2025-04-30T20:17:00Z" w16du:dateUtc="2025-04-30T12:17:00Z">
              <w:r w:rsidRPr="00C73039">
                <w:rPr>
                  <w:rFonts w:hint="eastAsia"/>
                  <w:sz w:val="20"/>
                </w:rPr>
                <w:t>138</w:t>
              </w:r>
            </w:ins>
          </w:p>
        </w:tc>
      </w:tr>
      <w:tr w:rsidR="00C73039" w:rsidRPr="00C73039" w14:paraId="38BD36DC" w14:textId="77777777" w:rsidTr="00C73039">
        <w:trPr>
          <w:ins w:id="2358" w:author="wutuan" w:date="2025-04-30T20:17:00Z" w16du:dateUtc="2025-04-30T12:17:00Z"/>
        </w:trPr>
        <w:tc>
          <w:tcPr>
            <w:tcW w:w="1561" w:type="pct"/>
            <w:shd w:val="clear" w:color="auto" w:fill="auto"/>
          </w:tcPr>
          <w:p w14:paraId="55FA2411" w14:textId="77777777" w:rsidR="00C73039" w:rsidRPr="00C73039" w:rsidRDefault="00C73039" w:rsidP="00C73039">
            <w:pPr>
              <w:spacing w:line="240" w:lineRule="auto"/>
              <w:ind w:leftChars="200" w:left="420" w:firstLineChars="0" w:firstLine="0"/>
              <w:rPr>
                <w:ins w:id="2359" w:author="wutuan" w:date="2025-04-30T20:17:00Z" w16du:dateUtc="2025-04-30T12:17:00Z"/>
                <w:sz w:val="20"/>
              </w:rPr>
            </w:pPr>
            <w:ins w:id="2360" w:author="wutuan" w:date="2025-04-30T20:17:00Z" w16du:dateUtc="2025-04-30T12:17:00Z">
              <w:r w:rsidRPr="00C73039">
                <w:rPr>
                  <w:rFonts w:hint="eastAsia"/>
                  <w:sz w:val="20"/>
                </w:rPr>
                <w:t>满意</w:t>
              </w:r>
            </w:ins>
          </w:p>
        </w:tc>
        <w:tc>
          <w:tcPr>
            <w:tcW w:w="1720" w:type="pct"/>
            <w:shd w:val="clear" w:color="auto" w:fill="auto"/>
          </w:tcPr>
          <w:p w14:paraId="78468480" w14:textId="77777777" w:rsidR="00C73039" w:rsidRPr="00C73039" w:rsidRDefault="00C73039" w:rsidP="00C73039">
            <w:pPr>
              <w:widowControl/>
              <w:spacing w:line="240" w:lineRule="auto"/>
              <w:ind w:firstLineChars="0" w:firstLine="0"/>
              <w:jc w:val="center"/>
              <w:rPr>
                <w:ins w:id="2361" w:author="wutuan" w:date="2025-04-30T20:17:00Z" w16du:dateUtc="2025-04-30T12:17:00Z"/>
                <w:sz w:val="20"/>
              </w:rPr>
            </w:pPr>
            <w:ins w:id="2362" w:author="wutuan" w:date="2025-04-30T20:17:00Z" w16du:dateUtc="2025-04-30T12:17:00Z">
              <w:r w:rsidRPr="00C73039">
                <w:rPr>
                  <w:rFonts w:hint="eastAsia"/>
                  <w:sz w:val="20"/>
                </w:rPr>
                <w:t>140(100.00%)</w:t>
              </w:r>
            </w:ins>
          </w:p>
        </w:tc>
        <w:tc>
          <w:tcPr>
            <w:tcW w:w="1719" w:type="pct"/>
            <w:shd w:val="clear" w:color="auto" w:fill="auto"/>
          </w:tcPr>
          <w:p w14:paraId="44562B05" w14:textId="77777777" w:rsidR="00C73039" w:rsidRPr="00C73039" w:rsidRDefault="00C73039" w:rsidP="00C73039">
            <w:pPr>
              <w:widowControl/>
              <w:spacing w:line="240" w:lineRule="auto"/>
              <w:ind w:firstLineChars="0" w:firstLine="0"/>
              <w:jc w:val="center"/>
              <w:rPr>
                <w:ins w:id="2363" w:author="wutuan" w:date="2025-04-30T20:17:00Z" w16du:dateUtc="2025-04-30T12:17:00Z"/>
                <w:sz w:val="20"/>
              </w:rPr>
            </w:pPr>
            <w:ins w:id="2364" w:author="wutuan" w:date="2025-04-30T20:17:00Z" w16du:dateUtc="2025-04-30T12:17:00Z">
              <w:r w:rsidRPr="00C73039">
                <w:rPr>
                  <w:rFonts w:hint="eastAsia"/>
                  <w:sz w:val="20"/>
                </w:rPr>
                <w:t>138(100.00%)</w:t>
              </w:r>
            </w:ins>
          </w:p>
        </w:tc>
      </w:tr>
      <w:tr w:rsidR="00C73039" w:rsidRPr="00C73039" w14:paraId="1E86F700" w14:textId="77777777" w:rsidTr="00C73039">
        <w:trPr>
          <w:ins w:id="2365" w:author="wutuan" w:date="2025-04-30T20:17:00Z" w16du:dateUtc="2025-04-30T12:17:00Z"/>
        </w:trPr>
        <w:tc>
          <w:tcPr>
            <w:tcW w:w="1561" w:type="pct"/>
            <w:shd w:val="clear" w:color="auto" w:fill="auto"/>
          </w:tcPr>
          <w:p w14:paraId="4DEE59CE" w14:textId="77777777" w:rsidR="00C73039" w:rsidRPr="00C73039" w:rsidRDefault="00C73039" w:rsidP="00C73039">
            <w:pPr>
              <w:spacing w:line="240" w:lineRule="auto"/>
              <w:ind w:leftChars="200" w:left="420" w:firstLineChars="0" w:firstLine="0"/>
              <w:rPr>
                <w:ins w:id="2366" w:author="wutuan" w:date="2025-04-30T20:17:00Z" w16du:dateUtc="2025-04-30T12:17:00Z"/>
                <w:sz w:val="20"/>
              </w:rPr>
            </w:pPr>
            <w:ins w:id="2367" w:author="wutuan" w:date="2025-04-30T20:17:00Z" w16du:dateUtc="2025-04-30T12:17:00Z">
              <w:r w:rsidRPr="00C73039">
                <w:rPr>
                  <w:rFonts w:hint="eastAsia"/>
                  <w:sz w:val="20"/>
                </w:rPr>
                <w:t>一般</w:t>
              </w:r>
            </w:ins>
          </w:p>
        </w:tc>
        <w:tc>
          <w:tcPr>
            <w:tcW w:w="1720" w:type="pct"/>
            <w:shd w:val="clear" w:color="auto" w:fill="auto"/>
          </w:tcPr>
          <w:p w14:paraId="4BF82367" w14:textId="77777777" w:rsidR="00C73039" w:rsidRPr="00C73039" w:rsidRDefault="00C73039" w:rsidP="00C73039">
            <w:pPr>
              <w:widowControl/>
              <w:spacing w:line="240" w:lineRule="auto"/>
              <w:ind w:firstLineChars="0" w:firstLine="0"/>
              <w:jc w:val="center"/>
              <w:rPr>
                <w:ins w:id="2368" w:author="wutuan" w:date="2025-04-30T20:17:00Z" w16du:dateUtc="2025-04-30T12:17:00Z"/>
                <w:sz w:val="20"/>
              </w:rPr>
            </w:pPr>
            <w:ins w:id="2369"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09731205" w14:textId="77777777" w:rsidR="00C73039" w:rsidRPr="00C73039" w:rsidRDefault="00C73039" w:rsidP="00C73039">
            <w:pPr>
              <w:widowControl/>
              <w:spacing w:line="240" w:lineRule="auto"/>
              <w:ind w:firstLineChars="0" w:firstLine="0"/>
              <w:jc w:val="center"/>
              <w:rPr>
                <w:ins w:id="2370" w:author="wutuan" w:date="2025-04-30T20:17:00Z" w16du:dateUtc="2025-04-30T12:17:00Z"/>
                <w:sz w:val="20"/>
              </w:rPr>
            </w:pPr>
            <w:ins w:id="2371"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068B9AF0" w14:textId="77777777" w:rsidTr="00C73039">
        <w:trPr>
          <w:ins w:id="2372" w:author="wutuan" w:date="2025-04-30T20:17:00Z" w16du:dateUtc="2025-04-30T12:17:00Z"/>
        </w:trPr>
        <w:tc>
          <w:tcPr>
            <w:tcW w:w="1561" w:type="pct"/>
            <w:shd w:val="clear" w:color="auto" w:fill="auto"/>
          </w:tcPr>
          <w:p w14:paraId="3ABE82C8" w14:textId="77777777" w:rsidR="00C73039" w:rsidRPr="00C73039" w:rsidRDefault="00C73039" w:rsidP="00C73039">
            <w:pPr>
              <w:spacing w:line="240" w:lineRule="auto"/>
              <w:ind w:leftChars="200" w:left="420" w:firstLineChars="0" w:firstLine="0"/>
              <w:rPr>
                <w:ins w:id="2373" w:author="wutuan" w:date="2025-04-30T20:17:00Z" w16du:dateUtc="2025-04-30T12:17:00Z"/>
                <w:sz w:val="20"/>
              </w:rPr>
            </w:pPr>
            <w:ins w:id="2374" w:author="wutuan" w:date="2025-04-30T20:17:00Z" w16du:dateUtc="2025-04-30T12:17:00Z">
              <w:r w:rsidRPr="00C73039">
                <w:rPr>
                  <w:rFonts w:hint="eastAsia"/>
                  <w:sz w:val="20"/>
                </w:rPr>
                <w:t>不满意</w:t>
              </w:r>
            </w:ins>
          </w:p>
        </w:tc>
        <w:tc>
          <w:tcPr>
            <w:tcW w:w="1720" w:type="pct"/>
            <w:shd w:val="clear" w:color="auto" w:fill="auto"/>
          </w:tcPr>
          <w:p w14:paraId="39AC0CF2" w14:textId="77777777" w:rsidR="00C73039" w:rsidRPr="00C73039" w:rsidRDefault="00C73039" w:rsidP="00C73039">
            <w:pPr>
              <w:widowControl/>
              <w:spacing w:line="240" w:lineRule="auto"/>
              <w:ind w:firstLineChars="0" w:firstLine="0"/>
              <w:jc w:val="center"/>
              <w:rPr>
                <w:ins w:id="2375" w:author="wutuan" w:date="2025-04-30T20:17:00Z" w16du:dateUtc="2025-04-30T12:17:00Z"/>
                <w:sz w:val="20"/>
              </w:rPr>
            </w:pPr>
            <w:ins w:id="2376"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c>
          <w:tcPr>
            <w:tcW w:w="1719" w:type="pct"/>
            <w:shd w:val="clear" w:color="auto" w:fill="auto"/>
          </w:tcPr>
          <w:p w14:paraId="18797509" w14:textId="77777777" w:rsidR="00C73039" w:rsidRPr="00C73039" w:rsidRDefault="00C73039" w:rsidP="00C73039">
            <w:pPr>
              <w:widowControl/>
              <w:spacing w:line="240" w:lineRule="auto"/>
              <w:ind w:firstLineChars="0" w:firstLine="0"/>
              <w:jc w:val="center"/>
              <w:rPr>
                <w:ins w:id="2377" w:author="wutuan" w:date="2025-04-30T20:17:00Z" w16du:dateUtc="2025-04-30T12:17:00Z"/>
                <w:sz w:val="20"/>
              </w:rPr>
            </w:pPr>
            <w:ins w:id="2378" w:author="wutuan" w:date="2025-04-30T20:17:00Z" w16du:dateUtc="2025-04-30T12:17:00Z">
              <w:r w:rsidRPr="00C73039">
                <w:rPr>
                  <w:rFonts w:hint="eastAsia"/>
                  <w:sz w:val="20"/>
                </w:rPr>
                <w:t>0</w:t>
              </w:r>
              <w:r w:rsidRPr="00C73039">
                <w:rPr>
                  <w:sz w:val="20"/>
                </w:rPr>
                <w:t>(</w:t>
              </w:r>
              <w:r w:rsidRPr="00C73039">
                <w:rPr>
                  <w:rFonts w:hint="eastAsia"/>
                  <w:sz w:val="20"/>
                </w:rPr>
                <w:t>0.00</w:t>
              </w:r>
              <w:r w:rsidRPr="00C73039">
                <w:rPr>
                  <w:sz w:val="20"/>
                </w:rPr>
                <w:t>)</w:t>
              </w:r>
            </w:ins>
          </w:p>
        </w:tc>
      </w:tr>
      <w:tr w:rsidR="00C73039" w:rsidRPr="00C73039" w14:paraId="2C3EF194" w14:textId="77777777" w:rsidTr="00C73039">
        <w:trPr>
          <w:ins w:id="2379" w:author="wutuan" w:date="2025-04-30T20:17:00Z" w16du:dateUtc="2025-04-30T12:17:00Z"/>
        </w:trPr>
        <w:tc>
          <w:tcPr>
            <w:tcW w:w="1561" w:type="pct"/>
            <w:shd w:val="clear" w:color="auto" w:fill="auto"/>
          </w:tcPr>
          <w:p w14:paraId="34C3934C" w14:textId="77777777" w:rsidR="00C73039" w:rsidRPr="00C73039" w:rsidRDefault="00C73039" w:rsidP="00C73039">
            <w:pPr>
              <w:spacing w:line="240" w:lineRule="auto"/>
              <w:ind w:leftChars="200" w:left="420" w:firstLineChars="0" w:firstLine="0"/>
              <w:rPr>
                <w:ins w:id="2380" w:author="wutuan" w:date="2025-04-30T20:17:00Z" w16du:dateUtc="2025-04-30T12:17:00Z"/>
                <w:sz w:val="20"/>
              </w:rPr>
            </w:pPr>
            <w:ins w:id="2381" w:author="wutuan" w:date="2025-04-30T20:17:00Z" w16du:dateUtc="2025-04-30T12:17:00Z">
              <w:r w:rsidRPr="00C73039">
                <w:rPr>
                  <w:rFonts w:hint="eastAsia"/>
                  <w:sz w:val="20"/>
                </w:rPr>
                <w:t>可接受率</w:t>
              </w:r>
              <w:r w:rsidRPr="00C73039">
                <w:rPr>
                  <w:rFonts w:hint="eastAsia"/>
                  <w:sz w:val="20"/>
                </w:rPr>
                <w:t>(%)</w:t>
              </w:r>
            </w:ins>
          </w:p>
        </w:tc>
        <w:tc>
          <w:tcPr>
            <w:tcW w:w="1720" w:type="pct"/>
            <w:shd w:val="clear" w:color="auto" w:fill="auto"/>
          </w:tcPr>
          <w:p w14:paraId="4DF6A798" w14:textId="77777777" w:rsidR="00C73039" w:rsidRPr="00C73039" w:rsidRDefault="00C73039" w:rsidP="00C73039">
            <w:pPr>
              <w:widowControl/>
              <w:spacing w:line="240" w:lineRule="auto"/>
              <w:ind w:firstLineChars="0" w:firstLine="0"/>
              <w:jc w:val="center"/>
              <w:rPr>
                <w:ins w:id="2382" w:author="wutuan" w:date="2025-04-30T20:17:00Z" w16du:dateUtc="2025-04-30T12:17:00Z"/>
                <w:sz w:val="20"/>
              </w:rPr>
            </w:pPr>
            <w:ins w:id="2383" w:author="wutuan" w:date="2025-04-30T20:17:00Z" w16du:dateUtc="2025-04-30T12:17:00Z">
              <w:r w:rsidRPr="00C73039">
                <w:rPr>
                  <w:rFonts w:hint="eastAsia"/>
                  <w:sz w:val="20"/>
                </w:rPr>
                <w:t>140(100.00%)</w:t>
              </w:r>
            </w:ins>
          </w:p>
        </w:tc>
        <w:tc>
          <w:tcPr>
            <w:tcW w:w="1719" w:type="pct"/>
            <w:shd w:val="clear" w:color="auto" w:fill="auto"/>
          </w:tcPr>
          <w:p w14:paraId="0A885C05" w14:textId="77777777" w:rsidR="00C73039" w:rsidRPr="00C73039" w:rsidRDefault="00C73039" w:rsidP="00C73039">
            <w:pPr>
              <w:widowControl/>
              <w:spacing w:line="240" w:lineRule="auto"/>
              <w:ind w:firstLineChars="0" w:firstLine="0"/>
              <w:jc w:val="center"/>
              <w:rPr>
                <w:ins w:id="2384" w:author="wutuan" w:date="2025-04-30T20:17:00Z" w16du:dateUtc="2025-04-30T12:17:00Z"/>
                <w:sz w:val="20"/>
              </w:rPr>
            </w:pPr>
            <w:ins w:id="2385" w:author="wutuan" w:date="2025-04-30T20:17:00Z" w16du:dateUtc="2025-04-30T12:17:00Z">
              <w:r w:rsidRPr="00C73039">
                <w:rPr>
                  <w:rFonts w:hint="eastAsia"/>
                  <w:sz w:val="20"/>
                </w:rPr>
                <w:t>138(100.00%)</w:t>
              </w:r>
            </w:ins>
          </w:p>
        </w:tc>
      </w:tr>
      <w:tr w:rsidR="00C73039" w:rsidRPr="00C73039" w14:paraId="73AD0DF6" w14:textId="77777777" w:rsidTr="00C73039">
        <w:trPr>
          <w:ins w:id="2386" w:author="wutuan" w:date="2025-04-30T20:17:00Z" w16du:dateUtc="2025-04-30T12:17:00Z"/>
        </w:trPr>
        <w:tc>
          <w:tcPr>
            <w:tcW w:w="1561" w:type="pct"/>
            <w:shd w:val="clear" w:color="auto" w:fill="auto"/>
          </w:tcPr>
          <w:p w14:paraId="05C6725E" w14:textId="77777777" w:rsidR="00C73039" w:rsidRPr="00C73039" w:rsidRDefault="00C73039" w:rsidP="00C73039">
            <w:pPr>
              <w:spacing w:line="240" w:lineRule="auto"/>
              <w:ind w:leftChars="200" w:left="420" w:firstLineChars="0" w:firstLine="0"/>
              <w:rPr>
                <w:ins w:id="2387" w:author="wutuan" w:date="2025-04-30T20:17:00Z" w16du:dateUtc="2025-04-30T12:17:00Z"/>
                <w:sz w:val="20"/>
              </w:rPr>
            </w:pPr>
            <w:ins w:id="2388" w:author="wutuan" w:date="2025-04-30T20:17:00Z" w16du:dateUtc="2025-04-30T12:17:00Z">
              <w:r w:rsidRPr="00C73039">
                <w:rPr>
                  <w:rFonts w:hint="eastAsia"/>
                  <w:sz w:val="20"/>
                </w:rPr>
                <w:t>满意率</w:t>
              </w:r>
              <w:r w:rsidRPr="00C73039">
                <w:rPr>
                  <w:rFonts w:hint="eastAsia"/>
                  <w:sz w:val="20"/>
                </w:rPr>
                <w:t>(%)</w:t>
              </w:r>
            </w:ins>
          </w:p>
        </w:tc>
        <w:tc>
          <w:tcPr>
            <w:tcW w:w="1720" w:type="pct"/>
            <w:shd w:val="clear" w:color="auto" w:fill="auto"/>
          </w:tcPr>
          <w:p w14:paraId="291E2B16" w14:textId="77777777" w:rsidR="00C73039" w:rsidRPr="00C73039" w:rsidRDefault="00C73039" w:rsidP="00C73039">
            <w:pPr>
              <w:widowControl/>
              <w:spacing w:line="240" w:lineRule="auto"/>
              <w:ind w:firstLineChars="0" w:firstLine="0"/>
              <w:jc w:val="center"/>
              <w:rPr>
                <w:ins w:id="2389" w:author="wutuan" w:date="2025-04-30T20:17:00Z" w16du:dateUtc="2025-04-30T12:17:00Z"/>
                <w:sz w:val="20"/>
              </w:rPr>
            </w:pPr>
            <w:ins w:id="2390" w:author="wutuan" w:date="2025-04-30T20:17:00Z" w16du:dateUtc="2025-04-30T12:17:00Z">
              <w:r w:rsidRPr="00C73039">
                <w:rPr>
                  <w:rFonts w:hint="eastAsia"/>
                  <w:sz w:val="20"/>
                </w:rPr>
                <w:t>140(100.00%)</w:t>
              </w:r>
            </w:ins>
          </w:p>
        </w:tc>
        <w:tc>
          <w:tcPr>
            <w:tcW w:w="1719" w:type="pct"/>
            <w:shd w:val="clear" w:color="auto" w:fill="auto"/>
          </w:tcPr>
          <w:p w14:paraId="0567A18B" w14:textId="77777777" w:rsidR="00C73039" w:rsidRPr="00C73039" w:rsidRDefault="00C73039" w:rsidP="00C73039">
            <w:pPr>
              <w:widowControl/>
              <w:spacing w:line="240" w:lineRule="auto"/>
              <w:ind w:firstLineChars="0" w:firstLine="0"/>
              <w:jc w:val="center"/>
              <w:rPr>
                <w:ins w:id="2391" w:author="wutuan" w:date="2025-04-30T20:17:00Z" w16du:dateUtc="2025-04-30T12:17:00Z"/>
                <w:sz w:val="20"/>
              </w:rPr>
            </w:pPr>
            <w:ins w:id="2392" w:author="wutuan" w:date="2025-04-30T20:17:00Z" w16du:dateUtc="2025-04-30T12:17:00Z">
              <w:r w:rsidRPr="00C73039">
                <w:rPr>
                  <w:rFonts w:hint="eastAsia"/>
                  <w:sz w:val="20"/>
                </w:rPr>
                <w:t>138(100.00%)</w:t>
              </w:r>
            </w:ins>
          </w:p>
        </w:tc>
      </w:tr>
      <w:tr w:rsidR="00C73039" w:rsidRPr="00C73039" w14:paraId="1927550C" w14:textId="77777777" w:rsidTr="00C73039">
        <w:trPr>
          <w:ins w:id="2393" w:author="wutuan" w:date="2025-04-30T20:17:00Z" w16du:dateUtc="2025-04-30T12:17:00Z"/>
        </w:trPr>
        <w:tc>
          <w:tcPr>
            <w:tcW w:w="1561" w:type="pct"/>
            <w:shd w:val="clear" w:color="auto" w:fill="auto"/>
          </w:tcPr>
          <w:p w14:paraId="50FD869C" w14:textId="77777777" w:rsidR="00C73039" w:rsidRPr="00C73039" w:rsidRDefault="00C73039" w:rsidP="00C73039">
            <w:pPr>
              <w:spacing w:line="240" w:lineRule="auto"/>
              <w:ind w:leftChars="200" w:left="420" w:firstLineChars="0" w:firstLine="0"/>
              <w:rPr>
                <w:ins w:id="2394" w:author="wutuan" w:date="2025-04-30T20:17:00Z" w16du:dateUtc="2025-04-30T12:17:00Z"/>
                <w:sz w:val="20"/>
              </w:rPr>
            </w:pPr>
            <w:ins w:id="2395" w:author="wutuan" w:date="2025-04-30T20:17:00Z" w16du:dateUtc="2025-04-30T12:17:00Z">
              <w:r w:rsidRPr="00C73039">
                <w:rPr>
                  <w:rFonts w:hint="eastAsia"/>
                  <w:sz w:val="20"/>
                </w:rPr>
                <w:t>可接受率</w:t>
              </w:r>
              <w:r w:rsidRPr="00C73039">
                <w:rPr>
                  <w:sz w:val="20"/>
                </w:rPr>
                <w:t>(95%CI)</w:t>
              </w:r>
            </w:ins>
          </w:p>
        </w:tc>
        <w:tc>
          <w:tcPr>
            <w:tcW w:w="1720" w:type="pct"/>
            <w:shd w:val="clear" w:color="auto" w:fill="auto"/>
          </w:tcPr>
          <w:p w14:paraId="2921EC69" w14:textId="77777777" w:rsidR="00C73039" w:rsidRPr="00C73039" w:rsidRDefault="00C73039" w:rsidP="00C73039">
            <w:pPr>
              <w:widowControl/>
              <w:spacing w:line="240" w:lineRule="auto"/>
              <w:ind w:firstLineChars="0" w:firstLine="0"/>
              <w:jc w:val="center"/>
              <w:rPr>
                <w:ins w:id="2396" w:author="wutuan" w:date="2025-04-30T20:17:00Z" w16du:dateUtc="2025-04-30T12:17:00Z"/>
                <w:sz w:val="20"/>
              </w:rPr>
            </w:pPr>
            <w:ins w:id="2397" w:author="wutuan" w:date="2025-04-30T20:17:00Z" w16du:dateUtc="2025-04-30T12:17:00Z">
              <w:r w:rsidRPr="00C73039">
                <w:rPr>
                  <w:sz w:val="20"/>
                </w:rPr>
                <w:t>100.00% (97.40%, 100.00%)</w:t>
              </w:r>
            </w:ins>
          </w:p>
        </w:tc>
        <w:tc>
          <w:tcPr>
            <w:tcW w:w="1719" w:type="pct"/>
            <w:shd w:val="clear" w:color="auto" w:fill="auto"/>
          </w:tcPr>
          <w:p w14:paraId="1577348A" w14:textId="77777777" w:rsidR="00C73039" w:rsidRPr="00C73039" w:rsidRDefault="00C73039" w:rsidP="00C73039">
            <w:pPr>
              <w:widowControl/>
              <w:spacing w:line="240" w:lineRule="auto"/>
              <w:ind w:firstLineChars="0" w:firstLine="0"/>
              <w:jc w:val="center"/>
              <w:rPr>
                <w:ins w:id="2398" w:author="wutuan" w:date="2025-04-30T20:17:00Z" w16du:dateUtc="2025-04-30T12:17:00Z"/>
                <w:sz w:val="20"/>
              </w:rPr>
            </w:pPr>
            <w:ins w:id="2399" w:author="wutuan" w:date="2025-04-30T20:17:00Z" w16du:dateUtc="2025-04-30T12:17:00Z">
              <w:r w:rsidRPr="00C73039">
                <w:rPr>
                  <w:sz w:val="20"/>
                </w:rPr>
                <w:t>100.00% (97.36%, 100.00%)</w:t>
              </w:r>
            </w:ins>
          </w:p>
        </w:tc>
      </w:tr>
      <w:tr w:rsidR="00C73039" w:rsidRPr="00C73039" w14:paraId="6D533511" w14:textId="77777777" w:rsidTr="00C73039">
        <w:trPr>
          <w:ins w:id="2400" w:author="wutuan" w:date="2025-04-30T20:17:00Z" w16du:dateUtc="2025-04-30T12:17:00Z"/>
        </w:trPr>
        <w:tc>
          <w:tcPr>
            <w:tcW w:w="1561" w:type="pct"/>
            <w:shd w:val="clear" w:color="auto" w:fill="auto"/>
          </w:tcPr>
          <w:p w14:paraId="14F668B5" w14:textId="77777777" w:rsidR="00C73039" w:rsidRPr="00C73039" w:rsidRDefault="00C73039" w:rsidP="00C73039">
            <w:pPr>
              <w:spacing w:line="240" w:lineRule="auto"/>
              <w:ind w:leftChars="200" w:left="420" w:firstLineChars="0" w:firstLine="0"/>
              <w:rPr>
                <w:ins w:id="2401" w:author="wutuan" w:date="2025-04-30T20:17:00Z" w16du:dateUtc="2025-04-30T12:17:00Z"/>
                <w:sz w:val="20"/>
              </w:rPr>
            </w:pPr>
            <w:ins w:id="2402" w:author="wutuan" w:date="2025-04-30T20:17:00Z" w16du:dateUtc="2025-04-30T12:17:00Z">
              <w:r w:rsidRPr="00C73039">
                <w:rPr>
                  <w:rFonts w:hint="eastAsia"/>
                  <w:sz w:val="20"/>
                </w:rPr>
                <w:t>满意率</w:t>
              </w:r>
              <w:r w:rsidRPr="00C73039">
                <w:rPr>
                  <w:sz w:val="20"/>
                </w:rPr>
                <w:t>(95%CI)</w:t>
              </w:r>
            </w:ins>
          </w:p>
        </w:tc>
        <w:tc>
          <w:tcPr>
            <w:tcW w:w="1720" w:type="pct"/>
            <w:shd w:val="clear" w:color="auto" w:fill="auto"/>
          </w:tcPr>
          <w:p w14:paraId="4C1B95D6" w14:textId="77777777" w:rsidR="00C73039" w:rsidRPr="00C73039" w:rsidRDefault="00C73039" w:rsidP="00C73039">
            <w:pPr>
              <w:widowControl/>
              <w:spacing w:line="240" w:lineRule="auto"/>
              <w:ind w:firstLineChars="0" w:firstLine="0"/>
              <w:jc w:val="center"/>
              <w:rPr>
                <w:ins w:id="2403" w:author="wutuan" w:date="2025-04-30T20:17:00Z" w16du:dateUtc="2025-04-30T12:17:00Z"/>
                <w:sz w:val="20"/>
              </w:rPr>
            </w:pPr>
            <w:ins w:id="2404" w:author="wutuan" w:date="2025-04-30T20:17:00Z" w16du:dateUtc="2025-04-30T12:17:00Z">
              <w:r w:rsidRPr="00C73039">
                <w:rPr>
                  <w:sz w:val="20"/>
                </w:rPr>
                <w:t>100.00% (97.40%, 100.00%)</w:t>
              </w:r>
            </w:ins>
          </w:p>
        </w:tc>
        <w:tc>
          <w:tcPr>
            <w:tcW w:w="1719" w:type="pct"/>
            <w:shd w:val="clear" w:color="auto" w:fill="auto"/>
          </w:tcPr>
          <w:p w14:paraId="5950016A" w14:textId="77777777" w:rsidR="00C73039" w:rsidRPr="00C73039" w:rsidRDefault="00C73039" w:rsidP="00C73039">
            <w:pPr>
              <w:widowControl/>
              <w:spacing w:line="240" w:lineRule="auto"/>
              <w:ind w:firstLineChars="0" w:firstLine="0"/>
              <w:jc w:val="center"/>
              <w:rPr>
                <w:ins w:id="2405" w:author="wutuan" w:date="2025-04-30T20:17:00Z" w16du:dateUtc="2025-04-30T12:17:00Z"/>
                <w:sz w:val="20"/>
              </w:rPr>
            </w:pPr>
            <w:ins w:id="2406" w:author="wutuan" w:date="2025-04-30T20:17:00Z" w16du:dateUtc="2025-04-30T12:17:00Z">
              <w:r w:rsidRPr="00C73039">
                <w:rPr>
                  <w:sz w:val="20"/>
                </w:rPr>
                <w:t>100.00% (97.36%, 100.00%)</w:t>
              </w:r>
            </w:ins>
          </w:p>
        </w:tc>
      </w:tr>
    </w:tbl>
    <w:p w14:paraId="3FD75B10" w14:textId="77777777" w:rsidR="00C73039" w:rsidRPr="00C73039" w:rsidRDefault="00C73039" w:rsidP="00C73039">
      <w:pPr>
        <w:widowControl/>
        <w:spacing w:line="240" w:lineRule="auto"/>
        <w:ind w:firstLineChars="0" w:firstLine="0"/>
      </w:pPr>
      <w:r w:rsidRPr="00C73039">
        <w:t>注：百分比计算基于</w:t>
      </w:r>
      <w:r w:rsidRPr="00C73039">
        <w:rPr>
          <w:rFonts w:hint="eastAsia"/>
        </w:rPr>
        <w:t>符合方案</w:t>
      </w:r>
      <w:r w:rsidRPr="00C73039">
        <w:t>集</w:t>
      </w:r>
      <w:r w:rsidRPr="00C73039">
        <w:rPr>
          <w:rFonts w:hint="eastAsia"/>
        </w:rPr>
        <w:t>和全分析集</w:t>
      </w:r>
      <w:r w:rsidRPr="00C73039">
        <w:t>人数。各项</w:t>
      </w:r>
      <w:r w:rsidRPr="00C73039">
        <w:rPr>
          <w:rFonts w:hint="eastAsia"/>
        </w:rPr>
        <w:t>可接受率</w:t>
      </w:r>
      <w:r w:rsidRPr="00C73039">
        <w:t>为该项</w:t>
      </w:r>
      <w:r w:rsidRPr="00C73039">
        <w:rPr>
          <w:rFonts w:hint="eastAsia"/>
        </w:rPr>
        <w:t>评为一般及以上</w:t>
      </w:r>
      <w:r w:rsidRPr="00C73039">
        <w:t>的人数占</w:t>
      </w:r>
      <w:r w:rsidRPr="00C73039">
        <w:rPr>
          <w:rFonts w:hint="eastAsia"/>
        </w:rPr>
        <w:t>亚组总</w:t>
      </w:r>
      <w:r w:rsidRPr="00C73039">
        <w:t>人数的百分比。各项</w:t>
      </w:r>
      <w:r w:rsidRPr="00C73039">
        <w:rPr>
          <w:rFonts w:hint="eastAsia"/>
        </w:rPr>
        <w:t>满意率</w:t>
      </w:r>
      <w:r w:rsidRPr="00C73039">
        <w:t>为该项</w:t>
      </w:r>
      <w:r w:rsidRPr="00C73039">
        <w:rPr>
          <w:rFonts w:hint="eastAsia"/>
        </w:rPr>
        <w:t>评为满意</w:t>
      </w:r>
      <w:r w:rsidRPr="00C73039">
        <w:t>的人数占</w:t>
      </w:r>
      <w:r w:rsidRPr="00C73039">
        <w:rPr>
          <w:rFonts w:hint="eastAsia"/>
        </w:rPr>
        <w:t>亚组总</w:t>
      </w:r>
      <w:r w:rsidRPr="00C73039">
        <w:t>人数的百分比。</w:t>
      </w:r>
    </w:p>
    <w:p w14:paraId="60F6438B" w14:textId="75A53F7C" w:rsidR="0092347E" w:rsidRDefault="0092347E" w:rsidP="0092347E">
      <w:pPr>
        <w:pStyle w:val="-2"/>
      </w:pPr>
      <w:bookmarkStart w:id="2407" w:name="_Toc196937799"/>
      <w:r>
        <w:rPr>
          <w:rFonts w:hint="eastAsia"/>
        </w:rPr>
        <w:t>安全性评价指标</w:t>
      </w:r>
      <w:bookmarkEnd w:id="2407"/>
    </w:p>
    <w:p w14:paraId="4727A26D" w14:textId="2D70D307" w:rsidR="0092347E" w:rsidRDefault="0092347E" w:rsidP="0092347E">
      <w:pPr>
        <w:pStyle w:val="-3"/>
      </w:pPr>
      <w:bookmarkStart w:id="2408" w:name="_Toc196937800"/>
      <w:r>
        <w:rPr>
          <w:rFonts w:hint="eastAsia"/>
        </w:rPr>
        <w:t>不良事件</w:t>
      </w:r>
      <w:bookmarkEnd w:id="2408"/>
    </w:p>
    <w:p w14:paraId="6FDAFFD7" w14:textId="7189E52B"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例受试者均未发生不良事件。</w:t>
      </w:r>
    </w:p>
    <w:p w14:paraId="213F089F" w14:textId="16FCD02E" w:rsidR="0092347E" w:rsidRDefault="0092347E" w:rsidP="0092347E">
      <w:pPr>
        <w:pStyle w:val="-3"/>
      </w:pPr>
      <w:bookmarkStart w:id="2409" w:name="_Toc196937801"/>
      <w:r>
        <w:rPr>
          <w:rFonts w:hint="eastAsia"/>
        </w:rPr>
        <w:t>合并用药</w:t>
      </w:r>
      <w:bookmarkEnd w:id="2409"/>
    </w:p>
    <w:p w14:paraId="53248F48" w14:textId="17DE7678"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例受试者发生</w:t>
      </w:r>
      <w:r w:rsidR="00F90520">
        <w:rPr>
          <w:rFonts w:hint="eastAsia"/>
        </w:rPr>
        <w:t>的</w:t>
      </w:r>
      <w:r>
        <w:rPr>
          <w:rFonts w:hint="eastAsia"/>
        </w:rPr>
        <w:t>合并用药</w:t>
      </w:r>
      <w:r w:rsidR="0071515D">
        <w:rPr>
          <w:rFonts w:hint="eastAsia"/>
        </w:rPr>
        <w:t>均</w:t>
      </w:r>
      <w:r w:rsidR="00F90520">
        <w:rPr>
          <w:rFonts w:hint="eastAsia"/>
        </w:rPr>
        <w:t>为治疗受试者既往病史</w:t>
      </w:r>
      <w:r>
        <w:rPr>
          <w:rFonts w:hint="eastAsia"/>
        </w:rPr>
        <w:t>。</w:t>
      </w:r>
    </w:p>
    <w:p w14:paraId="5253F9CD" w14:textId="2A1E34F8" w:rsidR="0092347E" w:rsidRDefault="0092347E" w:rsidP="0092347E">
      <w:pPr>
        <w:pStyle w:val="-3"/>
      </w:pPr>
      <w:bookmarkStart w:id="2410" w:name="_Toc196937802"/>
      <w:r>
        <w:rPr>
          <w:rFonts w:hint="eastAsia"/>
        </w:rPr>
        <w:t>伴随治疗</w:t>
      </w:r>
      <w:bookmarkEnd w:id="2410"/>
    </w:p>
    <w:p w14:paraId="1C96F763" w14:textId="43423147"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例受试者均未发生伴随治疗。</w:t>
      </w:r>
    </w:p>
    <w:p w14:paraId="09DA71D3" w14:textId="0752012E" w:rsidR="0092347E" w:rsidRDefault="0092347E" w:rsidP="0092347E">
      <w:pPr>
        <w:pStyle w:val="-3"/>
      </w:pPr>
      <w:bookmarkStart w:id="2411" w:name="_Toc196937803"/>
      <w:r>
        <w:rPr>
          <w:rFonts w:hint="eastAsia"/>
        </w:rPr>
        <w:t>器械缺陷</w:t>
      </w:r>
      <w:bookmarkEnd w:id="2411"/>
    </w:p>
    <w:p w14:paraId="1F56ED64" w14:textId="7972F53B" w:rsidR="0092347E" w:rsidRDefault="00454EB3" w:rsidP="0092347E">
      <w:pPr>
        <w:ind w:firstLine="420"/>
      </w:pPr>
      <w:r>
        <w:rPr>
          <w:rFonts w:hint="eastAsia"/>
        </w:rPr>
        <w:t>SS</w:t>
      </w:r>
      <w:r>
        <w:rPr>
          <w:rFonts w:hint="eastAsia"/>
        </w:rPr>
        <w:t>集</w:t>
      </w:r>
      <w:r w:rsidR="00AE074A">
        <w:rPr>
          <w:rFonts w:hint="eastAsia"/>
        </w:rPr>
        <w:t>140</w:t>
      </w:r>
      <w:r>
        <w:rPr>
          <w:rFonts w:hint="eastAsia"/>
        </w:rPr>
        <w:t>例受试者均未发生器械缺陷。</w:t>
      </w:r>
    </w:p>
    <w:p w14:paraId="0BEC6E70" w14:textId="36C6C1F0" w:rsidR="00A9522C" w:rsidRDefault="00A9522C" w:rsidP="00A9522C">
      <w:pPr>
        <w:pStyle w:val="-1"/>
      </w:pPr>
      <w:bookmarkStart w:id="2412" w:name="_Toc196937804"/>
      <w:r>
        <w:rPr>
          <w:rFonts w:hint="eastAsia"/>
        </w:rPr>
        <w:t>统计结论</w:t>
      </w:r>
      <w:bookmarkEnd w:id="2412"/>
    </w:p>
    <w:p w14:paraId="6BACDCC4" w14:textId="18F1EED3" w:rsidR="00A9522C" w:rsidRDefault="00A74E11" w:rsidP="00A9522C">
      <w:pPr>
        <w:ind w:firstLine="420"/>
      </w:pPr>
      <w:r>
        <w:rPr>
          <w:rFonts w:hint="eastAsia"/>
        </w:rPr>
        <w:t>本次临床试验共入组</w:t>
      </w:r>
      <w:r w:rsidR="00AE074A">
        <w:rPr>
          <w:rFonts w:hint="eastAsia"/>
        </w:rPr>
        <w:t>140</w:t>
      </w:r>
      <w:r>
        <w:rPr>
          <w:rFonts w:hint="eastAsia"/>
        </w:rPr>
        <w:t>例受试者，均纳入</w:t>
      </w:r>
      <w:r>
        <w:rPr>
          <w:rFonts w:hint="eastAsia"/>
        </w:rPr>
        <w:t>FAS</w:t>
      </w:r>
      <w:r>
        <w:rPr>
          <w:rFonts w:hint="eastAsia"/>
        </w:rPr>
        <w:t>和</w:t>
      </w:r>
      <w:r>
        <w:rPr>
          <w:rFonts w:hint="eastAsia"/>
        </w:rPr>
        <w:t>SS</w:t>
      </w:r>
      <w:r w:rsidR="00AE074A" w:rsidRPr="00AE074A">
        <w:rPr>
          <w:rFonts w:hint="eastAsia"/>
        </w:rPr>
        <w:t>，</w:t>
      </w:r>
      <w:r w:rsidR="00AE074A" w:rsidRPr="00AE074A">
        <w:rPr>
          <w:rFonts w:hint="eastAsia"/>
        </w:rPr>
        <w:t>S1029</w:t>
      </w:r>
      <w:r w:rsidR="00AE074A" w:rsidRPr="00AE074A">
        <w:rPr>
          <w:rFonts w:hint="eastAsia"/>
        </w:rPr>
        <w:t>由于操作者操作不当导致错过造影剂最佳时间外，其余</w:t>
      </w:r>
      <w:r w:rsidR="00AE074A" w:rsidRPr="00AE074A">
        <w:rPr>
          <w:rFonts w:hint="eastAsia"/>
        </w:rPr>
        <w:t>138</w:t>
      </w:r>
      <w:r w:rsidR="00AE074A" w:rsidRPr="00AE074A">
        <w:rPr>
          <w:rFonts w:hint="eastAsia"/>
        </w:rPr>
        <w:t>例受试者均纳入</w:t>
      </w:r>
      <w:r w:rsidR="00AE074A" w:rsidRPr="00AE074A">
        <w:rPr>
          <w:rFonts w:hint="eastAsia"/>
        </w:rPr>
        <w:t>PPS</w:t>
      </w:r>
      <w:r>
        <w:rPr>
          <w:rFonts w:hint="eastAsia"/>
        </w:rPr>
        <w:t>无脱落和剔除受试者。</w:t>
      </w:r>
    </w:p>
    <w:p w14:paraId="30497DD5" w14:textId="22D2E9AF" w:rsidR="00A74E11" w:rsidRDefault="00A74E11" w:rsidP="00B156E0">
      <w:pPr>
        <w:ind w:firstLine="420"/>
      </w:pPr>
      <w:r>
        <w:rPr>
          <w:rFonts w:hint="eastAsia"/>
        </w:rPr>
        <w:t>主要有效性指标基于</w:t>
      </w:r>
      <w:r>
        <w:rPr>
          <w:rFonts w:hint="eastAsia"/>
        </w:rPr>
        <w:t>PPS</w:t>
      </w:r>
      <w:r w:rsidR="00B156E0">
        <w:rPr>
          <w:rFonts w:hint="eastAsia"/>
        </w:rPr>
        <w:t>。</w:t>
      </w:r>
      <w:r>
        <w:rPr>
          <w:rFonts w:hint="eastAsia"/>
        </w:rPr>
        <w:t>全部受试者和各亚组受试者的图像质量可接受率均为</w:t>
      </w:r>
      <w:r>
        <w:rPr>
          <w:rFonts w:hint="eastAsia"/>
        </w:rPr>
        <w:t>100.00%</w:t>
      </w:r>
      <w:r>
        <w:rPr>
          <w:rFonts w:hint="eastAsia"/>
        </w:rPr>
        <w:t>。</w:t>
      </w:r>
    </w:p>
    <w:p w14:paraId="68FAAC25" w14:textId="0B7753A8" w:rsidR="00AE074A" w:rsidRPr="00AE074A" w:rsidRDefault="00AE074A" w:rsidP="00AE074A">
      <w:pPr>
        <w:ind w:firstLine="420"/>
      </w:pPr>
      <w:r>
        <w:rPr>
          <w:rFonts w:hint="eastAsia"/>
        </w:rPr>
        <w:t>次要有效性指标基于</w:t>
      </w:r>
      <w:r>
        <w:rPr>
          <w:rFonts w:hint="eastAsia"/>
        </w:rPr>
        <w:t>FPS</w:t>
      </w:r>
      <w:r>
        <w:rPr>
          <w:rFonts w:hint="eastAsia"/>
        </w:rPr>
        <w:t>和</w:t>
      </w:r>
      <w:r>
        <w:rPr>
          <w:rFonts w:hint="eastAsia"/>
        </w:rPr>
        <w:t>PPS</w:t>
      </w:r>
      <w:r>
        <w:rPr>
          <w:rFonts w:hint="eastAsia"/>
        </w:rPr>
        <w:t>。</w:t>
      </w:r>
      <w:r w:rsidRPr="00AE074A">
        <w:rPr>
          <w:rFonts w:hint="eastAsia"/>
        </w:rPr>
        <w:t>常用功能评价</w:t>
      </w:r>
      <w:r>
        <w:rPr>
          <w:rFonts w:hint="eastAsia"/>
        </w:rPr>
        <w:t>、</w:t>
      </w:r>
      <w:r w:rsidRPr="00AE074A">
        <w:rPr>
          <w:rFonts w:hint="eastAsia"/>
        </w:rPr>
        <w:t>机器使用便捷性评价</w:t>
      </w:r>
      <w:r>
        <w:rPr>
          <w:rFonts w:hint="eastAsia"/>
        </w:rPr>
        <w:t>和</w:t>
      </w:r>
      <w:r w:rsidRPr="00AE074A">
        <w:rPr>
          <w:rFonts w:hint="eastAsia"/>
        </w:rPr>
        <w:t>整机功能及稳定性满意度评价</w:t>
      </w:r>
      <w:r>
        <w:rPr>
          <w:rFonts w:hint="eastAsia"/>
        </w:rPr>
        <w:t>全部受试者的可接受率均为</w:t>
      </w:r>
      <w:r>
        <w:rPr>
          <w:rFonts w:hint="eastAsia"/>
        </w:rPr>
        <w:t>100.00%</w:t>
      </w:r>
      <w:r>
        <w:rPr>
          <w:rFonts w:hint="eastAsia"/>
        </w:rPr>
        <w:t>。</w:t>
      </w:r>
    </w:p>
    <w:p w14:paraId="3343B73F" w14:textId="09F915EC" w:rsidR="00A74E11" w:rsidRPr="00A9522C" w:rsidRDefault="00A74E11" w:rsidP="00A9522C">
      <w:pPr>
        <w:ind w:firstLine="420"/>
      </w:pPr>
      <w:r>
        <w:rPr>
          <w:rFonts w:hint="eastAsia"/>
        </w:rPr>
        <w:t>安全性指标基于</w:t>
      </w:r>
      <w:r>
        <w:rPr>
          <w:rFonts w:hint="eastAsia"/>
        </w:rPr>
        <w:t>SS</w:t>
      </w:r>
      <w:r>
        <w:rPr>
          <w:rFonts w:hint="eastAsia"/>
        </w:rPr>
        <w:t>，未发生不良事件、合并用药、伴随治疗和器械缺陷。</w:t>
      </w:r>
    </w:p>
    <w:p w14:paraId="493D0BC9" w14:textId="0C95B72F" w:rsidR="00A9522C" w:rsidRDefault="00A9522C" w:rsidP="00A9522C">
      <w:pPr>
        <w:pStyle w:val="-1"/>
      </w:pPr>
      <w:bookmarkStart w:id="2413" w:name="_Toc196937805"/>
      <w:r>
        <w:rPr>
          <w:rFonts w:hint="eastAsia"/>
        </w:rPr>
        <w:t>附件</w:t>
      </w:r>
      <w:bookmarkEnd w:id="2413"/>
    </w:p>
    <w:p w14:paraId="36CEB2D5" w14:textId="46E6C2DC" w:rsidR="00420475" w:rsidRPr="00420475" w:rsidRDefault="00420475" w:rsidP="00420475">
      <w:pPr>
        <w:ind w:firstLine="420"/>
        <w:rPr>
          <w:rFonts w:hint="eastAsia"/>
        </w:rPr>
      </w:pPr>
      <w:r>
        <w:rPr>
          <w:rFonts w:hint="eastAsia"/>
        </w:rPr>
        <w:t>无。</w:t>
      </w:r>
    </w:p>
    <w:p w14:paraId="11D03DD3" w14:textId="77777777" w:rsidR="000144BA" w:rsidRDefault="00D66251">
      <w:pPr>
        <w:pStyle w:val="-1"/>
      </w:pPr>
      <w:bookmarkStart w:id="2414" w:name="_Toc118384270"/>
      <w:bookmarkStart w:id="2415" w:name="_Toc118384269"/>
      <w:bookmarkStart w:id="2416" w:name="_Toc191901109"/>
      <w:bookmarkStart w:id="2417" w:name="_Toc196937806"/>
      <w:bookmarkEnd w:id="2414"/>
      <w:bookmarkEnd w:id="2415"/>
      <w:r>
        <w:rPr>
          <w:rFonts w:hint="eastAsia"/>
        </w:rPr>
        <w:t>参考文献</w:t>
      </w:r>
      <w:bookmarkEnd w:id="2416"/>
      <w:bookmarkEnd w:id="2417"/>
    </w:p>
    <w:p w14:paraId="11D03DD4" w14:textId="77777777" w:rsidR="000144BA" w:rsidRDefault="00D66251">
      <w:pPr>
        <w:pStyle w:val="afa"/>
        <w:numPr>
          <w:ilvl w:val="0"/>
          <w:numId w:val="12"/>
        </w:numPr>
        <w:ind w:firstLineChars="0"/>
      </w:pPr>
      <w:bookmarkStart w:id="2418" w:name="_Ref88747165"/>
      <w:r>
        <w:rPr>
          <w:rFonts w:hint="eastAsia"/>
        </w:rPr>
        <w:t>国家药品管理局医疗器械技术审评中心</w:t>
      </w:r>
      <w:r>
        <w:rPr>
          <w:rFonts w:hint="eastAsia"/>
        </w:rPr>
        <w:t>.</w:t>
      </w:r>
      <w:r>
        <w:rPr>
          <w:rFonts w:hint="eastAsia"/>
        </w:rPr>
        <w:t>《医疗器械临床试验设计指导原则》，</w:t>
      </w:r>
      <w:r>
        <w:rPr>
          <w:rFonts w:hint="eastAsia"/>
        </w:rPr>
        <w:t>2</w:t>
      </w:r>
      <w:r>
        <w:t>018.1</w:t>
      </w:r>
      <w:bookmarkEnd w:id="2418"/>
    </w:p>
    <w:p w14:paraId="11D03DD5" w14:textId="77777777" w:rsidR="000144BA" w:rsidRDefault="00D66251">
      <w:pPr>
        <w:pStyle w:val="afa"/>
        <w:numPr>
          <w:ilvl w:val="0"/>
          <w:numId w:val="12"/>
        </w:numPr>
        <w:ind w:firstLineChars="0"/>
      </w:pPr>
      <w:r>
        <w:rPr>
          <w:rFonts w:hint="eastAsia"/>
        </w:rPr>
        <w:t>国家药品监督管理局药品审评中心</w:t>
      </w:r>
      <w:r>
        <w:rPr>
          <w:rFonts w:hint="eastAsia"/>
        </w:rPr>
        <w:t>.</w:t>
      </w:r>
      <w:r>
        <w:rPr>
          <w:rFonts w:hint="eastAsia"/>
        </w:rPr>
        <w:t>《药物临床试验的生物统计学指导原则》，</w:t>
      </w:r>
      <w:r>
        <w:rPr>
          <w:rFonts w:hint="eastAsia"/>
        </w:rPr>
        <w:t>2</w:t>
      </w:r>
      <w:r>
        <w:t>016.6</w:t>
      </w:r>
    </w:p>
    <w:p w14:paraId="11D03DD6" w14:textId="77777777" w:rsidR="000144BA" w:rsidRDefault="00D66251">
      <w:pPr>
        <w:pStyle w:val="afa"/>
        <w:numPr>
          <w:ilvl w:val="0"/>
          <w:numId w:val="12"/>
        </w:numPr>
        <w:ind w:firstLineChars="0"/>
      </w:pPr>
      <w:r>
        <w:rPr>
          <w:rFonts w:hint="eastAsia"/>
        </w:rPr>
        <w:t>国家药品监督管理局药品审评中心</w:t>
      </w:r>
      <w:r>
        <w:rPr>
          <w:rFonts w:hint="eastAsia"/>
        </w:rPr>
        <w:t>.</w:t>
      </w:r>
      <w:r>
        <w:rPr>
          <w:rFonts w:hint="eastAsia"/>
        </w:rPr>
        <w:t>《药物临床试验数据管理与统计分析的计划和报告指导原则》，</w:t>
      </w:r>
      <w:r>
        <w:rPr>
          <w:rFonts w:hint="eastAsia"/>
        </w:rPr>
        <w:t>2</w:t>
      </w:r>
      <w:r>
        <w:t>016.7</w:t>
      </w:r>
    </w:p>
    <w:p w14:paraId="11D03DD7" w14:textId="77777777" w:rsidR="000144BA" w:rsidRDefault="00D66251">
      <w:pPr>
        <w:pStyle w:val="afa"/>
        <w:numPr>
          <w:ilvl w:val="0"/>
          <w:numId w:val="12"/>
        </w:numPr>
        <w:ind w:firstLineChars="0"/>
      </w:pPr>
      <w:r>
        <w:rPr>
          <w:rFonts w:hint="eastAsia"/>
        </w:rPr>
        <w:t>国家药品监督管理局</w:t>
      </w:r>
      <w:r>
        <w:rPr>
          <w:rFonts w:hint="eastAsia"/>
        </w:rPr>
        <w:t>.</w:t>
      </w:r>
      <w:r>
        <w:rPr>
          <w:rFonts w:hint="eastAsia"/>
        </w:rPr>
        <w:t>《医疗器械临床试验质量管理规范》，</w:t>
      </w:r>
      <w:r>
        <w:rPr>
          <w:rFonts w:hint="eastAsia"/>
        </w:rPr>
        <w:t>2</w:t>
      </w:r>
      <w:r>
        <w:t>022.3</w:t>
      </w:r>
    </w:p>
    <w:p w14:paraId="11D03DD9" w14:textId="5B669FC6" w:rsidR="000144BA" w:rsidRDefault="00D66251" w:rsidP="004D2140">
      <w:pPr>
        <w:pStyle w:val="afa"/>
        <w:numPr>
          <w:ilvl w:val="0"/>
          <w:numId w:val="12"/>
        </w:numPr>
        <w:ind w:firstLineChars="0"/>
      </w:pPr>
      <w:r>
        <w:rPr>
          <w:rFonts w:hint="eastAsia"/>
        </w:rPr>
        <w:t>国家药品监督管理局</w:t>
      </w:r>
      <w:r>
        <w:rPr>
          <w:rFonts w:hint="eastAsia"/>
        </w:rPr>
        <w:t>.</w:t>
      </w:r>
      <w:r>
        <w:rPr>
          <w:rFonts w:hint="eastAsia"/>
        </w:rPr>
        <w:t>《医疗器械临床评价技术指导原则》，</w:t>
      </w:r>
      <w:r>
        <w:rPr>
          <w:rFonts w:hint="eastAsia"/>
        </w:rPr>
        <w:t>2</w:t>
      </w:r>
      <w:r>
        <w:t>021.9</w:t>
      </w:r>
    </w:p>
    <w:sectPr w:rsidR="000144BA">
      <w:footerReference w:type="default" r:id="rId19"/>
      <w:pgSz w:w="11906" w:h="16838"/>
      <w:pgMar w:top="1418" w:right="1247" w:bottom="1021" w:left="1247" w:header="454" w:footer="454" w:gutter="0"/>
      <w:cols w:space="720"/>
      <w:docGrid w:type="linesAndChar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24" w:author="jizhan gao" w:date="2025-04-30T14:21:00Z" w:initials="jg">
    <w:p w14:paraId="44012320" w14:textId="77777777" w:rsidR="002C5F75" w:rsidRDefault="002C5F75" w:rsidP="002C5F75">
      <w:pPr>
        <w:pStyle w:val="a5"/>
        <w:ind w:firstLineChars="0" w:firstLine="0"/>
      </w:pPr>
      <w:r>
        <w:rPr>
          <w:rStyle w:val="af4"/>
        </w:rPr>
        <w:annotationRef/>
      </w:r>
      <w:r>
        <w:rPr>
          <w:rFonts w:hint="eastAsia"/>
        </w:rPr>
        <w:t>待确认</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0123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56E2D5" w16cex:dateUtc="2025-04-30T0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012320" w16cid:durableId="3056E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A0AE" w14:textId="77777777" w:rsidR="00511227" w:rsidRDefault="00511227">
      <w:pPr>
        <w:spacing w:line="240" w:lineRule="auto"/>
        <w:ind w:firstLine="420"/>
      </w:pPr>
      <w:r>
        <w:separator/>
      </w:r>
    </w:p>
  </w:endnote>
  <w:endnote w:type="continuationSeparator" w:id="0">
    <w:p w14:paraId="5794DCBF" w14:textId="77777777" w:rsidR="00511227" w:rsidRDefault="00511227">
      <w:pPr>
        <w:spacing w:line="240" w:lineRule="auto"/>
        <w:ind w:firstLine="420"/>
      </w:pPr>
      <w:r>
        <w:continuationSeparator/>
      </w:r>
    </w:p>
  </w:endnote>
  <w:endnote w:type="continuationNotice" w:id="1">
    <w:p w14:paraId="720135DD" w14:textId="77777777" w:rsidR="00511227" w:rsidRDefault="00511227">
      <w:pPr>
        <w:spacing w:line="240" w:lineRule="auto"/>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 New Roman (标题 CS)">
    <w:altName w:val="宋体"/>
    <w:charset w:val="86"/>
    <w:family w:val="roman"/>
    <w:pitch w:val="default"/>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正文 CS 字体)">
    <w:altName w:val="宋体"/>
    <w:charset w:val="86"/>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A" w14:textId="77777777" w:rsidR="008D62FE" w:rsidRDefault="008D62FE">
    <w:pPr>
      <w:spacing w:before="120"/>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B" w14:textId="77777777" w:rsidR="008D62FE" w:rsidRDefault="008D62FE">
    <w:pPr>
      <w:pStyle w:val="af8"/>
      <w:jc w:val="center"/>
    </w:pPr>
    <w:r>
      <w:rPr>
        <w:sz w:val="20"/>
      </w:rPr>
      <w:t>Confidential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D" w14:textId="77777777" w:rsidR="008D62FE" w:rsidRDefault="008D62FE">
    <w:pPr>
      <w:spacing w:before="120"/>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248" w:tblpY="15826"/>
      <w:tblOverlap w:val="never"/>
      <w:tblW w:w="5000" w:type="pct"/>
      <w:tblCellMar>
        <w:left w:w="71" w:type="dxa"/>
        <w:right w:w="71" w:type="dxa"/>
      </w:tblCellMar>
      <w:tblLook w:val="04A0" w:firstRow="1" w:lastRow="0" w:firstColumn="1" w:lastColumn="0" w:noHBand="0" w:noVBand="1"/>
    </w:tblPr>
    <w:tblGrid>
      <w:gridCol w:w="7471"/>
      <w:gridCol w:w="1941"/>
    </w:tblGrid>
    <w:tr w:rsidR="008D62FE" w14:paraId="11D03E00" w14:textId="77777777">
      <w:trPr>
        <w:trHeight w:val="455"/>
      </w:trPr>
      <w:tc>
        <w:tcPr>
          <w:tcW w:w="3969" w:type="pct"/>
          <w:vAlign w:val="center"/>
        </w:tcPr>
        <w:p w14:paraId="11D03DFE" w14:textId="77777777" w:rsidR="008D62FE" w:rsidRDefault="008D62FE">
          <w:pPr>
            <w:tabs>
              <w:tab w:val="center" w:pos="4153"/>
              <w:tab w:val="right" w:pos="8306"/>
            </w:tabs>
            <w:adjustRightInd w:val="0"/>
            <w:snapToGrid w:val="0"/>
            <w:spacing w:line="240" w:lineRule="exact"/>
            <w:ind w:firstLineChars="0" w:firstLine="0"/>
            <w:rPr>
              <w:sz w:val="20"/>
              <w:lang w:val="fr-FR"/>
            </w:rPr>
          </w:pPr>
          <w:r>
            <w:rPr>
              <w:sz w:val="20"/>
            </w:rPr>
            <w:t>Confidential Information</w:t>
          </w:r>
        </w:p>
      </w:tc>
      <w:tc>
        <w:tcPr>
          <w:tcW w:w="1031" w:type="pct"/>
          <w:vAlign w:val="center"/>
        </w:tcPr>
        <w:p w14:paraId="11D03DFF" w14:textId="77777777" w:rsidR="008D62FE" w:rsidRDefault="008D62FE">
          <w:pPr>
            <w:tabs>
              <w:tab w:val="left" w:pos="811"/>
              <w:tab w:val="left" w:pos="6804"/>
            </w:tabs>
            <w:adjustRightInd w:val="0"/>
            <w:snapToGrid w:val="0"/>
            <w:spacing w:line="240" w:lineRule="exact"/>
            <w:ind w:firstLine="400"/>
            <w:jc w:val="center"/>
            <w:rPr>
              <w:sz w:val="20"/>
            </w:rPr>
          </w:pPr>
          <w:r>
            <w:rPr>
              <w:sz w:val="20"/>
            </w:rPr>
            <w:fldChar w:fldCharType="begin"/>
          </w:r>
          <w:r>
            <w:rPr>
              <w:sz w:val="20"/>
            </w:rPr>
            <w:instrText xml:space="preserve"> PAGE  \* ROMAN  \* MERGEFORMAT </w:instrText>
          </w:r>
          <w:r>
            <w:rPr>
              <w:sz w:val="20"/>
            </w:rPr>
            <w:fldChar w:fldCharType="separate"/>
          </w:r>
          <w:r>
            <w:rPr>
              <w:sz w:val="20"/>
            </w:rPr>
            <w:t>III</w:t>
          </w:r>
          <w:r>
            <w:rPr>
              <w:sz w:val="20"/>
            </w:rPr>
            <w:fldChar w:fldCharType="end"/>
          </w:r>
        </w:p>
      </w:tc>
    </w:tr>
  </w:tbl>
  <w:p w14:paraId="11D03E01" w14:textId="77777777" w:rsidR="008D62FE" w:rsidRDefault="008D62FE">
    <w:pPr>
      <w:pStyle w:val="ab"/>
      <w:ind w:rightChars="257" w:right="54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248" w:tblpY="15826"/>
      <w:tblOverlap w:val="never"/>
      <w:tblW w:w="5000" w:type="pct"/>
      <w:tblCellMar>
        <w:left w:w="71" w:type="dxa"/>
        <w:right w:w="71" w:type="dxa"/>
      </w:tblCellMar>
      <w:tblLook w:val="04A0" w:firstRow="1" w:lastRow="0" w:firstColumn="1" w:lastColumn="0" w:noHBand="0" w:noVBand="1"/>
    </w:tblPr>
    <w:tblGrid>
      <w:gridCol w:w="7471"/>
      <w:gridCol w:w="1941"/>
    </w:tblGrid>
    <w:tr w:rsidR="008D62FE" w14:paraId="11D03E04" w14:textId="77777777">
      <w:trPr>
        <w:trHeight w:val="455"/>
      </w:trPr>
      <w:tc>
        <w:tcPr>
          <w:tcW w:w="3969" w:type="pct"/>
          <w:vAlign w:val="center"/>
        </w:tcPr>
        <w:p w14:paraId="11D03E02" w14:textId="77777777" w:rsidR="008D62FE" w:rsidRDefault="008D62FE">
          <w:pPr>
            <w:tabs>
              <w:tab w:val="center" w:pos="4153"/>
              <w:tab w:val="right" w:pos="8306"/>
            </w:tabs>
            <w:adjustRightInd w:val="0"/>
            <w:snapToGrid w:val="0"/>
            <w:spacing w:line="240" w:lineRule="exact"/>
            <w:ind w:firstLineChars="0" w:firstLine="0"/>
            <w:rPr>
              <w:sz w:val="20"/>
              <w:lang w:val="fr-FR"/>
            </w:rPr>
          </w:pPr>
          <w:r>
            <w:rPr>
              <w:sz w:val="20"/>
            </w:rPr>
            <w:t>Confidential Information</w:t>
          </w:r>
        </w:p>
      </w:tc>
      <w:tc>
        <w:tcPr>
          <w:tcW w:w="1031" w:type="pct"/>
          <w:vAlign w:val="center"/>
        </w:tcPr>
        <w:p w14:paraId="11D03E03" w14:textId="6BB526B2" w:rsidR="008D62FE" w:rsidRDefault="008D62FE">
          <w:pPr>
            <w:tabs>
              <w:tab w:val="left" w:pos="811"/>
              <w:tab w:val="left" w:pos="6804"/>
            </w:tabs>
            <w:adjustRightInd w:val="0"/>
            <w:snapToGrid w:val="0"/>
            <w:spacing w:line="240" w:lineRule="exact"/>
            <w:ind w:firstLine="400"/>
            <w:jc w:val="center"/>
            <w:rPr>
              <w:sz w:val="20"/>
            </w:rPr>
          </w:pPr>
          <w:r>
            <w:rPr>
              <w:sz w:val="20"/>
            </w:rPr>
            <w:t xml:space="preserve">Page </w:t>
          </w:r>
          <w:r>
            <w:rPr>
              <w:sz w:val="20"/>
            </w:rPr>
            <w:fldChar w:fldCharType="begin"/>
          </w:r>
          <w:r>
            <w:rPr>
              <w:sz w:val="20"/>
            </w:rPr>
            <w:instrText xml:space="preserve"> </w:instrText>
          </w:r>
          <w:r>
            <w:rPr>
              <w:rFonts w:hint="eastAsia"/>
              <w:sz w:val="20"/>
            </w:rPr>
            <w:instrText>=</w:instrText>
          </w:r>
          <w:r>
            <w:rPr>
              <w:sz w:val="20"/>
            </w:rPr>
            <w:fldChar w:fldCharType="begin"/>
          </w:r>
          <w:r>
            <w:rPr>
              <w:sz w:val="20"/>
            </w:rPr>
            <w:instrText xml:space="preserve">page </w:instrText>
          </w:r>
          <w:r>
            <w:rPr>
              <w:sz w:val="20"/>
            </w:rPr>
            <w:fldChar w:fldCharType="separate"/>
          </w:r>
          <w:r w:rsidR="000759D9">
            <w:rPr>
              <w:noProof/>
              <w:sz w:val="20"/>
            </w:rPr>
            <w:instrText>27</w:instrText>
          </w:r>
          <w:r>
            <w:rPr>
              <w:sz w:val="20"/>
            </w:rPr>
            <w:fldChar w:fldCharType="end"/>
          </w:r>
          <w:r>
            <w:rPr>
              <w:sz w:val="20"/>
            </w:rPr>
            <w:instrText xml:space="preserve"> - </w:instrText>
          </w:r>
          <w:r w:rsidR="000046B1">
            <w:rPr>
              <w:rFonts w:hint="eastAsia"/>
              <w:sz w:val="20"/>
            </w:rPr>
            <w:instrText>7</w:instrText>
          </w:r>
          <w:r>
            <w:rPr>
              <w:sz w:val="20"/>
            </w:rPr>
            <w:fldChar w:fldCharType="separate"/>
          </w:r>
          <w:r w:rsidR="000759D9">
            <w:rPr>
              <w:noProof/>
              <w:sz w:val="20"/>
            </w:rPr>
            <w:t>20</w:t>
          </w:r>
          <w:r>
            <w:rPr>
              <w:sz w:val="20"/>
            </w:rPr>
            <w:fldChar w:fldCharType="end"/>
          </w:r>
          <w:r>
            <w:rPr>
              <w:sz w:val="20"/>
            </w:rPr>
            <w:t xml:space="preserve"> / </w:t>
          </w:r>
          <w:r>
            <w:rPr>
              <w:sz w:val="20"/>
            </w:rPr>
            <w:fldChar w:fldCharType="begin"/>
          </w:r>
          <w:r>
            <w:rPr>
              <w:sz w:val="20"/>
            </w:rPr>
            <w:instrText xml:space="preserve"> </w:instrText>
          </w:r>
          <w:r>
            <w:rPr>
              <w:rFonts w:hint="eastAsia"/>
              <w:sz w:val="20"/>
            </w:rPr>
            <w:instrText>=</w:instrText>
          </w:r>
          <w:r>
            <w:rPr>
              <w:sz w:val="20"/>
            </w:rPr>
            <w:instrText xml:space="preserve"> </w:instrText>
          </w:r>
          <w:r>
            <w:rPr>
              <w:sz w:val="20"/>
            </w:rPr>
            <w:fldChar w:fldCharType="begin"/>
          </w:r>
          <w:r>
            <w:rPr>
              <w:sz w:val="20"/>
            </w:rPr>
            <w:instrText xml:space="preserve"> num</w:instrText>
          </w:r>
          <w:r>
            <w:rPr>
              <w:rFonts w:hint="eastAsia"/>
              <w:sz w:val="20"/>
            </w:rPr>
            <w:instrText>page</w:instrText>
          </w:r>
          <w:r>
            <w:rPr>
              <w:sz w:val="20"/>
            </w:rPr>
            <w:instrText xml:space="preserve">s </w:instrText>
          </w:r>
          <w:r>
            <w:rPr>
              <w:sz w:val="20"/>
            </w:rPr>
            <w:fldChar w:fldCharType="separate"/>
          </w:r>
          <w:r w:rsidR="000759D9">
            <w:rPr>
              <w:noProof/>
              <w:sz w:val="20"/>
            </w:rPr>
            <w:instrText>36</w:instrText>
          </w:r>
          <w:r>
            <w:rPr>
              <w:sz w:val="20"/>
            </w:rPr>
            <w:fldChar w:fldCharType="end"/>
          </w:r>
          <w:r>
            <w:rPr>
              <w:sz w:val="20"/>
            </w:rPr>
            <w:instrText xml:space="preserve"> - </w:instrText>
          </w:r>
          <w:r w:rsidR="000046B1">
            <w:rPr>
              <w:rFonts w:hint="eastAsia"/>
              <w:sz w:val="20"/>
            </w:rPr>
            <w:instrText>8</w:instrText>
          </w:r>
          <w:r>
            <w:rPr>
              <w:sz w:val="20"/>
            </w:rPr>
            <w:fldChar w:fldCharType="separate"/>
          </w:r>
          <w:r w:rsidR="000759D9">
            <w:rPr>
              <w:noProof/>
              <w:sz w:val="20"/>
            </w:rPr>
            <w:t>28</w:t>
          </w:r>
          <w:r>
            <w:rPr>
              <w:sz w:val="20"/>
            </w:rPr>
            <w:fldChar w:fldCharType="end"/>
          </w:r>
        </w:p>
      </w:tc>
    </w:tr>
  </w:tbl>
  <w:p w14:paraId="11D03E05" w14:textId="77777777" w:rsidR="008D62FE" w:rsidRDefault="008D62FE">
    <w:pPr>
      <w:pStyle w:val="ab"/>
      <w:ind w:rightChars="257" w:right="54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70A95" w14:textId="77777777" w:rsidR="00511227" w:rsidRDefault="00511227">
      <w:pPr>
        <w:ind w:firstLine="420"/>
      </w:pPr>
      <w:r>
        <w:separator/>
      </w:r>
    </w:p>
  </w:footnote>
  <w:footnote w:type="continuationSeparator" w:id="0">
    <w:p w14:paraId="2D05572C" w14:textId="77777777" w:rsidR="00511227" w:rsidRDefault="00511227">
      <w:pPr>
        <w:ind w:firstLine="420"/>
      </w:pPr>
      <w:r>
        <w:continuationSeparator/>
      </w:r>
    </w:p>
  </w:footnote>
  <w:footnote w:type="continuationNotice" w:id="1">
    <w:p w14:paraId="0743AE45" w14:textId="77777777" w:rsidR="00511227" w:rsidRDefault="00511227">
      <w:pPr>
        <w:spacing w:line="240" w:lineRule="auto"/>
        <w:ind w:firstLine="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4" w14:textId="77777777" w:rsidR="008D62FE" w:rsidRDefault="008D62FE">
    <w:pPr>
      <w:spacing w:before="120"/>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4154"/>
    </w:tblGrid>
    <w:tr w:rsidR="008D62FE" w14:paraId="11D03DF8" w14:textId="77777777">
      <w:tc>
        <w:tcPr>
          <w:tcW w:w="2793" w:type="pct"/>
          <w:vAlign w:val="center"/>
        </w:tcPr>
        <w:p w14:paraId="11D03DF5" w14:textId="709F2EB2" w:rsidR="008D62FE" w:rsidRDefault="001C3B90">
          <w:pPr>
            <w:pStyle w:val="af7"/>
            <w:jc w:val="both"/>
            <w:rPr>
              <w:rFonts w:eastAsiaTheme="majorEastAsia"/>
              <w:sz w:val="18"/>
              <w:szCs w:val="18"/>
            </w:rPr>
          </w:pPr>
          <w:r w:rsidRPr="001C3B90">
            <w:rPr>
              <w:rFonts w:eastAsiaTheme="majorEastAsia" w:hint="eastAsia"/>
              <w:sz w:val="18"/>
              <w:szCs w:val="18"/>
            </w:rPr>
            <w:t>X</w:t>
          </w:r>
          <w:r w:rsidRPr="001C3B90">
            <w:rPr>
              <w:rFonts w:eastAsiaTheme="majorEastAsia" w:hint="eastAsia"/>
              <w:sz w:val="18"/>
              <w:szCs w:val="18"/>
            </w:rPr>
            <w:t>射线计算机体层摄影设备的安全性和有效性临床试验</w:t>
          </w:r>
        </w:p>
      </w:tc>
      <w:tc>
        <w:tcPr>
          <w:tcW w:w="2207" w:type="pct"/>
          <w:vAlign w:val="center"/>
        </w:tcPr>
        <w:p w14:paraId="11D03DF6" w14:textId="587C475F" w:rsidR="008D62FE" w:rsidRDefault="008D62FE">
          <w:pPr>
            <w:pStyle w:val="af7"/>
            <w:ind w:firstLine="420"/>
            <w:rPr>
              <w:rFonts w:eastAsiaTheme="majorEastAsia" w:hint="eastAsia"/>
              <w:sz w:val="18"/>
              <w:szCs w:val="18"/>
            </w:rPr>
          </w:pPr>
          <w:r>
            <w:rPr>
              <w:rFonts w:eastAsiaTheme="majorEastAsia"/>
              <w:sz w:val="18"/>
              <w:szCs w:val="18"/>
            </w:rPr>
            <w:t>统计分析报告版本：</w:t>
          </w:r>
          <w:r>
            <w:rPr>
              <w:rFonts w:eastAsiaTheme="majorEastAsia" w:hint="eastAsia"/>
              <w:sz w:val="18"/>
              <w:szCs w:val="18"/>
            </w:rPr>
            <w:t>V</w:t>
          </w:r>
          <w:r w:rsidR="00EB559E">
            <w:rPr>
              <w:rFonts w:eastAsiaTheme="majorEastAsia" w:hint="eastAsia"/>
              <w:sz w:val="18"/>
              <w:szCs w:val="18"/>
            </w:rPr>
            <w:t>0.1</w:t>
          </w:r>
        </w:p>
        <w:p w14:paraId="11D03DF7" w14:textId="6E2BFDC4" w:rsidR="008D62FE" w:rsidRDefault="008D62FE">
          <w:pPr>
            <w:pStyle w:val="af7"/>
            <w:ind w:firstLine="420"/>
            <w:rPr>
              <w:rFonts w:eastAsiaTheme="majorEastAsia"/>
              <w:sz w:val="18"/>
              <w:szCs w:val="18"/>
            </w:rPr>
          </w:pPr>
          <w:r>
            <w:rPr>
              <w:rFonts w:eastAsiaTheme="majorEastAsia"/>
              <w:sz w:val="18"/>
              <w:szCs w:val="18"/>
            </w:rPr>
            <w:t>日期：</w:t>
          </w:r>
          <w:r>
            <w:rPr>
              <w:rFonts w:eastAsiaTheme="majorEastAsia" w:hint="eastAsia"/>
              <w:sz w:val="18"/>
              <w:szCs w:val="18"/>
            </w:rPr>
            <w:t>2025.04.</w:t>
          </w:r>
          <w:r w:rsidR="00FD01BC">
            <w:rPr>
              <w:rFonts w:eastAsiaTheme="majorEastAsia" w:hint="eastAsia"/>
              <w:sz w:val="18"/>
              <w:szCs w:val="18"/>
            </w:rPr>
            <w:t>30</w:t>
          </w:r>
        </w:p>
      </w:tc>
    </w:tr>
  </w:tbl>
  <w:p w14:paraId="11D03DF9" w14:textId="77777777" w:rsidR="008D62FE" w:rsidRDefault="008D62FE">
    <w:pPr>
      <w:pStyle w:val="af7"/>
      <w:ind w:firstLine="420"/>
      <w:rPr>
        <w:rFonts w:eastAsiaTheme="majorEastAsi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C" w14:textId="77777777" w:rsidR="008D62FE" w:rsidRDefault="008D62FE">
    <w:pPr>
      <w:spacing w:before="120"/>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9C3"/>
    <w:multiLevelType w:val="multilevel"/>
    <w:tmpl w:val="01AF39C3"/>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 w15:restartNumberingAfterBreak="0">
    <w:nsid w:val="01E9002E"/>
    <w:multiLevelType w:val="hybridMultilevel"/>
    <w:tmpl w:val="42F63AFC"/>
    <w:lvl w:ilvl="0" w:tplc="0330AC94">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0D342437"/>
    <w:multiLevelType w:val="multilevel"/>
    <w:tmpl w:val="01AF39C3"/>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20FD416B"/>
    <w:multiLevelType w:val="multilevel"/>
    <w:tmpl w:val="20FD416B"/>
    <w:lvl w:ilvl="0">
      <w:start w:val="1"/>
      <w:numFmt w:val="decimal"/>
      <w:lvlText w:val="(%1)"/>
      <w:lvlJc w:val="left"/>
      <w:pPr>
        <w:ind w:left="866" w:hanging="440"/>
      </w:pPr>
      <w:rPr>
        <w:rFonts w:hint="eastAsia"/>
      </w:rPr>
    </w:lvl>
    <w:lvl w:ilvl="1">
      <w:start w:val="1"/>
      <w:numFmt w:val="lowerLetter"/>
      <w:lvlText w:val="%2)"/>
      <w:lvlJc w:val="left"/>
      <w:pPr>
        <w:ind w:left="1306" w:hanging="440"/>
      </w:pPr>
    </w:lvl>
    <w:lvl w:ilvl="2">
      <w:start w:val="1"/>
      <w:numFmt w:val="lowerRoman"/>
      <w:lvlText w:val="%3."/>
      <w:lvlJc w:val="right"/>
      <w:pPr>
        <w:ind w:left="1746" w:hanging="440"/>
      </w:pPr>
    </w:lvl>
    <w:lvl w:ilvl="3">
      <w:start w:val="1"/>
      <w:numFmt w:val="decimal"/>
      <w:lvlText w:val="%4."/>
      <w:lvlJc w:val="left"/>
      <w:pPr>
        <w:ind w:left="2186" w:hanging="440"/>
      </w:pPr>
    </w:lvl>
    <w:lvl w:ilvl="4">
      <w:start w:val="1"/>
      <w:numFmt w:val="lowerLetter"/>
      <w:lvlText w:val="%5)"/>
      <w:lvlJc w:val="left"/>
      <w:pPr>
        <w:ind w:left="2626" w:hanging="440"/>
      </w:pPr>
    </w:lvl>
    <w:lvl w:ilvl="5">
      <w:start w:val="1"/>
      <w:numFmt w:val="lowerRoman"/>
      <w:lvlText w:val="%6."/>
      <w:lvlJc w:val="right"/>
      <w:pPr>
        <w:ind w:left="3066" w:hanging="440"/>
      </w:pPr>
    </w:lvl>
    <w:lvl w:ilvl="6">
      <w:start w:val="1"/>
      <w:numFmt w:val="decimal"/>
      <w:lvlText w:val="%7."/>
      <w:lvlJc w:val="left"/>
      <w:pPr>
        <w:ind w:left="3506" w:hanging="440"/>
      </w:pPr>
    </w:lvl>
    <w:lvl w:ilvl="7">
      <w:start w:val="1"/>
      <w:numFmt w:val="lowerLetter"/>
      <w:lvlText w:val="%8)"/>
      <w:lvlJc w:val="left"/>
      <w:pPr>
        <w:ind w:left="3946" w:hanging="440"/>
      </w:pPr>
    </w:lvl>
    <w:lvl w:ilvl="8">
      <w:start w:val="1"/>
      <w:numFmt w:val="lowerRoman"/>
      <w:lvlText w:val="%9."/>
      <w:lvlJc w:val="right"/>
      <w:pPr>
        <w:ind w:left="4386" w:hanging="440"/>
      </w:pPr>
    </w:lvl>
  </w:abstractNum>
  <w:abstractNum w:abstractNumId="4" w15:restartNumberingAfterBreak="0">
    <w:nsid w:val="295565DE"/>
    <w:multiLevelType w:val="multilevel"/>
    <w:tmpl w:val="295565DE"/>
    <w:lvl w:ilvl="0">
      <w:start w:val="1"/>
      <w:numFmt w:val="decimal"/>
      <w:lvlText w:val="(%1)"/>
      <w:lvlJc w:val="left"/>
      <w:pPr>
        <w:ind w:left="332" w:hanging="440"/>
      </w:pPr>
      <w:rPr>
        <w:rFonts w:hint="eastAsia"/>
      </w:rPr>
    </w:lvl>
    <w:lvl w:ilvl="1">
      <w:start w:val="1"/>
      <w:numFmt w:val="lowerLetter"/>
      <w:lvlText w:val="%2)"/>
      <w:lvlJc w:val="left"/>
      <w:pPr>
        <w:ind w:left="772" w:hanging="440"/>
      </w:pPr>
    </w:lvl>
    <w:lvl w:ilvl="2">
      <w:start w:val="1"/>
      <w:numFmt w:val="lowerRoman"/>
      <w:lvlText w:val="%3."/>
      <w:lvlJc w:val="right"/>
      <w:pPr>
        <w:ind w:left="1212" w:hanging="440"/>
      </w:pPr>
    </w:lvl>
    <w:lvl w:ilvl="3">
      <w:start w:val="1"/>
      <w:numFmt w:val="decimal"/>
      <w:lvlText w:val="%4."/>
      <w:lvlJc w:val="left"/>
      <w:pPr>
        <w:ind w:left="1652" w:hanging="440"/>
      </w:pPr>
    </w:lvl>
    <w:lvl w:ilvl="4">
      <w:start w:val="1"/>
      <w:numFmt w:val="lowerLetter"/>
      <w:lvlText w:val="%5)"/>
      <w:lvlJc w:val="left"/>
      <w:pPr>
        <w:ind w:left="2092" w:hanging="440"/>
      </w:pPr>
    </w:lvl>
    <w:lvl w:ilvl="5">
      <w:start w:val="1"/>
      <w:numFmt w:val="lowerRoman"/>
      <w:lvlText w:val="%6."/>
      <w:lvlJc w:val="right"/>
      <w:pPr>
        <w:ind w:left="2532" w:hanging="440"/>
      </w:pPr>
    </w:lvl>
    <w:lvl w:ilvl="6">
      <w:start w:val="1"/>
      <w:numFmt w:val="decimal"/>
      <w:lvlText w:val="%7."/>
      <w:lvlJc w:val="left"/>
      <w:pPr>
        <w:ind w:left="2972" w:hanging="440"/>
      </w:pPr>
    </w:lvl>
    <w:lvl w:ilvl="7">
      <w:start w:val="1"/>
      <w:numFmt w:val="lowerLetter"/>
      <w:lvlText w:val="%8)"/>
      <w:lvlJc w:val="left"/>
      <w:pPr>
        <w:ind w:left="3412" w:hanging="440"/>
      </w:pPr>
    </w:lvl>
    <w:lvl w:ilvl="8">
      <w:start w:val="1"/>
      <w:numFmt w:val="lowerRoman"/>
      <w:lvlText w:val="%9."/>
      <w:lvlJc w:val="right"/>
      <w:pPr>
        <w:ind w:left="3852" w:hanging="440"/>
      </w:pPr>
    </w:lvl>
  </w:abstractNum>
  <w:abstractNum w:abstractNumId="5" w15:restartNumberingAfterBreak="0">
    <w:nsid w:val="402343FE"/>
    <w:multiLevelType w:val="multilevel"/>
    <w:tmpl w:val="402343FE"/>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6" w15:restartNumberingAfterBreak="0">
    <w:nsid w:val="48D268BC"/>
    <w:multiLevelType w:val="multilevel"/>
    <w:tmpl w:val="48D268BC"/>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7" w15:restartNumberingAfterBreak="0">
    <w:nsid w:val="4E892DA1"/>
    <w:multiLevelType w:val="multilevel"/>
    <w:tmpl w:val="4E892DA1"/>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8" w15:restartNumberingAfterBreak="0">
    <w:nsid w:val="53F9392E"/>
    <w:multiLevelType w:val="multilevel"/>
    <w:tmpl w:val="53F9392E"/>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9" w15:restartNumberingAfterBreak="0">
    <w:nsid w:val="67864B53"/>
    <w:multiLevelType w:val="multilevel"/>
    <w:tmpl w:val="67864B53"/>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10" w15:restartNumberingAfterBreak="0">
    <w:nsid w:val="6D622867"/>
    <w:multiLevelType w:val="multilevel"/>
    <w:tmpl w:val="6D622867"/>
    <w:lvl w:ilvl="0">
      <w:start w:val="1"/>
      <w:numFmt w:val="decimal"/>
      <w:suff w:val="space"/>
      <w:lvlText w:val="[%1]"/>
      <w:lvlJc w:val="left"/>
      <w:pPr>
        <w:ind w:left="284" w:hanging="28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DBD4DB8"/>
    <w:multiLevelType w:val="multilevel"/>
    <w:tmpl w:val="6DBD4DB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7ACA7429"/>
    <w:multiLevelType w:val="multilevel"/>
    <w:tmpl w:val="7ACA7429"/>
    <w:lvl w:ilvl="0">
      <w:start w:val="1"/>
      <w:numFmt w:val="decimal"/>
      <w:pStyle w:val="-1"/>
      <w:suff w:val="space"/>
      <w:lvlText w:val="%1"/>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13" w15:restartNumberingAfterBreak="0">
    <w:nsid w:val="7B7F1531"/>
    <w:multiLevelType w:val="multilevel"/>
    <w:tmpl w:val="7B7F1531"/>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16cid:durableId="611671142">
    <w:abstractNumId w:val="12"/>
  </w:num>
  <w:num w:numId="2" w16cid:durableId="1905985304">
    <w:abstractNumId w:val="4"/>
  </w:num>
  <w:num w:numId="3" w16cid:durableId="1517503766">
    <w:abstractNumId w:val="0"/>
  </w:num>
  <w:num w:numId="4" w16cid:durableId="686567267">
    <w:abstractNumId w:val="8"/>
  </w:num>
  <w:num w:numId="5" w16cid:durableId="1922523116">
    <w:abstractNumId w:val="5"/>
  </w:num>
  <w:num w:numId="6" w16cid:durableId="536040496">
    <w:abstractNumId w:val="3"/>
  </w:num>
  <w:num w:numId="7" w16cid:durableId="1016345782">
    <w:abstractNumId w:val="13"/>
  </w:num>
  <w:num w:numId="8" w16cid:durableId="306905380">
    <w:abstractNumId w:val="6"/>
  </w:num>
  <w:num w:numId="9" w16cid:durableId="178743526">
    <w:abstractNumId w:val="11"/>
  </w:num>
  <w:num w:numId="10" w16cid:durableId="1048381369">
    <w:abstractNumId w:val="9"/>
  </w:num>
  <w:num w:numId="11" w16cid:durableId="91166922">
    <w:abstractNumId w:val="7"/>
  </w:num>
  <w:num w:numId="12" w16cid:durableId="1156217177">
    <w:abstractNumId w:val="10"/>
  </w:num>
  <w:num w:numId="13" w16cid:durableId="1039623657">
    <w:abstractNumId w:val="12"/>
  </w:num>
  <w:num w:numId="14" w16cid:durableId="1305551096">
    <w:abstractNumId w:val="12"/>
  </w:num>
  <w:num w:numId="15" w16cid:durableId="779957577">
    <w:abstractNumId w:val="1"/>
  </w:num>
  <w:num w:numId="16" w16cid:durableId="2002411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utuan">
    <w15:presenceInfo w15:providerId="None" w15:userId="wutuan"/>
  </w15:person>
  <w15:person w15:author="jizhan gao">
    <w15:presenceInfo w15:providerId="Windows Live" w15:userId="6e3c219b3f175f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7204DF"/>
    <w:rsid w:val="000046B1"/>
    <w:rsid w:val="000070BB"/>
    <w:rsid w:val="000108AF"/>
    <w:rsid w:val="0001266E"/>
    <w:rsid w:val="0001399E"/>
    <w:rsid w:val="000144BA"/>
    <w:rsid w:val="00017DC5"/>
    <w:rsid w:val="0002259D"/>
    <w:rsid w:val="00031DF5"/>
    <w:rsid w:val="0003235D"/>
    <w:rsid w:val="00032DE8"/>
    <w:rsid w:val="00033176"/>
    <w:rsid w:val="00036028"/>
    <w:rsid w:val="00042AA9"/>
    <w:rsid w:val="0004530C"/>
    <w:rsid w:val="0005104F"/>
    <w:rsid w:val="0005119C"/>
    <w:rsid w:val="00061324"/>
    <w:rsid w:val="0006191C"/>
    <w:rsid w:val="00062223"/>
    <w:rsid w:val="00062752"/>
    <w:rsid w:val="00063EF4"/>
    <w:rsid w:val="00064C65"/>
    <w:rsid w:val="00065045"/>
    <w:rsid w:val="000650E0"/>
    <w:rsid w:val="00074BAA"/>
    <w:rsid w:val="00074FC6"/>
    <w:rsid w:val="000759D9"/>
    <w:rsid w:val="00077BD9"/>
    <w:rsid w:val="00080D28"/>
    <w:rsid w:val="00084275"/>
    <w:rsid w:val="0008503D"/>
    <w:rsid w:val="0008633C"/>
    <w:rsid w:val="0008731D"/>
    <w:rsid w:val="00090FC8"/>
    <w:rsid w:val="00093720"/>
    <w:rsid w:val="000943A3"/>
    <w:rsid w:val="00094EDA"/>
    <w:rsid w:val="000A0DC7"/>
    <w:rsid w:val="000A36C6"/>
    <w:rsid w:val="000A3E68"/>
    <w:rsid w:val="000A599A"/>
    <w:rsid w:val="000B0FD5"/>
    <w:rsid w:val="000B1289"/>
    <w:rsid w:val="000B3179"/>
    <w:rsid w:val="000C558D"/>
    <w:rsid w:val="000C59CD"/>
    <w:rsid w:val="000C63F0"/>
    <w:rsid w:val="000D292F"/>
    <w:rsid w:val="000D345F"/>
    <w:rsid w:val="000D5E79"/>
    <w:rsid w:val="000E48B9"/>
    <w:rsid w:val="000E5BEF"/>
    <w:rsid w:val="000E6194"/>
    <w:rsid w:val="000F00CB"/>
    <w:rsid w:val="000F1D51"/>
    <w:rsid w:val="000F2BEB"/>
    <w:rsid w:val="000F2FBE"/>
    <w:rsid w:val="000F7609"/>
    <w:rsid w:val="00101EFB"/>
    <w:rsid w:val="00102FFE"/>
    <w:rsid w:val="00104B04"/>
    <w:rsid w:val="001073CD"/>
    <w:rsid w:val="00110E69"/>
    <w:rsid w:val="00113238"/>
    <w:rsid w:val="00116A96"/>
    <w:rsid w:val="00117A94"/>
    <w:rsid w:val="00121312"/>
    <w:rsid w:val="00122D46"/>
    <w:rsid w:val="001276F2"/>
    <w:rsid w:val="0013177B"/>
    <w:rsid w:val="00135CFC"/>
    <w:rsid w:val="00137B35"/>
    <w:rsid w:val="0014083F"/>
    <w:rsid w:val="00142C48"/>
    <w:rsid w:val="00142E5C"/>
    <w:rsid w:val="0014488E"/>
    <w:rsid w:val="001462A3"/>
    <w:rsid w:val="0015255C"/>
    <w:rsid w:val="0015275C"/>
    <w:rsid w:val="00152B89"/>
    <w:rsid w:val="00155A0D"/>
    <w:rsid w:val="00157192"/>
    <w:rsid w:val="001574B8"/>
    <w:rsid w:val="0016330E"/>
    <w:rsid w:val="0016504B"/>
    <w:rsid w:val="00165190"/>
    <w:rsid w:val="00166B22"/>
    <w:rsid w:val="00167C04"/>
    <w:rsid w:val="0017297A"/>
    <w:rsid w:val="00173983"/>
    <w:rsid w:val="00176720"/>
    <w:rsid w:val="00177CC1"/>
    <w:rsid w:val="00180794"/>
    <w:rsid w:val="00186770"/>
    <w:rsid w:val="00186B3D"/>
    <w:rsid w:val="00194665"/>
    <w:rsid w:val="00196B8F"/>
    <w:rsid w:val="001A0A52"/>
    <w:rsid w:val="001A27A2"/>
    <w:rsid w:val="001A2FF0"/>
    <w:rsid w:val="001A3659"/>
    <w:rsid w:val="001A4687"/>
    <w:rsid w:val="001A7F67"/>
    <w:rsid w:val="001B1242"/>
    <w:rsid w:val="001B15E4"/>
    <w:rsid w:val="001B3505"/>
    <w:rsid w:val="001B6EFE"/>
    <w:rsid w:val="001B7BCB"/>
    <w:rsid w:val="001C0863"/>
    <w:rsid w:val="001C1441"/>
    <w:rsid w:val="001C3B90"/>
    <w:rsid w:val="001C47DC"/>
    <w:rsid w:val="001C4F5A"/>
    <w:rsid w:val="001C5F58"/>
    <w:rsid w:val="001C726F"/>
    <w:rsid w:val="001D3947"/>
    <w:rsid w:val="001D701A"/>
    <w:rsid w:val="001E1043"/>
    <w:rsid w:val="001F3790"/>
    <w:rsid w:val="001F63CB"/>
    <w:rsid w:val="001F6DE2"/>
    <w:rsid w:val="00200D5E"/>
    <w:rsid w:val="0020333D"/>
    <w:rsid w:val="002056F5"/>
    <w:rsid w:val="00205999"/>
    <w:rsid w:val="002062E1"/>
    <w:rsid w:val="00206768"/>
    <w:rsid w:val="00207464"/>
    <w:rsid w:val="00217915"/>
    <w:rsid w:val="00217AB6"/>
    <w:rsid w:val="002202AF"/>
    <w:rsid w:val="002209F1"/>
    <w:rsid w:val="00221B08"/>
    <w:rsid w:val="00221B88"/>
    <w:rsid w:val="00225656"/>
    <w:rsid w:val="002306A8"/>
    <w:rsid w:val="00231A2F"/>
    <w:rsid w:val="00232126"/>
    <w:rsid w:val="00233FB4"/>
    <w:rsid w:val="002348F7"/>
    <w:rsid w:val="0024060C"/>
    <w:rsid w:val="00240FF9"/>
    <w:rsid w:val="0024137B"/>
    <w:rsid w:val="0024619A"/>
    <w:rsid w:val="002515E7"/>
    <w:rsid w:val="00260B91"/>
    <w:rsid w:val="00265DFF"/>
    <w:rsid w:val="00267E6D"/>
    <w:rsid w:val="00271D6A"/>
    <w:rsid w:val="00271E85"/>
    <w:rsid w:val="002745E1"/>
    <w:rsid w:val="00274CCC"/>
    <w:rsid w:val="00276064"/>
    <w:rsid w:val="00280516"/>
    <w:rsid w:val="0028260A"/>
    <w:rsid w:val="0028342A"/>
    <w:rsid w:val="0028378B"/>
    <w:rsid w:val="00287A7C"/>
    <w:rsid w:val="00287FF4"/>
    <w:rsid w:val="00290FD4"/>
    <w:rsid w:val="00291012"/>
    <w:rsid w:val="00291C12"/>
    <w:rsid w:val="00295158"/>
    <w:rsid w:val="0029673F"/>
    <w:rsid w:val="002A11FF"/>
    <w:rsid w:val="002A28BF"/>
    <w:rsid w:val="002A33A7"/>
    <w:rsid w:val="002A3994"/>
    <w:rsid w:val="002A5AB9"/>
    <w:rsid w:val="002B06FB"/>
    <w:rsid w:val="002B23D5"/>
    <w:rsid w:val="002B43D0"/>
    <w:rsid w:val="002B4C92"/>
    <w:rsid w:val="002C0B3D"/>
    <w:rsid w:val="002C2EF0"/>
    <w:rsid w:val="002C5991"/>
    <w:rsid w:val="002C5F75"/>
    <w:rsid w:val="002C6D28"/>
    <w:rsid w:val="002D0274"/>
    <w:rsid w:val="002D0A36"/>
    <w:rsid w:val="002D2453"/>
    <w:rsid w:val="002D30B2"/>
    <w:rsid w:val="002D3DC4"/>
    <w:rsid w:val="002D4EC7"/>
    <w:rsid w:val="002D5B9B"/>
    <w:rsid w:val="002D6F79"/>
    <w:rsid w:val="002E070F"/>
    <w:rsid w:val="002E4163"/>
    <w:rsid w:val="002E51C3"/>
    <w:rsid w:val="002E6838"/>
    <w:rsid w:val="002F053D"/>
    <w:rsid w:val="002F059E"/>
    <w:rsid w:val="002F29A3"/>
    <w:rsid w:val="002F42EE"/>
    <w:rsid w:val="002F44DA"/>
    <w:rsid w:val="002F5DC2"/>
    <w:rsid w:val="002F65D1"/>
    <w:rsid w:val="002F7F91"/>
    <w:rsid w:val="00300C70"/>
    <w:rsid w:val="003020AA"/>
    <w:rsid w:val="00302EF9"/>
    <w:rsid w:val="0030447C"/>
    <w:rsid w:val="00306664"/>
    <w:rsid w:val="00311154"/>
    <w:rsid w:val="003123D7"/>
    <w:rsid w:val="003151FE"/>
    <w:rsid w:val="00316191"/>
    <w:rsid w:val="00320F05"/>
    <w:rsid w:val="0032318F"/>
    <w:rsid w:val="0032481C"/>
    <w:rsid w:val="00325803"/>
    <w:rsid w:val="003310AC"/>
    <w:rsid w:val="003341C6"/>
    <w:rsid w:val="0034088F"/>
    <w:rsid w:val="00344EA3"/>
    <w:rsid w:val="00346357"/>
    <w:rsid w:val="003516F6"/>
    <w:rsid w:val="00353967"/>
    <w:rsid w:val="003548BB"/>
    <w:rsid w:val="0035517B"/>
    <w:rsid w:val="003554F9"/>
    <w:rsid w:val="0035582A"/>
    <w:rsid w:val="00356E63"/>
    <w:rsid w:val="003637C6"/>
    <w:rsid w:val="00364683"/>
    <w:rsid w:val="00364C8C"/>
    <w:rsid w:val="00364DEF"/>
    <w:rsid w:val="003666E3"/>
    <w:rsid w:val="00366CC4"/>
    <w:rsid w:val="00370F11"/>
    <w:rsid w:val="00376D68"/>
    <w:rsid w:val="00377528"/>
    <w:rsid w:val="003818D1"/>
    <w:rsid w:val="00382C1A"/>
    <w:rsid w:val="0038446C"/>
    <w:rsid w:val="00390877"/>
    <w:rsid w:val="00391472"/>
    <w:rsid w:val="00396B63"/>
    <w:rsid w:val="00397379"/>
    <w:rsid w:val="003A0228"/>
    <w:rsid w:val="003A1358"/>
    <w:rsid w:val="003A1A4F"/>
    <w:rsid w:val="003A42DA"/>
    <w:rsid w:val="003A4513"/>
    <w:rsid w:val="003A4F6D"/>
    <w:rsid w:val="003A50F6"/>
    <w:rsid w:val="003A5756"/>
    <w:rsid w:val="003A5AF0"/>
    <w:rsid w:val="003A5DD7"/>
    <w:rsid w:val="003B3626"/>
    <w:rsid w:val="003B3831"/>
    <w:rsid w:val="003B3EC3"/>
    <w:rsid w:val="003B497F"/>
    <w:rsid w:val="003B6EF6"/>
    <w:rsid w:val="003C0B5F"/>
    <w:rsid w:val="003C1829"/>
    <w:rsid w:val="003C2DE6"/>
    <w:rsid w:val="003C2E5D"/>
    <w:rsid w:val="003C551D"/>
    <w:rsid w:val="003C64D7"/>
    <w:rsid w:val="003C67A9"/>
    <w:rsid w:val="003D0F4F"/>
    <w:rsid w:val="003D336D"/>
    <w:rsid w:val="003D568B"/>
    <w:rsid w:val="003E0351"/>
    <w:rsid w:val="003E0F2D"/>
    <w:rsid w:val="003E1D20"/>
    <w:rsid w:val="003E549F"/>
    <w:rsid w:val="003E7580"/>
    <w:rsid w:val="003F1EDB"/>
    <w:rsid w:val="003F348D"/>
    <w:rsid w:val="003F69E6"/>
    <w:rsid w:val="003F7260"/>
    <w:rsid w:val="003F7D95"/>
    <w:rsid w:val="003F7ED4"/>
    <w:rsid w:val="004015BC"/>
    <w:rsid w:val="004026B4"/>
    <w:rsid w:val="00405A5B"/>
    <w:rsid w:val="00415CA4"/>
    <w:rsid w:val="00415FF8"/>
    <w:rsid w:val="00416895"/>
    <w:rsid w:val="00420475"/>
    <w:rsid w:val="00423019"/>
    <w:rsid w:val="004230E1"/>
    <w:rsid w:val="00425A35"/>
    <w:rsid w:val="00426C25"/>
    <w:rsid w:val="00430068"/>
    <w:rsid w:val="004341F4"/>
    <w:rsid w:val="004365FA"/>
    <w:rsid w:val="004366F5"/>
    <w:rsid w:val="00436B7C"/>
    <w:rsid w:val="00437354"/>
    <w:rsid w:val="00437A0B"/>
    <w:rsid w:val="00437B86"/>
    <w:rsid w:val="00440806"/>
    <w:rsid w:val="004418F7"/>
    <w:rsid w:val="00441B82"/>
    <w:rsid w:val="00442061"/>
    <w:rsid w:val="0044365E"/>
    <w:rsid w:val="00445748"/>
    <w:rsid w:val="00445EBA"/>
    <w:rsid w:val="00450C43"/>
    <w:rsid w:val="00453A50"/>
    <w:rsid w:val="004540D9"/>
    <w:rsid w:val="0045459C"/>
    <w:rsid w:val="00454EB3"/>
    <w:rsid w:val="00457798"/>
    <w:rsid w:val="00457C0A"/>
    <w:rsid w:val="00460869"/>
    <w:rsid w:val="00462E44"/>
    <w:rsid w:val="0046357A"/>
    <w:rsid w:val="00464679"/>
    <w:rsid w:val="004655E3"/>
    <w:rsid w:val="004673A2"/>
    <w:rsid w:val="00472316"/>
    <w:rsid w:val="00473649"/>
    <w:rsid w:val="0048069F"/>
    <w:rsid w:val="00482B32"/>
    <w:rsid w:val="00485160"/>
    <w:rsid w:val="00492A92"/>
    <w:rsid w:val="004A15F7"/>
    <w:rsid w:val="004A3B74"/>
    <w:rsid w:val="004A3D3D"/>
    <w:rsid w:val="004A43F9"/>
    <w:rsid w:val="004B275F"/>
    <w:rsid w:val="004B29C2"/>
    <w:rsid w:val="004B3ECC"/>
    <w:rsid w:val="004B4323"/>
    <w:rsid w:val="004B6B42"/>
    <w:rsid w:val="004B7EE2"/>
    <w:rsid w:val="004D0CFA"/>
    <w:rsid w:val="004D1013"/>
    <w:rsid w:val="004D2140"/>
    <w:rsid w:val="004E1751"/>
    <w:rsid w:val="004E1A18"/>
    <w:rsid w:val="004E28AF"/>
    <w:rsid w:val="004E38AD"/>
    <w:rsid w:val="004E39A2"/>
    <w:rsid w:val="004E51AF"/>
    <w:rsid w:val="004E6207"/>
    <w:rsid w:val="004F2D58"/>
    <w:rsid w:val="004F2DDF"/>
    <w:rsid w:val="004F3B18"/>
    <w:rsid w:val="004F57A1"/>
    <w:rsid w:val="004F6870"/>
    <w:rsid w:val="005014D6"/>
    <w:rsid w:val="005031D5"/>
    <w:rsid w:val="0050363E"/>
    <w:rsid w:val="00504432"/>
    <w:rsid w:val="00504E67"/>
    <w:rsid w:val="00511227"/>
    <w:rsid w:val="00521F40"/>
    <w:rsid w:val="00524A2B"/>
    <w:rsid w:val="00527006"/>
    <w:rsid w:val="0053130B"/>
    <w:rsid w:val="005334D0"/>
    <w:rsid w:val="005364DA"/>
    <w:rsid w:val="00537BB1"/>
    <w:rsid w:val="005401A8"/>
    <w:rsid w:val="00542770"/>
    <w:rsid w:val="00545766"/>
    <w:rsid w:val="00547E2F"/>
    <w:rsid w:val="00550766"/>
    <w:rsid w:val="005541F8"/>
    <w:rsid w:val="00556E80"/>
    <w:rsid w:val="005573E0"/>
    <w:rsid w:val="005671EF"/>
    <w:rsid w:val="00567A0C"/>
    <w:rsid w:val="00567A94"/>
    <w:rsid w:val="00571746"/>
    <w:rsid w:val="00577C32"/>
    <w:rsid w:val="00581031"/>
    <w:rsid w:val="00582498"/>
    <w:rsid w:val="00582DD4"/>
    <w:rsid w:val="00582E6C"/>
    <w:rsid w:val="00583230"/>
    <w:rsid w:val="005836B3"/>
    <w:rsid w:val="00583972"/>
    <w:rsid w:val="00585DEC"/>
    <w:rsid w:val="005878C8"/>
    <w:rsid w:val="00590D1E"/>
    <w:rsid w:val="005910B2"/>
    <w:rsid w:val="00592618"/>
    <w:rsid w:val="00594D16"/>
    <w:rsid w:val="00595338"/>
    <w:rsid w:val="005A1953"/>
    <w:rsid w:val="005B2057"/>
    <w:rsid w:val="005B3AFC"/>
    <w:rsid w:val="005B6818"/>
    <w:rsid w:val="005B72CE"/>
    <w:rsid w:val="005B7EB5"/>
    <w:rsid w:val="005C3A50"/>
    <w:rsid w:val="005C4137"/>
    <w:rsid w:val="005C6237"/>
    <w:rsid w:val="005C7890"/>
    <w:rsid w:val="005D1312"/>
    <w:rsid w:val="005D1395"/>
    <w:rsid w:val="005D1FCD"/>
    <w:rsid w:val="005D3C49"/>
    <w:rsid w:val="005D506E"/>
    <w:rsid w:val="005D5777"/>
    <w:rsid w:val="005D60E8"/>
    <w:rsid w:val="005D6827"/>
    <w:rsid w:val="005D6BEA"/>
    <w:rsid w:val="005D71AF"/>
    <w:rsid w:val="005E4873"/>
    <w:rsid w:val="005E761A"/>
    <w:rsid w:val="005E7702"/>
    <w:rsid w:val="005F3C4E"/>
    <w:rsid w:val="005F4089"/>
    <w:rsid w:val="005F4BFE"/>
    <w:rsid w:val="005F54CE"/>
    <w:rsid w:val="005F5BB9"/>
    <w:rsid w:val="005F75C2"/>
    <w:rsid w:val="00600DB1"/>
    <w:rsid w:val="006030A7"/>
    <w:rsid w:val="006046C3"/>
    <w:rsid w:val="00605242"/>
    <w:rsid w:val="00607145"/>
    <w:rsid w:val="006121E5"/>
    <w:rsid w:val="0061249E"/>
    <w:rsid w:val="00614B6F"/>
    <w:rsid w:val="00615087"/>
    <w:rsid w:val="006158C2"/>
    <w:rsid w:val="00616CB6"/>
    <w:rsid w:val="00617904"/>
    <w:rsid w:val="00621CCC"/>
    <w:rsid w:val="0062263B"/>
    <w:rsid w:val="00623223"/>
    <w:rsid w:val="006244C8"/>
    <w:rsid w:val="00625D0F"/>
    <w:rsid w:val="006341F0"/>
    <w:rsid w:val="00634CB1"/>
    <w:rsid w:val="00640F1B"/>
    <w:rsid w:val="00643288"/>
    <w:rsid w:val="0064329E"/>
    <w:rsid w:val="006441E7"/>
    <w:rsid w:val="006504B7"/>
    <w:rsid w:val="00651C3F"/>
    <w:rsid w:val="00652724"/>
    <w:rsid w:val="00652E59"/>
    <w:rsid w:val="00654814"/>
    <w:rsid w:val="006566DD"/>
    <w:rsid w:val="00656A38"/>
    <w:rsid w:val="00660405"/>
    <w:rsid w:val="00660BE8"/>
    <w:rsid w:val="00662817"/>
    <w:rsid w:val="0066375B"/>
    <w:rsid w:val="00664266"/>
    <w:rsid w:val="00665E83"/>
    <w:rsid w:val="0066607B"/>
    <w:rsid w:val="00667DDE"/>
    <w:rsid w:val="0067145A"/>
    <w:rsid w:val="0067454A"/>
    <w:rsid w:val="006754E8"/>
    <w:rsid w:val="00680938"/>
    <w:rsid w:val="00680BA3"/>
    <w:rsid w:val="00682BA7"/>
    <w:rsid w:val="00684E45"/>
    <w:rsid w:val="00686138"/>
    <w:rsid w:val="006870F4"/>
    <w:rsid w:val="00687E64"/>
    <w:rsid w:val="006939F4"/>
    <w:rsid w:val="0069691C"/>
    <w:rsid w:val="00696ECC"/>
    <w:rsid w:val="006A0505"/>
    <w:rsid w:val="006A0F79"/>
    <w:rsid w:val="006A1896"/>
    <w:rsid w:val="006A35CD"/>
    <w:rsid w:val="006A592E"/>
    <w:rsid w:val="006B1AA8"/>
    <w:rsid w:val="006B3ED1"/>
    <w:rsid w:val="006B4386"/>
    <w:rsid w:val="006B45F9"/>
    <w:rsid w:val="006B58FD"/>
    <w:rsid w:val="006C19D3"/>
    <w:rsid w:val="006C2E5A"/>
    <w:rsid w:val="006C5826"/>
    <w:rsid w:val="006C5F82"/>
    <w:rsid w:val="006D0AEF"/>
    <w:rsid w:val="006D1A21"/>
    <w:rsid w:val="006D1AC4"/>
    <w:rsid w:val="006D32AB"/>
    <w:rsid w:val="006D3DB2"/>
    <w:rsid w:val="006D6AF5"/>
    <w:rsid w:val="006E15B0"/>
    <w:rsid w:val="006E6AF2"/>
    <w:rsid w:val="006E7068"/>
    <w:rsid w:val="006E799A"/>
    <w:rsid w:val="006F08B2"/>
    <w:rsid w:val="006F236F"/>
    <w:rsid w:val="006F526D"/>
    <w:rsid w:val="006F57BA"/>
    <w:rsid w:val="006F5C1F"/>
    <w:rsid w:val="00707216"/>
    <w:rsid w:val="0070756A"/>
    <w:rsid w:val="007101AA"/>
    <w:rsid w:val="00710A82"/>
    <w:rsid w:val="00710B44"/>
    <w:rsid w:val="007120F7"/>
    <w:rsid w:val="00713AB6"/>
    <w:rsid w:val="0071515D"/>
    <w:rsid w:val="007202F8"/>
    <w:rsid w:val="00723743"/>
    <w:rsid w:val="00723F38"/>
    <w:rsid w:val="00727B14"/>
    <w:rsid w:val="007302E4"/>
    <w:rsid w:val="00733822"/>
    <w:rsid w:val="0073393B"/>
    <w:rsid w:val="007350E6"/>
    <w:rsid w:val="00736BF5"/>
    <w:rsid w:val="00742861"/>
    <w:rsid w:val="00743740"/>
    <w:rsid w:val="007439A8"/>
    <w:rsid w:val="00745B90"/>
    <w:rsid w:val="007462BC"/>
    <w:rsid w:val="007471B8"/>
    <w:rsid w:val="00751301"/>
    <w:rsid w:val="00755F52"/>
    <w:rsid w:val="00762582"/>
    <w:rsid w:val="00762ECC"/>
    <w:rsid w:val="00764CC9"/>
    <w:rsid w:val="007650C1"/>
    <w:rsid w:val="0076510A"/>
    <w:rsid w:val="007669FA"/>
    <w:rsid w:val="007704D8"/>
    <w:rsid w:val="00771734"/>
    <w:rsid w:val="007751F3"/>
    <w:rsid w:val="00776324"/>
    <w:rsid w:val="0077635B"/>
    <w:rsid w:val="00777AEA"/>
    <w:rsid w:val="00782060"/>
    <w:rsid w:val="00786CF8"/>
    <w:rsid w:val="00791152"/>
    <w:rsid w:val="007915C7"/>
    <w:rsid w:val="00791C09"/>
    <w:rsid w:val="00791EEB"/>
    <w:rsid w:val="00796C07"/>
    <w:rsid w:val="007973CD"/>
    <w:rsid w:val="007A46AB"/>
    <w:rsid w:val="007A4E3B"/>
    <w:rsid w:val="007A548D"/>
    <w:rsid w:val="007A5E7F"/>
    <w:rsid w:val="007A63A5"/>
    <w:rsid w:val="007B1090"/>
    <w:rsid w:val="007B2332"/>
    <w:rsid w:val="007B25D3"/>
    <w:rsid w:val="007B2F93"/>
    <w:rsid w:val="007B4328"/>
    <w:rsid w:val="007C0EC8"/>
    <w:rsid w:val="007C3291"/>
    <w:rsid w:val="007C3BFA"/>
    <w:rsid w:val="007C3E90"/>
    <w:rsid w:val="007C7770"/>
    <w:rsid w:val="007D0011"/>
    <w:rsid w:val="007D32B8"/>
    <w:rsid w:val="007D3F95"/>
    <w:rsid w:val="007D4738"/>
    <w:rsid w:val="007D581D"/>
    <w:rsid w:val="007D5853"/>
    <w:rsid w:val="007D7003"/>
    <w:rsid w:val="007D796E"/>
    <w:rsid w:val="007D7A4E"/>
    <w:rsid w:val="007E0784"/>
    <w:rsid w:val="007E1CA0"/>
    <w:rsid w:val="007E3A24"/>
    <w:rsid w:val="007E431C"/>
    <w:rsid w:val="007E518F"/>
    <w:rsid w:val="007E5497"/>
    <w:rsid w:val="007F09C9"/>
    <w:rsid w:val="007F40C5"/>
    <w:rsid w:val="007F48C9"/>
    <w:rsid w:val="007F6818"/>
    <w:rsid w:val="00802F98"/>
    <w:rsid w:val="00803E83"/>
    <w:rsid w:val="00804265"/>
    <w:rsid w:val="00804923"/>
    <w:rsid w:val="00804E22"/>
    <w:rsid w:val="00805650"/>
    <w:rsid w:val="00806807"/>
    <w:rsid w:val="00807697"/>
    <w:rsid w:val="00812FB9"/>
    <w:rsid w:val="0081385B"/>
    <w:rsid w:val="00813C22"/>
    <w:rsid w:val="00816FD3"/>
    <w:rsid w:val="00820D0E"/>
    <w:rsid w:val="008212F2"/>
    <w:rsid w:val="0082143B"/>
    <w:rsid w:val="00822F63"/>
    <w:rsid w:val="00823FD8"/>
    <w:rsid w:val="00824431"/>
    <w:rsid w:val="00824F09"/>
    <w:rsid w:val="00826D87"/>
    <w:rsid w:val="00834C22"/>
    <w:rsid w:val="00836358"/>
    <w:rsid w:val="0084079B"/>
    <w:rsid w:val="00840F2C"/>
    <w:rsid w:val="008416B6"/>
    <w:rsid w:val="008416C5"/>
    <w:rsid w:val="008417A3"/>
    <w:rsid w:val="008439C7"/>
    <w:rsid w:val="0085075D"/>
    <w:rsid w:val="0085140C"/>
    <w:rsid w:val="00851EEA"/>
    <w:rsid w:val="00852030"/>
    <w:rsid w:val="00852239"/>
    <w:rsid w:val="008535EE"/>
    <w:rsid w:val="00853A9F"/>
    <w:rsid w:val="00853DCA"/>
    <w:rsid w:val="008544EC"/>
    <w:rsid w:val="00854FAC"/>
    <w:rsid w:val="008557B9"/>
    <w:rsid w:val="008569B4"/>
    <w:rsid w:val="00860821"/>
    <w:rsid w:val="008618C5"/>
    <w:rsid w:val="0086353C"/>
    <w:rsid w:val="0086537E"/>
    <w:rsid w:val="00867F0B"/>
    <w:rsid w:val="00877999"/>
    <w:rsid w:val="00883907"/>
    <w:rsid w:val="00886945"/>
    <w:rsid w:val="00886B59"/>
    <w:rsid w:val="00891512"/>
    <w:rsid w:val="0089158C"/>
    <w:rsid w:val="00895676"/>
    <w:rsid w:val="008959E8"/>
    <w:rsid w:val="00897992"/>
    <w:rsid w:val="00897D55"/>
    <w:rsid w:val="008A1448"/>
    <w:rsid w:val="008A1DC0"/>
    <w:rsid w:val="008B019D"/>
    <w:rsid w:val="008B5FEF"/>
    <w:rsid w:val="008B7735"/>
    <w:rsid w:val="008C38A3"/>
    <w:rsid w:val="008C398F"/>
    <w:rsid w:val="008D45A6"/>
    <w:rsid w:val="008D45C4"/>
    <w:rsid w:val="008D62FE"/>
    <w:rsid w:val="008D7E3D"/>
    <w:rsid w:val="008E1218"/>
    <w:rsid w:val="008E152A"/>
    <w:rsid w:val="008F1DF9"/>
    <w:rsid w:val="008F2437"/>
    <w:rsid w:val="008F2C43"/>
    <w:rsid w:val="008F31B3"/>
    <w:rsid w:val="008F55FD"/>
    <w:rsid w:val="008F5DAB"/>
    <w:rsid w:val="008F65FA"/>
    <w:rsid w:val="008F76DE"/>
    <w:rsid w:val="00900643"/>
    <w:rsid w:val="00900B6A"/>
    <w:rsid w:val="009023C1"/>
    <w:rsid w:val="0090285A"/>
    <w:rsid w:val="00902863"/>
    <w:rsid w:val="00904A54"/>
    <w:rsid w:val="00905533"/>
    <w:rsid w:val="00905E1B"/>
    <w:rsid w:val="00906C17"/>
    <w:rsid w:val="009121A2"/>
    <w:rsid w:val="00913F34"/>
    <w:rsid w:val="00915908"/>
    <w:rsid w:val="00920442"/>
    <w:rsid w:val="00921095"/>
    <w:rsid w:val="0092347E"/>
    <w:rsid w:val="00923A5E"/>
    <w:rsid w:val="00930B74"/>
    <w:rsid w:val="00930C73"/>
    <w:rsid w:val="00931D90"/>
    <w:rsid w:val="009351BB"/>
    <w:rsid w:val="0093762E"/>
    <w:rsid w:val="009407A4"/>
    <w:rsid w:val="00940BD0"/>
    <w:rsid w:val="00942971"/>
    <w:rsid w:val="009449F2"/>
    <w:rsid w:val="009511C9"/>
    <w:rsid w:val="00955AFD"/>
    <w:rsid w:val="00960854"/>
    <w:rsid w:val="009610C2"/>
    <w:rsid w:val="0096263D"/>
    <w:rsid w:val="0096265B"/>
    <w:rsid w:val="009628DF"/>
    <w:rsid w:val="00965878"/>
    <w:rsid w:val="00966074"/>
    <w:rsid w:val="0096712F"/>
    <w:rsid w:val="009810A7"/>
    <w:rsid w:val="00983C20"/>
    <w:rsid w:val="009867BD"/>
    <w:rsid w:val="00986B3F"/>
    <w:rsid w:val="009878B6"/>
    <w:rsid w:val="00990F96"/>
    <w:rsid w:val="00994922"/>
    <w:rsid w:val="00997282"/>
    <w:rsid w:val="009A48D3"/>
    <w:rsid w:val="009A4D38"/>
    <w:rsid w:val="009A5EF4"/>
    <w:rsid w:val="009A793A"/>
    <w:rsid w:val="009B0E2F"/>
    <w:rsid w:val="009B3BFA"/>
    <w:rsid w:val="009B55B1"/>
    <w:rsid w:val="009C0E6E"/>
    <w:rsid w:val="009C3694"/>
    <w:rsid w:val="009C40CF"/>
    <w:rsid w:val="009C4EA8"/>
    <w:rsid w:val="009C583C"/>
    <w:rsid w:val="009C7473"/>
    <w:rsid w:val="009C7CAC"/>
    <w:rsid w:val="009D16BD"/>
    <w:rsid w:val="009D4232"/>
    <w:rsid w:val="009D63EF"/>
    <w:rsid w:val="009D67D5"/>
    <w:rsid w:val="009D6EF1"/>
    <w:rsid w:val="009E00FD"/>
    <w:rsid w:val="009E1C17"/>
    <w:rsid w:val="009E326B"/>
    <w:rsid w:val="009E464C"/>
    <w:rsid w:val="009E6EEE"/>
    <w:rsid w:val="009F09F1"/>
    <w:rsid w:val="009F3FEA"/>
    <w:rsid w:val="009F5193"/>
    <w:rsid w:val="00A01CBF"/>
    <w:rsid w:val="00A059AD"/>
    <w:rsid w:val="00A10501"/>
    <w:rsid w:val="00A11124"/>
    <w:rsid w:val="00A113FD"/>
    <w:rsid w:val="00A11FBB"/>
    <w:rsid w:val="00A12272"/>
    <w:rsid w:val="00A12C6E"/>
    <w:rsid w:val="00A14A3C"/>
    <w:rsid w:val="00A17800"/>
    <w:rsid w:val="00A17B78"/>
    <w:rsid w:val="00A2297A"/>
    <w:rsid w:val="00A23445"/>
    <w:rsid w:val="00A237AC"/>
    <w:rsid w:val="00A237BA"/>
    <w:rsid w:val="00A23F18"/>
    <w:rsid w:val="00A26DCA"/>
    <w:rsid w:val="00A27969"/>
    <w:rsid w:val="00A400B6"/>
    <w:rsid w:val="00A4478C"/>
    <w:rsid w:val="00A5022D"/>
    <w:rsid w:val="00A51BAB"/>
    <w:rsid w:val="00A51DFF"/>
    <w:rsid w:val="00A523B2"/>
    <w:rsid w:val="00A571D1"/>
    <w:rsid w:val="00A64B31"/>
    <w:rsid w:val="00A6621F"/>
    <w:rsid w:val="00A666A8"/>
    <w:rsid w:val="00A666F3"/>
    <w:rsid w:val="00A67415"/>
    <w:rsid w:val="00A67DCC"/>
    <w:rsid w:val="00A702EF"/>
    <w:rsid w:val="00A705A7"/>
    <w:rsid w:val="00A73451"/>
    <w:rsid w:val="00A741CE"/>
    <w:rsid w:val="00A74C5B"/>
    <w:rsid w:val="00A74E11"/>
    <w:rsid w:val="00A75736"/>
    <w:rsid w:val="00A779DC"/>
    <w:rsid w:val="00A83213"/>
    <w:rsid w:val="00A84235"/>
    <w:rsid w:val="00A9195C"/>
    <w:rsid w:val="00A924D3"/>
    <w:rsid w:val="00A92E81"/>
    <w:rsid w:val="00A95142"/>
    <w:rsid w:val="00A95180"/>
    <w:rsid w:val="00A9522C"/>
    <w:rsid w:val="00A978F3"/>
    <w:rsid w:val="00AA3101"/>
    <w:rsid w:val="00AA7236"/>
    <w:rsid w:val="00AA7714"/>
    <w:rsid w:val="00AB6717"/>
    <w:rsid w:val="00AB7ACA"/>
    <w:rsid w:val="00AB7CC9"/>
    <w:rsid w:val="00AB7E5E"/>
    <w:rsid w:val="00AC339F"/>
    <w:rsid w:val="00AC421E"/>
    <w:rsid w:val="00AC53F8"/>
    <w:rsid w:val="00AC5ED5"/>
    <w:rsid w:val="00AC68A8"/>
    <w:rsid w:val="00AC7F41"/>
    <w:rsid w:val="00AD08A6"/>
    <w:rsid w:val="00AD0DAA"/>
    <w:rsid w:val="00AD202C"/>
    <w:rsid w:val="00AD37A7"/>
    <w:rsid w:val="00AD39B2"/>
    <w:rsid w:val="00AD3C97"/>
    <w:rsid w:val="00AD3D5B"/>
    <w:rsid w:val="00AD5662"/>
    <w:rsid w:val="00AD5AD3"/>
    <w:rsid w:val="00AD7D95"/>
    <w:rsid w:val="00AE074A"/>
    <w:rsid w:val="00AE0A34"/>
    <w:rsid w:val="00AE0D2B"/>
    <w:rsid w:val="00AE2AF5"/>
    <w:rsid w:val="00AE3B44"/>
    <w:rsid w:val="00AE48D9"/>
    <w:rsid w:val="00AE5B3D"/>
    <w:rsid w:val="00AF3077"/>
    <w:rsid w:val="00AF491C"/>
    <w:rsid w:val="00AF6E2F"/>
    <w:rsid w:val="00AF7793"/>
    <w:rsid w:val="00B001DD"/>
    <w:rsid w:val="00B04693"/>
    <w:rsid w:val="00B0480B"/>
    <w:rsid w:val="00B04CF8"/>
    <w:rsid w:val="00B0645B"/>
    <w:rsid w:val="00B0665C"/>
    <w:rsid w:val="00B10A5A"/>
    <w:rsid w:val="00B13084"/>
    <w:rsid w:val="00B144F3"/>
    <w:rsid w:val="00B153C5"/>
    <w:rsid w:val="00B156E0"/>
    <w:rsid w:val="00B260E3"/>
    <w:rsid w:val="00B27504"/>
    <w:rsid w:val="00B30082"/>
    <w:rsid w:val="00B311FD"/>
    <w:rsid w:val="00B32B0B"/>
    <w:rsid w:val="00B334C9"/>
    <w:rsid w:val="00B33AA1"/>
    <w:rsid w:val="00B33B2D"/>
    <w:rsid w:val="00B3455F"/>
    <w:rsid w:val="00B35674"/>
    <w:rsid w:val="00B42890"/>
    <w:rsid w:val="00B44CFA"/>
    <w:rsid w:val="00B45CBB"/>
    <w:rsid w:val="00B51843"/>
    <w:rsid w:val="00B52B9E"/>
    <w:rsid w:val="00B52DDD"/>
    <w:rsid w:val="00B53F9B"/>
    <w:rsid w:val="00B552F4"/>
    <w:rsid w:val="00B62CDB"/>
    <w:rsid w:val="00B64131"/>
    <w:rsid w:val="00B64FEF"/>
    <w:rsid w:val="00B65673"/>
    <w:rsid w:val="00B7086C"/>
    <w:rsid w:val="00B70C52"/>
    <w:rsid w:val="00B730A6"/>
    <w:rsid w:val="00B73ACC"/>
    <w:rsid w:val="00B74106"/>
    <w:rsid w:val="00B77F35"/>
    <w:rsid w:val="00B81269"/>
    <w:rsid w:val="00B85502"/>
    <w:rsid w:val="00B855A2"/>
    <w:rsid w:val="00B85C2F"/>
    <w:rsid w:val="00B87D9F"/>
    <w:rsid w:val="00B91EC1"/>
    <w:rsid w:val="00B95647"/>
    <w:rsid w:val="00B970D0"/>
    <w:rsid w:val="00B9753B"/>
    <w:rsid w:val="00BA1CB1"/>
    <w:rsid w:val="00BA30A9"/>
    <w:rsid w:val="00BA4726"/>
    <w:rsid w:val="00BB02C5"/>
    <w:rsid w:val="00BB2B93"/>
    <w:rsid w:val="00BB3937"/>
    <w:rsid w:val="00BB5BA5"/>
    <w:rsid w:val="00BC1A22"/>
    <w:rsid w:val="00BC4FFF"/>
    <w:rsid w:val="00BC5EA5"/>
    <w:rsid w:val="00BC7D54"/>
    <w:rsid w:val="00BD01C4"/>
    <w:rsid w:val="00BD1316"/>
    <w:rsid w:val="00BD294B"/>
    <w:rsid w:val="00BD42F5"/>
    <w:rsid w:val="00BD5618"/>
    <w:rsid w:val="00BD5D5C"/>
    <w:rsid w:val="00BD69D0"/>
    <w:rsid w:val="00BD6A94"/>
    <w:rsid w:val="00BD7B45"/>
    <w:rsid w:val="00BE0027"/>
    <w:rsid w:val="00BE0080"/>
    <w:rsid w:val="00BE1DEE"/>
    <w:rsid w:val="00BE2ABB"/>
    <w:rsid w:val="00BE3737"/>
    <w:rsid w:val="00BF1D47"/>
    <w:rsid w:val="00BF1F17"/>
    <w:rsid w:val="00BF2CED"/>
    <w:rsid w:val="00BF38C5"/>
    <w:rsid w:val="00BF39E6"/>
    <w:rsid w:val="00C006DD"/>
    <w:rsid w:val="00C019AC"/>
    <w:rsid w:val="00C03957"/>
    <w:rsid w:val="00C04A11"/>
    <w:rsid w:val="00C07ADB"/>
    <w:rsid w:val="00C07D11"/>
    <w:rsid w:val="00C1042C"/>
    <w:rsid w:val="00C201D1"/>
    <w:rsid w:val="00C20BA1"/>
    <w:rsid w:val="00C21079"/>
    <w:rsid w:val="00C2111B"/>
    <w:rsid w:val="00C270D1"/>
    <w:rsid w:val="00C274C5"/>
    <w:rsid w:val="00C30F74"/>
    <w:rsid w:val="00C3257B"/>
    <w:rsid w:val="00C35652"/>
    <w:rsid w:val="00C377E6"/>
    <w:rsid w:val="00C378D7"/>
    <w:rsid w:val="00C40D9A"/>
    <w:rsid w:val="00C40FC6"/>
    <w:rsid w:val="00C429C3"/>
    <w:rsid w:val="00C42F97"/>
    <w:rsid w:val="00C43195"/>
    <w:rsid w:val="00C45273"/>
    <w:rsid w:val="00C463B6"/>
    <w:rsid w:val="00C5152A"/>
    <w:rsid w:val="00C52BF7"/>
    <w:rsid w:val="00C530C1"/>
    <w:rsid w:val="00C53A64"/>
    <w:rsid w:val="00C55471"/>
    <w:rsid w:val="00C55616"/>
    <w:rsid w:val="00C61EBF"/>
    <w:rsid w:val="00C63901"/>
    <w:rsid w:val="00C639C6"/>
    <w:rsid w:val="00C67792"/>
    <w:rsid w:val="00C678D5"/>
    <w:rsid w:val="00C70D8B"/>
    <w:rsid w:val="00C73039"/>
    <w:rsid w:val="00C75CFB"/>
    <w:rsid w:val="00C808BF"/>
    <w:rsid w:val="00C80C9B"/>
    <w:rsid w:val="00C80E01"/>
    <w:rsid w:val="00C82E79"/>
    <w:rsid w:val="00C83AD9"/>
    <w:rsid w:val="00C83FD2"/>
    <w:rsid w:val="00C8502D"/>
    <w:rsid w:val="00C86982"/>
    <w:rsid w:val="00C87B74"/>
    <w:rsid w:val="00C93DE0"/>
    <w:rsid w:val="00C94058"/>
    <w:rsid w:val="00C95550"/>
    <w:rsid w:val="00C95E7A"/>
    <w:rsid w:val="00C96CFF"/>
    <w:rsid w:val="00C97379"/>
    <w:rsid w:val="00CA11F0"/>
    <w:rsid w:val="00CA4C5D"/>
    <w:rsid w:val="00CA55EC"/>
    <w:rsid w:val="00CA5903"/>
    <w:rsid w:val="00CA5E0A"/>
    <w:rsid w:val="00CA64EC"/>
    <w:rsid w:val="00CA68D9"/>
    <w:rsid w:val="00CA69DA"/>
    <w:rsid w:val="00CA6FE8"/>
    <w:rsid w:val="00CA723E"/>
    <w:rsid w:val="00CB24E9"/>
    <w:rsid w:val="00CB3C3E"/>
    <w:rsid w:val="00CB4769"/>
    <w:rsid w:val="00CB4BD2"/>
    <w:rsid w:val="00CB5E85"/>
    <w:rsid w:val="00CC3660"/>
    <w:rsid w:val="00CC73EF"/>
    <w:rsid w:val="00CC7BC0"/>
    <w:rsid w:val="00CD0373"/>
    <w:rsid w:val="00CD08F1"/>
    <w:rsid w:val="00CD2345"/>
    <w:rsid w:val="00CD466B"/>
    <w:rsid w:val="00CD5BB0"/>
    <w:rsid w:val="00CD71B9"/>
    <w:rsid w:val="00CE2D68"/>
    <w:rsid w:val="00CE533D"/>
    <w:rsid w:val="00CF136B"/>
    <w:rsid w:val="00CF1488"/>
    <w:rsid w:val="00CF1B4B"/>
    <w:rsid w:val="00CF29F9"/>
    <w:rsid w:val="00CF319C"/>
    <w:rsid w:val="00CF36DB"/>
    <w:rsid w:val="00CF6F29"/>
    <w:rsid w:val="00D00CBF"/>
    <w:rsid w:val="00D01F8E"/>
    <w:rsid w:val="00D02B95"/>
    <w:rsid w:val="00D03A0B"/>
    <w:rsid w:val="00D119C1"/>
    <w:rsid w:val="00D21876"/>
    <w:rsid w:val="00D2425D"/>
    <w:rsid w:val="00D2464D"/>
    <w:rsid w:val="00D25115"/>
    <w:rsid w:val="00D258B7"/>
    <w:rsid w:val="00D31455"/>
    <w:rsid w:val="00D3153C"/>
    <w:rsid w:val="00D33122"/>
    <w:rsid w:val="00D37562"/>
    <w:rsid w:val="00D40BCF"/>
    <w:rsid w:val="00D44252"/>
    <w:rsid w:val="00D4528F"/>
    <w:rsid w:val="00D50435"/>
    <w:rsid w:val="00D5062A"/>
    <w:rsid w:val="00D507A3"/>
    <w:rsid w:val="00D54110"/>
    <w:rsid w:val="00D541E9"/>
    <w:rsid w:val="00D56F8C"/>
    <w:rsid w:val="00D57E98"/>
    <w:rsid w:val="00D6606A"/>
    <w:rsid w:val="00D66251"/>
    <w:rsid w:val="00D66826"/>
    <w:rsid w:val="00D678C3"/>
    <w:rsid w:val="00D67D90"/>
    <w:rsid w:val="00D67EBE"/>
    <w:rsid w:val="00D72BD5"/>
    <w:rsid w:val="00D73660"/>
    <w:rsid w:val="00D760BE"/>
    <w:rsid w:val="00D76948"/>
    <w:rsid w:val="00D8047F"/>
    <w:rsid w:val="00D80B80"/>
    <w:rsid w:val="00D8339D"/>
    <w:rsid w:val="00D8373D"/>
    <w:rsid w:val="00D8551A"/>
    <w:rsid w:val="00D85F6A"/>
    <w:rsid w:val="00D9024A"/>
    <w:rsid w:val="00D9043B"/>
    <w:rsid w:val="00D91662"/>
    <w:rsid w:val="00D919FB"/>
    <w:rsid w:val="00D93AEA"/>
    <w:rsid w:val="00D94FFE"/>
    <w:rsid w:val="00D9643F"/>
    <w:rsid w:val="00D97D27"/>
    <w:rsid w:val="00DA1963"/>
    <w:rsid w:val="00DA21DB"/>
    <w:rsid w:val="00DA280C"/>
    <w:rsid w:val="00DA5BAD"/>
    <w:rsid w:val="00DB63FC"/>
    <w:rsid w:val="00DB6796"/>
    <w:rsid w:val="00DB7F2A"/>
    <w:rsid w:val="00DC0096"/>
    <w:rsid w:val="00DC47C7"/>
    <w:rsid w:val="00DC5896"/>
    <w:rsid w:val="00DC67B3"/>
    <w:rsid w:val="00DC6A36"/>
    <w:rsid w:val="00DD008B"/>
    <w:rsid w:val="00DD0291"/>
    <w:rsid w:val="00DD1947"/>
    <w:rsid w:val="00DE4F8F"/>
    <w:rsid w:val="00DE6089"/>
    <w:rsid w:val="00DE74E6"/>
    <w:rsid w:val="00DF01EC"/>
    <w:rsid w:val="00DF3B97"/>
    <w:rsid w:val="00DF42C1"/>
    <w:rsid w:val="00DF4B52"/>
    <w:rsid w:val="00DF560E"/>
    <w:rsid w:val="00DF7199"/>
    <w:rsid w:val="00E069BA"/>
    <w:rsid w:val="00E11D1B"/>
    <w:rsid w:val="00E11E20"/>
    <w:rsid w:val="00E15C1E"/>
    <w:rsid w:val="00E21D74"/>
    <w:rsid w:val="00E26902"/>
    <w:rsid w:val="00E27D38"/>
    <w:rsid w:val="00E30824"/>
    <w:rsid w:val="00E30A98"/>
    <w:rsid w:val="00E310BE"/>
    <w:rsid w:val="00E3383C"/>
    <w:rsid w:val="00E37A99"/>
    <w:rsid w:val="00E40FF7"/>
    <w:rsid w:val="00E4354F"/>
    <w:rsid w:val="00E436F4"/>
    <w:rsid w:val="00E44F00"/>
    <w:rsid w:val="00E45ADF"/>
    <w:rsid w:val="00E5028D"/>
    <w:rsid w:val="00E52C3F"/>
    <w:rsid w:val="00E563B6"/>
    <w:rsid w:val="00E57FC1"/>
    <w:rsid w:val="00E60131"/>
    <w:rsid w:val="00E6145C"/>
    <w:rsid w:val="00E63533"/>
    <w:rsid w:val="00E63F37"/>
    <w:rsid w:val="00E70265"/>
    <w:rsid w:val="00E70314"/>
    <w:rsid w:val="00E739AC"/>
    <w:rsid w:val="00E739D8"/>
    <w:rsid w:val="00E765D3"/>
    <w:rsid w:val="00E77F4D"/>
    <w:rsid w:val="00E81DCE"/>
    <w:rsid w:val="00E82B7C"/>
    <w:rsid w:val="00E82FAF"/>
    <w:rsid w:val="00E84E36"/>
    <w:rsid w:val="00E86631"/>
    <w:rsid w:val="00E9038A"/>
    <w:rsid w:val="00E90C7D"/>
    <w:rsid w:val="00E918E2"/>
    <w:rsid w:val="00E9218E"/>
    <w:rsid w:val="00E93D37"/>
    <w:rsid w:val="00E9488C"/>
    <w:rsid w:val="00E96B38"/>
    <w:rsid w:val="00E97FC1"/>
    <w:rsid w:val="00EA31D9"/>
    <w:rsid w:val="00EA58FA"/>
    <w:rsid w:val="00EB15DB"/>
    <w:rsid w:val="00EB36C3"/>
    <w:rsid w:val="00EB3F5B"/>
    <w:rsid w:val="00EB559E"/>
    <w:rsid w:val="00EB6916"/>
    <w:rsid w:val="00EB6CAC"/>
    <w:rsid w:val="00EC316B"/>
    <w:rsid w:val="00EC4528"/>
    <w:rsid w:val="00ED00AA"/>
    <w:rsid w:val="00ED2153"/>
    <w:rsid w:val="00ED46C5"/>
    <w:rsid w:val="00ED6641"/>
    <w:rsid w:val="00EE0F7C"/>
    <w:rsid w:val="00EE1289"/>
    <w:rsid w:val="00EE1E2C"/>
    <w:rsid w:val="00EE2C51"/>
    <w:rsid w:val="00EE3AB1"/>
    <w:rsid w:val="00EE4889"/>
    <w:rsid w:val="00EE658D"/>
    <w:rsid w:val="00EE6B70"/>
    <w:rsid w:val="00EE6E03"/>
    <w:rsid w:val="00EF1C2A"/>
    <w:rsid w:val="00EF5F00"/>
    <w:rsid w:val="00EF67C3"/>
    <w:rsid w:val="00F01722"/>
    <w:rsid w:val="00F0197D"/>
    <w:rsid w:val="00F0310A"/>
    <w:rsid w:val="00F04910"/>
    <w:rsid w:val="00F04FBD"/>
    <w:rsid w:val="00F05AA2"/>
    <w:rsid w:val="00F103DF"/>
    <w:rsid w:val="00F1310F"/>
    <w:rsid w:val="00F13903"/>
    <w:rsid w:val="00F14FD3"/>
    <w:rsid w:val="00F207FC"/>
    <w:rsid w:val="00F209B9"/>
    <w:rsid w:val="00F21EB6"/>
    <w:rsid w:val="00F2245A"/>
    <w:rsid w:val="00F2303B"/>
    <w:rsid w:val="00F23185"/>
    <w:rsid w:val="00F23ABD"/>
    <w:rsid w:val="00F2438D"/>
    <w:rsid w:val="00F3088C"/>
    <w:rsid w:val="00F3116A"/>
    <w:rsid w:val="00F31DD8"/>
    <w:rsid w:val="00F32BBB"/>
    <w:rsid w:val="00F3349D"/>
    <w:rsid w:val="00F3546B"/>
    <w:rsid w:val="00F357F2"/>
    <w:rsid w:val="00F41F02"/>
    <w:rsid w:val="00F4219C"/>
    <w:rsid w:val="00F427B7"/>
    <w:rsid w:val="00F42847"/>
    <w:rsid w:val="00F43E3E"/>
    <w:rsid w:val="00F4498C"/>
    <w:rsid w:val="00F44C7F"/>
    <w:rsid w:val="00F50A42"/>
    <w:rsid w:val="00F516A5"/>
    <w:rsid w:val="00F51B7F"/>
    <w:rsid w:val="00F51F77"/>
    <w:rsid w:val="00F52924"/>
    <w:rsid w:val="00F53793"/>
    <w:rsid w:val="00F53904"/>
    <w:rsid w:val="00F53F33"/>
    <w:rsid w:val="00F540F4"/>
    <w:rsid w:val="00F54C62"/>
    <w:rsid w:val="00F55B8A"/>
    <w:rsid w:val="00F57B4F"/>
    <w:rsid w:val="00F6365D"/>
    <w:rsid w:val="00F678B8"/>
    <w:rsid w:val="00F7391B"/>
    <w:rsid w:val="00F74A3B"/>
    <w:rsid w:val="00F75C44"/>
    <w:rsid w:val="00F864D7"/>
    <w:rsid w:val="00F90520"/>
    <w:rsid w:val="00F9541F"/>
    <w:rsid w:val="00F95DDD"/>
    <w:rsid w:val="00F9705C"/>
    <w:rsid w:val="00F9708D"/>
    <w:rsid w:val="00FA0E08"/>
    <w:rsid w:val="00FA14F3"/>
    <w:rsid w:val="00FA1D03"/>
    <w:rsid w:val="00FA232F"/>
    <w:rsid w:val="00FA248C"/>
    <w:rsid w:val="00FA43B7"/>
    <w:rsid w:val="00FB1DC3"/>
    <w:rsid w:val="00FB293A"/>
    <w:rsid w:val="00FB2A02"/>
    <w:rsid w:val="00FB3A52"/>
    <w:rsid w:val="00FB7B74"/>
    <w:rsid w:val="00FB7CF2"/>
    <w:rsid w:val="00FC0AF4"/>
    <w:rsid w:val="00FC37BF"/>
    <w:rsid w:val="00FD01BC"/>
    <w:rsid w:val="00FD1A7C"/>
    <w:rsid w:val="00FD2C90"/>
    <w:rsid w:val="00FE34F7"/>
    <w:rsid w:val="00FE3B55"/>
    <w:rsid w:val="00FE4C55"/>
    <w:rsid w:val="00FE7BA7"/>
    <w:rsid w:val="00FF0864"/>
    <w:rsid w:val="00FF4F74"/>
    <w:rsid w:val="00FF77B5"/>
    <w:rsid w:val="03B344CC"/>
    <w:rsid w:val="103764A9"/>
    <w:rsid w:val="13031039"/>
    <w:rsid w:val="13EC019C"/>
    <w:rsid w:val="270F224B"/>
    <w:rsid w:val="2BB11B35"/>
    <w:rsid w:val="2F7204DF"/>
    <w:rsid w:val="51A20E72"/>
    <w:rsid w:val="5A997E54"/>
    <w:rsid w:val="5BBE21DE"/>
    <w:rsid w:val="5CE47A7E"/>
    <w:rsid w:val="65143E78"/>
    <w:rsid w:val="70562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03A95"/>
  <w15:docId w15:val="{A63B1704-6E69-4568-831C-16297961E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toc 9" w:qFormat="1"/>
    <w:lsdException w:name="annotation text" w:qFormat="1"/>
    <w:lsdException w:name="header" w:qFormat="1"/>
    <w:lsdException w:name="footer" w:uiPriority="99" w:unhideWhenUsed="1" w:qFormat="1"/>
    <w:lsdException w:name="caption" w:uiPriority="35" w:unhideWhenUsed="1" w:qFormat="1"/>
    <w:lsdException w:name="table of figures" w:uiPriority="99" w:qFormat="1"/>
    <w:lsdException w:name="annotation reference" w:uiPriority="99" w:qFormat="1"/>
    <w:lsdException w:name="endnote text"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B7CC9"/>
    <w:pPr>
      <w:widowControl w:val="0"/>
      <w:spacing w:line="360" w:lineRule="auto"/>
      <w:ind w:firstLineChars="200" w:firstLine="200"/>
      <w:jc w:val="both"/>
    </w:pPr>
    <w:rPr>
      <w:color w:val="000000"/>
      <w:sz w:val="21"/>
      <w:szCs w:val="21"/>
    </w:rPr>
  </w:style>
  <w:style w:type="paragraph" w:styleId="1">
    <w:name w:val="heading 1"/>
    <w:basedOn w:val="a"/>
    <w:next w:val="a"/>
    <w:uiPriority w:val="9"/>
    <w:qFormat/>
    <w:pPr>
      <w:keepNext/>
      <w:keepLines/>
      <w:spacing w:beforeLines="50" w:before="50"/>
      <w:outlineLvl w:val="0"/>
    </w:pPr>
    <w:rPr>
      <w:rFonts w:cs="宋体"/>
      <w:b/>
      <w:bCs/>
      <w:kern w:val="44"/>
      <w:sz w:val="24"/>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4"/>
    <w:next w:val="a"/>
    <w:uiPriority w:val="35"/>
    <w:unhideWhenUsed/>
    <w:qFormat/>
    <w:pPr>
      <w:spacing w:afterLines="50" w:after="50"/>
      <w:ind w:firstLineChars="0" w:firstLine="0"/>
      <w:jc w:val="center"/>
    </w:pPr>
    <w:rPr>
      <w:rFonts w:cs="Times New Roman (标题 CS)"/>
      <w:b/>
      <w:color w:val="auto"/>
      <w:kern w:val="2"/>
      <w:szCs w:val="20"/>
    </w:rPr>
  </w:style>
  <w:style w:type="paragraph" w:styleId="a4">
    <w:name w:val="No Spacing"/>
    <w:uiPriority w:val="99"/>
    <w:qFormat/>
    <w:pPr>
      <w:widowControl w:val="0"/>
      <w:ind w:firstLineChars="200" w:firstLine="200"/>
      <w:jc w:val="both"/>
    </w:pPr>
    <w:rPr>
      <w:color w:val="000000"/>
      <w:sz w:val="21"/>
      <w:szCs w:val="21"/>
    </w:rPr>
  </w:style>
  <w:style w:type="paragraph" w:styleId="a5">
    <w:name w:val="annotation text"/>
    <w:basedOn w:val="a"/>
    <w:link w:val="a6"/>
    <w:qFormat/>
    <w:pPr>
      <w:jc w:val="left"/>
    </w:pPr>
  </w:style>
  <w:style w:type="paragraph" w:styleId="TOC3">
    <w:name w:val="toc 3"/>
    <w:basedOn w:val="a"/>
    <w:next w:val="a"/>
    <w:uiPriority w:val="39"/>
    <w:unhideWhenUsed/>
    <w:qFormat/>
    <w:pPr>
      <w:spacing w:line="240" w:lineRule="auto"/>
      <w:ind w:leftChars="400" w:left="400" w:firstLineChars="0" w:firstLine="0"/>
      <w:contextualSpacing/>
    </w:pPr>
  </w:style>
  <w:style w:type="paragraph" w:styleId="a7">
    <w:name w:val="endnote text"/>
    <w:basedOn w:val="a"/>
    <w:link w:val="a8"/>
    <w:qFormat/>
    <w:pPr>
      <w:snapToGrid w:val="0"/>
      <w:jc w:val="left"/>
    </w:pPr>
  </w:style>
  <w:style w:type="paragraph" w:styleId="a9">
    <w:name w:val="Balloon Text"/>
    <w:basedOn w:val="a"/>
    <w:link w:val="aa"/>
    <w:qFormat/>
    <w:pPr>
      <w:spacing w:line="240" w:lineRule="auto"/>
    </w:pPr>
    <w:rPr>
      <w:sz w:val="18"/>
      <w:szCs w:val="18"/>
    </w:rPr>
  </w:style>
  <w:style w:type="paragraph" w:styleId="ab">
    <w:name w:val="footer"/>
    <w:basedOn w:val="a"/>
    <w:uiPriority w:val="99"/>
    <w:unhideWhenUsed/>
    <w:qFormat/>
    <w:pPr>
      <w:tabs>
        <w:tab w:val="center" w:pos="4153"/>
        <w:tab w:val="right" w:pos="8306"/>
      </w:tabs>
      <w:snapToGrid w:val="0"/>
      <w:jc w:val="left"/>
    </w:pPr>
    <w:rPr>
      <w:sz w:val="18"/>
      <w:szCs w:val="18"/>
    </w:rPr>
  </w:style>
  <w:style w:type="paragraph" w:styleId="ac">
    <w:name w:val="header"/>
    <w:basedOn w:val="a"/>
    <w:link w:val="ad"/>
    <w:qFormat/>
    <w:pPr>
      <w:tabs>
        <w:tab w:val="center" w:pos="4153"/>
        <w:tab w:val="right" w:pos="8306"/>
      </w:tabs>
      <w:snapToGrid w:val="0"/>
      <w:spacing w:line="240" w:lineRule="auto"/>
      <w:jc w:val="center"/>
    </w:pPr>
    <w:rPr>
      <w:sz w:val="18"/>
      <w:szCs w:val="18"/>
    </w:rPr>
  </w:style>
  <w:style w:type="paragraph" w:styleId="TOC1">
    <w:name w:val="toc 1"/>
    <w:basedOn w:val="a"/>
    <w:next w:val="a"/>
    <w:uiPriority w:val="39"/>
    <w:unhideWhenUsed/>
    <w:qFormat/>
    <w:pPr>
      <w:spacing w:line="240" w:lineRule="auto"/>
      <w:ind w:firstLineChars="0" w:firstLine="0"/>
    </w:pPr>
  </w:style>
  <w:style w:type="paragraph" w:styleId="ae">
    <w:name w:val="table of figures"/>
    <w:basedOn w:val="a"/>
    <w:next w:val="a"/>
    <w:uiPriority w:val="99"/>
    <w:qFormat/>
    <w:pPr>
      <w:spacing w:line="240" w:lineRule="auto"/>
      <w:ind w:leftChars="200" w:left="400" w:hangingChars="200" w:hanging="200"/>
    </w:pPr>
  </w:style>
  <w:style w:type="paragraph" w:styleId="TOC2">
    <w:name w:val="toc 2"/>
    <w:basedOn w:val="a"/>
    <w:next w:val="a"/>
    <w:uiPriority w:val="39"/>
    <w:unhideWhenUsed/>
    <w:qFormat/>
    <w:pPr>
      <w:spacing w:line="240" w:lineRule="auto"/>
      <w:ind w:leftChars="200" w:left="200" w:firstLineChars="0" w:firstLine="0"/>
    </w:pPr>
  </w:style>
  <w:style w:type="paragraph" w:styleId="TOC9">
    <w:name w:val="toc 9"/>
    <w:basedOn w:val="a"/>
    <w:next w:val="a"/>
    <w:autoRedefine/>
    <w:qFormat/>
    <w:pPr>
      <w:ind w:leftChars="1600" w:left="3360"/>
    </w:pPr>
  </w:style>
  <w:style w:type="paragraph" w:styleId="af">
    <w:name w:val="Normal (Web)"/>
    <w:basedOn w:val="a"/>
    <w:qFormat/>
    <w:pPr>
      <w:spacing w:beforeAutospacing="1" w:afterAutospacing="1"/>
      <w:jc w:val="left"/>
    </w:pPr>
    <w:rPr>
      <w:sz w:val="24"/>
    </w:rPr>
  </w:style>
  <w:style w:type="paragraph" w:styleId="af0">
    <w:name w:val="annotation subject"/>
    <w:basedOn w:val="a5"/>
    <w:next w:val="a5"/>
    <w:link w:val="af1"/>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unhideWhenUsed/>
    <w:qFormat/>
    <w:rPr>
      <w:color w:val="0000FF"/>
      <w:u w:val="single"/>
    </w:rPr>
  </w:style>
  <w:style w:type="character" w:styleId="af4">
    <w:name w:val="annotation reference"/>
    <w:basedOn w:val="a0"/>
    <w:uiPriority w:val="99"/>
    <w:qFormat/>
    <w:rPr>
      <w:sz w:val="21"/>
      <w:szCs w:val="21"/>
    </w:rPr>
  </w:style>
  <w:style w:type="paragraph" w:customStyle="1" w:styleId="af5">
    <w:name w:val="正文前标题"/>
    <w:basedOn w:val="1"/>
    <w:next w:val="a"/>
    <w:qFormat/>
    <w:pPr>
      <w:ind w:firstLineChars="0" w:firstLine="0"/>
      <w:jc w:val="center"/>
      <w:outlineLvl w:val="9"/>
    </w:pPr>
    <w:rPr>
      <w:rFonts w:ascii="Arial" w:eastAsiaTheme="minorEastAsia" w:hAnsi="Arial" w:cs="Arial"/>
      <w:sz w:val="28"/>
      <w:szCs w:val="28"/>
    </w:rPr>
  </w:style>
  <w:style w:type="paragraph" w:customStyle="1" w:styleId="af6">
    <w:name w:val="表格文本"/>
    <w:basedOn w:val="a"/>
    <w:qFormat/>
    <w:pPr>
      <w:spacing w:beforeLines="20" w:before="20" w:afterLines="20" w:after="20" w:line="240" w:lineRule="auto"/>
      <w:ind w:firstLineChars="0" w:firstLine="0"/>
    </w:pPr>
  </w:style>
  <w:style w:type="paragraph" w:customStyle="1" w:styleId="-1">
    <w:name w:val="标题-1"/>
    <w:basedOn w:val="a"/>
    <w:next w:val="a"/>
    <w:qFormat/>
    <w:pPr>
      <w:numPr>
        <w:numId w:val="1"/>
      </w:numPr>
      <w:adjustRightInd w:val="0"/>
      <w:snapToGrid w:val="0"/>
      <w:ind w:firstLineChars="0"/>
      <w:jc w:val="left"/>
      <w:outlineLvl w:val="0"/>
    </w:pPr>
    <w:rPr>
      <w:rFonts w:eastAsiaTheme="minorEastAsia"/>
      <w:b/>
      <w:kern w:val="1"/>
      <w:sz w:val="24"/>
    </w:rPr>
  </w:style>
  <w:style w:type="paragraph" w:customStyle="1" w:styleId="-2">
    <w:name w:val="标题-2"/>
    <w:basedOn w:val="a"/>
    <w:next w:val="a"/>
    <w:qFormat/>
    <w:pPr>
      <w:numPr>
        <w:ilvl w:val="1"/>
        <w:numId w:val="1"/>
      </w:numPr>
      <w:ind w:firstLineChars="0"/>
      <w:outlineLvl w:val="1"/>
    </w:pPr>
    <w:rPr>
      <w:b/>
      <w:sz w:val="24"/>
    </w:rPr>
  </w:style>
  <w:style w:type="paragraph" w:customStyle="1" w:styleId="-3">
    <w:name w:val="标题-3"/>
    <w:basedOn w:val="a"/>
    <w:next w:val="a"/>
    <w:qFormat/>
    <w:pPr>
      <w:numPr>
        <w:ilvl w:val="2"/>
        <w:numId w:val="1"/>
      </w:numPr>
      <w:ind w:firstLineChars="0"/>
      <w:outlineLvl w:val="2"/>
    </w:pPr>
    <w:rPr>
      <w:b/>
      <w:sz w:val="24"/>
    </w:rPr>
  </w:style>
  <w:style w:type="paragraph" w:customStyle="1" w:styleId="af7">
    <w:name w:val="页眉文本"/>
    <w:basedOn w:val="a"/>
    <w:qFormat/>
    <w:pPr>
      <w:spacing w:line="240" w:lineRule="auto"/>
      <w:ind w:firstLineChars="0" w:firstLine="0"/>
      <w:jc w:val="right"/>
    </w:pPr>
    <w:rPr>
      <w:rFonts w:eastAsiaTheme="minorEastAsia"/>
    </w:rPr>
  </w:style>
  <w:style w:type="paragraph" w:customStyle="1" w:styleId="af8">
    <w:name w:val="页脚文本"/>
    <w:basedOn w:val="a"/>
    <w:qFormat/>
    <w:pPr>
      <w:spacing w:line="240" w:lineRule="auto"/>
      <w:ind w:firstLineChars="0" w:firstLine="0"/>
    </w:pPr>
  </w:style>
  <w:style w:type="character" w:styleId="af9">
    <w:name w:val="Placeholder Text"/>
    <w:basedOn w:val="a0"/>
    <w:uiPriority w:val="99"/>
    <w:semiHidden/>
    <w:qFormat/>
    <w:rPr>
      <w:color w:val="808080"/>
    </w:rPr>
  </w:style>
  <w:style w:type="character" w:customStyle="1" w:styleId="a6">
    <w:name w:val="批注文字 字符"/>
    <w:basedOn w:val="a0"/>
    <w:link w:val="a5"/>
    <w:qFormat/>
    <w:rPr>
      <w:rFonts w:ascii="Times New Roman" w:eastAsia="宋体" w:hAnsi="Times New Roman" w:cs="Times New Roman"/>
      <w:color w:val="000000"/>
      <w:sz w:val="21"/>
      <w:szCs w:val="21"/>
    </w:rPr>
  </w:style>
  <w:style w:type="character" w:customStyle="1" w:styleId="af1">
    <w:name w:val="批注主题 字符"/>
    <w:basedOn w:val="a6"/>
    <w:link w:val="af0"/>
    <w:qFormat/>
    <w:rPr>
      <w:rFonts w:ascii="Times New Roman" w:eastAsia="宋体" w:hAnsi="Times New Roman" w:cs="Times New Roman"/>
      <w:b/>
      <w:bCs/>
      <w:color w:val="000000"/>
      <w:sz w:val="21"/>
      <w:szCs w:val="21"/>
    </w:rPr>
  </w:style>
  <w:style w:type="paragraph" w:styleId="afa">
    <w:name w:val="List Paragraph"/>
    <w:basedOn w:val="a"/>
    <w:uiPriority w:val="34"/>
    <w:qFormat/>
    <w:pPr>
      <w:ind w:firstLine="420"/>
    </w:pPr>
  </w:style>
  <w:style w:type="table" w:customStyle="1" w:styleId="10">
    <w:name w:val="网格型1"/>
    <w:basedOn w:val="a1"/>
    <w:uiPriority w:val="39"/>
    <w:qFormat/>
    <w:pPr>
      <w:spacing w:after="160" w:line="259"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修订1"/>
    <w:hidden/>
    <w:uiPriority w:val="99"/>
    <w:semiHidden/>
    <w:qFormat/>
    <w:rPr>
      <w:color w:val="000000"/>
      <w:sz w:val="21"/>
      <w:szCs w:val="21"/>
    </w:rPr>
  </w:style>
  <w:style w:type="character" w:customStyle="1" w:styleId="20">
    <w:name w:val="标题 2 字符"/>
    <w:basedOn w:val="a0"/>
    <w:link w:val="2"/>
    <w:semiHidden/>
    <w:qFormat/>
    <w:rPr>
      <w:rFonts w:asciiTheme="majorHAnsi" w:eastAsiaTheme="majorEastAsia" w:hAnsiTheme="majorHAnsi" w:cstheme="majorBidi"/>
      <w:b/>
      <w:bCs/>
      <w:color w:val="000000"/>
      <w:sz w:val="32"/>
      <w:szCs w:val="32"/>
    </w:rPr>
  </w:style>
  <w:style w:type="character" w:customStyle="1" w:styleId="30">
    <w:name w:val="标题 3 字符"/>
    <w:basedOn w:val="a0"/>
    <w:link w:val="3"/>
    <w:semiHidden/>
    <w:qFormat/>
    <w:rPr>
      <w:rFonts w:ascii="Times New Roman" w:eastAsia="宋体" w:hAnsi="Times New Roman" w:cs="Times New Roman"/>
      <w:b/>
      <w:bCs/>
      <w:color w:val="000000"/>
      <w:sz w:val="32"/>
      <w:szCs w:val="32"/>
    </w:rPr>
  </w:style>
  <w:style w:type="character" w:customStyle="1" w:styleId="aa">
    <w:name w:val="批注框文本 字符"/>
    <w:basedOn w:val="a0"/>
    <w:link w:val="a9"/>
    <w:qFormat/>
    <w:rPr>
      <w:rFonts w:ascii="Times New Roman" w:eastAsia="宋体" w:hAnsi="Times New Roman" w:cs="Times New Roman"/>
      <w:color w:val="000000"/>
      <w:sz w:val="18"/>
      <w:szCs w:val="18"/>
    </w:rPr>
  </w:style>
  <w:style w:type="table" w:customStyle="1" w:styleId="TableGrid1">
    <w:name w:val="Table Grid1"/>
    <w:basedOn w:val="a1"/>
    <w:uiPriority w:val="59"/>
    <w:qFormat/>
    <w:rPr>
      <w:rFonts w:ascii="Arial" w:eastAsia="PMingLiU" w:hAnsi="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color w:val="000000"/>
      <w:sz w:val="21"/>
      <w:szCs w:val="21"/>
    </w:rPr>
  </w:style>
  <w:style w:type="paragraph" w:customStyle="1" w:styleId="afb">
    <w:name w:val="表格文字"/>
    <w:basedOn w:val="a4"/>
    <w:next w:val="a"/>
    <w:qFormat/>
    <w:pPr>
      <w:ind w:firstLineChars="0" w:firstLine="0"/>
      <w:jc w:val="center"/>
    </w:pPr>
    <w:rPr>
      <w:rFonts w:cs="Times New Roman (正文 CS 字体)"/>
      <w:color w:val="auto"/>
      <w:kern w:val="2"/>
      <w:szCs w:val="24"/>
    </w:rPr>
  </w:style>
  <w:style w:type="table" w:customStyle="1" w:styleId="21">
    <w:name w:val="网格型2"/>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页眉 字符"/>
    <w:basedOn w:val="a0"/>
    <w:link w:val="ac"/>
    <w:qFormat/>
    <w:rPr>
      <w:rFonts w:ascii="Times New Roman" w:eastAsia="宋体" w:hAnsi="Times New Roman" w:cs="Times New Roman"/>
      <w:color w:val="000000"/>
      <w:sz w:val="18"/>
      <w:szCs w:val="18"/>
    </w:rPr>
  </w:style>
  <w:style w:type="table" w:customStyle="1" w:styleId="5">
    <w:name w:val="网格型5"/>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尾注文本 字符"/>
    <w:basedOn w:val="a0"/>
    <w:link w:val="a7"/>
    <w:qFormat/>
    <w:rPr>
      <w:rFonts w:ascii="Times New Roman" w:eastAsia="宋体" w:hAnsi="Times New Roman" w:cs="Times New Roman"/>
      <w:color w:val="000000"/>
      <w:sz w:val="21"/>
      <w:szCs w:val="21"/>
    </w:rPr>
  </w:style>
  <w:style w:type="table" w:customStyle="1" w:styleId="110">
    <w:name w:val="网格型11"/>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unhideWhenUsed/>
    <w:rsid w:val="0053130B"/>
    <w:rPr>
      <w:color w:val="000000"/>
      <w:sz w:val="21"/>
      <w:szCs w:val="21"/>
    </w:rPr>
  </w:style>
  <w:style w:type="character" w:customStyle="1" w:styleId="Other1">
    <w:name w:val="Other|1_"/>
    <w:basedOn w:val="a0"/>
    <w:link w:val="Other10"/>
    <w:qFormat/>
    <w:rsid w:val="0070756A"/>
    <w:rPr>
      <w:rFonts w:ascii="宋体" w:hAnsi="宋体" w:cs="宋体"/>
      <w:lang w:val="zh-TW" w:eastAsia="zh-TW" w:bidi="zh-TW"/>
    </w:rPr>
  </w:style>
  <w:style w:type="paragraph" w:customStyle="1" w:styleId="Other10">
    <w:name w:val="Other|1"/>
    <w:basedOn w:val="a"/>
    <w:link w:val="Other1"/>
    <w:qFormat/>
    <w:rsid w:val="0070756A"/>
    <w:pPr>
      <w:snapToGrid w:val="0"/>
      <w:spacing w:beforeLines="50" w:before="50" w:after="160" w:line="480" w:lineRule="auto"/>
      <w:ind w:firstLine="220"/>
    </w:pPr>
    <w:rPr>
      <w:rFonts w:ascii="宋体" w:hAnsi="宋体" w:cs="宋体"/>
      <w:color w:val="auto"/>
      <w:sz w:val="20"/>
      <w:szCs w:val="20"/>
      <w:lang w:val="zh-TW" w:eastAsia="zh-TW" w:bidi="zh-TW"/>
    </w:rPr>
  </w:style>
  <w:style w:type="character" w:customStyle="1" w:styleId="Bodytext1">
    <w:name w:val="Body text|1_"/>
    <w:basedOn w:val="a0"/>
    <w:link w:val="Bodytext10"/>
    <w:qFormat/>
    <w:rsid w:val="0070756A"/>
    <w:rPr>
      <w:rFonts w:ascii="宋体" w:hAnsi="宋体" w:cs="宋体"/>
      <w:lang w:val="zh-TW" w:eastAsia="zh-TW" w:bidi="zh-TW"/>
    </w:rPr>
  </w:style>
  <w:style w:type="paragraph" w:customStyle="1" w:styleId="Bodytext10">
    <w:name w:val="Body text|1"/>
    <w:basedOn w:val="a"/>
    <w:link w:val="Bodytext1"/>
    <w:qFormat/>
    <w:rsid w:val="0070756A"/>
    <w:pPr>
      <w:snapToGrid w:val="0"/>
      <w:spacing w:beforeLines="50" w:before="50" w:after="160" w:line="480" w:lineRule="auto"/>
      <w:ind w:firstLine="220"/>
    </w:pPr>
    <w:rPr>
      <w:rFonts w:ascii="宋体" w:hAnsi="宋体" w:cs="宋体"/>
      <w:color w:val="auto"/>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0B311-D9CD-4138-A6C4-8138DBE9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36</Pages>
  <Words>18106</Words>
  <Characters>16069</Characters>
  <Application>Microsoft Office Word</Application>
  <DocSecurity>0</DocSecurity>
  <Lines>133</Lines>
  <Paragraphs>68</Paragraphs>
  <ScaleCrop>false</ScaleCrop>
  <Company/>
  <LinksUpToDate>false</LinksUpToDate>
  <CharactersWithSpaces>34107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王文涛</dc:creator>
  <cp:lastModifiedBy>wutuan</cp:lastModifiedBy>
  <cp:revision>88</cp:revision>
  <cp:lastPrinted>2021-09-29T01:42:00Z</cp:lastPrinted>
  <dcterms:created xsi:type="dcterms:W3CDTF">2025-04-30T09:36:00Z</dcterms:created>
  <dcterms:modified xsi:type="dcterms:W3CDTF">2025-04-30T12:38:00Z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57FF68CA32FA4C9F94FB36CDE4138A68_13</vt:lpwstr>
  </property>
  <property fmtid="{D5CDD505-2E9C-101B-9397-08002B2CF9AE}" pid="4" name="KSOTemplateDocerSaveRecord">
    <vt:lpwstr>eyJoZGlkIjoiMTMxMGNkYTJhN2NkODc0MzYwZWZhYmI0Y2E4ZDVlOGEiLCJ1c2VySWQiOiIzNDI2NzE5ODgifQ==</vt:lpwstr>
  </property>
</Properties>
</file>